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9"/>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13A1C1" w14:textId="77777777" w:rsidTr="00D74AE1">
        <w:trPr>
          <w:trHeight w:hRule="exact" w:val="2948"/>
        </w:trPr>
        <w:tc>
          <w:tcPr>
            <w:tcW w:w="11185" w:type="dxa"/>
            <w:vAlign w:val="center"/>
          </w:tcPr>
          <w:p w14:paraId="2953849F"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031225D" w14:textId="77777777" w:rsidR="008972C3" w:rsidRDefault="008972C3" w:rsidP="003274DB"/>
    <w:p w14:paraId="77FFF491" w14:textId="77777777" w:rsidR="00D74AE1" w:rsidRDefault="00D74AE1" w:rsidP="003274DB"/>
    <w:p w14:paraId="31565404" w14:textId="77777777" w:rsidR="0093492E" w:rsidRDefault="0026038D" w:rsidP="0026038D">
      <w:pPr>
        <w:pStyle w:val="Documentnumber"/>
      </w:pPr>
      <w:r>
        <w:t>1</w:t>
      </w:r>
      <w:r w:rsidR="00914330" w:rsidRPr="00914330">
        <w:rPr>
          <w:highlight w:val="yellow"/>
        </w:rPr>
        <w:t>???</w:t>
      </w:r>
    </w:p>
    <w:p w14:paraId="57E1F08C" w14:textId="77777777" w:rsidR="0026038D" w:rsidRDefault="0026038D" w:rsidP="003274DB"/>
    <w:p w14:paraId="11D6158F" w14:textId="6D8ABD6E" w:rsidR="00776004" w:rsidRPr="00ED4450" w:rsidRDefault="006C251E" w:rsidP="006218E8">
      <w:pPr>
        <w:pStyle w:val="Documentname"/>
      </w:pPr>
      <w:r>
        <w:rPr>
          <w:bCs/>
        </w:rPr>
        <w:t xml:space="preserve">IALA GUideline on </w:t>
      </w:r>
      <w:r w:rsidR="009E7640">
        <w:rPr>
          <w:bCs/>
        </w:rPr>
        <w:t xml:space="preserve">integration and use of </w:t>
      </w:r>
      <w:r w:rsidR="00C015F9" w:rsidRPr="00C015F9">
        <w:rPr>
          <w:bCs/>
        </w:rPr>
        <w:t>International Mobile Telecommunications</w:t>
      </w:r>
      <w:r w:rsidR="00245A60">
        <w:rPr>
          <w:bCs/>
        </w:rPr>
        <w:t xml:space="preserve"> (IMT)</w:t>
      </w:r>
      <w:r w:rsidR="00C015F9">
        <w:rPr>
          <w:bCs/>
        </w:rPr>
        <w:t xml:space="preserve"> </w:t>
      </w:r>
      <w:r w:rsidR="009E7640">
        <w:rPr>
          <w:bCs/>
        </w:rPr>
        <w:t xml:space="preserve"> technologies</w:t>
      </w:r>
      <w:r w:rsidR="00623564">
        <w:rPr>
          <w:bCs/>
        </w:rPr>
        <w:t xml:space="preserve"> </w:t>
      </w:r>
      <w:ins w:id="1" w:author="만든 이">
        <w:r w:rsidR="00E33491">
          <w:rPr>
            <w:rFonts w:ascii="Calibri" w:hAnsi="Calibri"/>
          </w:rPr>
          <w:t>for Marine AtoN over IMT</w:t>
        </w:r>
        <w:r w:rsidR="007B0847">
          <w:rPr>
            <w:rFonts w:ascii="Calibri" w:hAnsi="Calibri"/>
          </w:rPr>
          <w:t>-</w:t>
        </w:r>
        <w:r w:rsidR="00E33491">
          <w:rPr>
            <w:rFonts w:ascii="Calibri" w:hAnsi="Calibri"/>
          </w:rPr>
          <w:t>2030</w:t>
        </w:r>
        <w:r w:rsidR="00C00E59">
          <w:rPr>
            <w:rFonts w:ascii="Calibri" w:hAnsi="Calibri"/>
          </w:rPr>
          <w:t xml:space="preserve"> – </w:t>
        </w:r>
        <w:r w:rsidR="00C00E59" w:rsidRPr="00C00E59">
          <w:rPr>
            <w:rFonts w:ascii="Calibri" w:hAnsi="Calibri"/>
            <w:color w:val="FF0000"/>
            <w:rPrChange w:id="2" w:author="만든 이">
              <w:rPr>
                <w:rFonts w:ascii="Calibri" w:hAnsi="Calibri"/>
              </w:rPr>
            </w:rPrChange>
          </w:rPr>
          <w:t>draft 2024-02</w:t>
        </w:r>
      </w:ins>
      <w:del w:id="3" w:author="만든 이">
        <w:r w:rsidR="00623564" w:rsidDel="00E33491">
          <w:rPr>
            <w:bCs/>
          </w:rPr>
          <w:delText>by aton authorities</w:delText>
        </w:r>
      </w:del>
    </w:p>
    <w:p w14:paraId="5D05DB99" w14:textId="77777777" w:rsidR="00CF49CC" w:rsidRDefault="00CF49CC" w:rsidP="00D74AE1"/>
    <w:p w14:paraId="44C675D1" w14:textId="77777777" w:rsidR="004E0BBB" w:rsidRDefault="004E0BBB" w:rsidP="00D74AE1"/>
    <w:p w14:paraId="0CA2A8B9" w14:textId="77777777" w:rsidR="004E0BBB" w:rsidRDefault="004E0BBB" w:rsidP="00D74AE1"/>
    <w:p w14:paraId="572F73DC" w14:textId="77777777" w:rsidR="004E0BBB" w:rsidRDefault="004E0BBB" w:rsidP="00D74AE1"/>
    <w:p w14:paraId="4E43C20F" w14:textId="77777777" w:rsidR="004E0BBB" w:rsidRDefault="004E0BBB" w:rsidP="00D74AE1"/>
    <w:p w14:paraId="1878A26D" w14:textId="77777777" w:rsidR="004E0BBB" w:rsidRDefault="004E0BBB" w:rsidP="00D74AE1"/>
    <w:p w14:paraId="66FBF56E" w14:textId="77777777" w:rsidR="004E0BBB" w:rsidRDefault="004E0BBB" w:rsidP="00D74AE1"/>
    <w:p w14:paraId="6B0361E3" w14:textId="77777777" w:rsidR="00734BC6" w:rsidRDefault="00734BC6" w:rsidP="00D74AE1"/>
    <w:p w14:paraId="7BCF3500" w14:textId="77777777" w:rsidR="004E0BBB" w:rsidRDefault="004E0BBB" w:rsidP="00D74AE1"/>
    <w:p w14:paraId="573144CC" w14:textId="77777777" w:rsidR="004E0BBB" w:rsidRDefault="004E0BBB" w:rsidP="00D74AE1"/>
    <w:p w14:paraId="1829336F" w14:textId="77777777" w:rsidR="004E0BBB" w:rsidRDefault="004E0BBB" w:rsidP="00D74AE1"/>
    <w:p w14:paraId="7FA6DD52" w14:textId="77777777" w:rsidR="004E0BBB" w:rsidRDefault="004E0BBB" w:rsidP="00D74AE1"/>
    <w:p w14:paraId="3F85953D" w14:textId="77777777" w:rsidR="004E0BBB" w:rsidRDefault="004E0BBB" w:rsidP="00D74AE1"/>
    <w:p w14:paraId="02BB2825" w14:textId="77777777" w:rsidR="004E0BBB" w:rsidRDefault="004E0BBB" w:rsidP="00D74AE1"/>
    <w:p w14:paraId="60FFC4E4" w14:textId="77777777" w:rsidR="004E0BBB" w:rsidRDefault="004E0BBB" w:rsidP="00D74AE1"/>
    <w:p w14:paraId="4F315A89" w14:textId="77777777" w:rsidR="004E0BBB" w:rsidRDefault="004E0BBB" w:rsidP="00D74AE1"/>
    <w:p w14:paraId="336B2657" w14:textId="5E385202" w:rsidR="004E0BBB" w:rsidRDefault="004E0BBB" w:rsidP="004E0BBB">
      <w:pPr>
        <w:pStyle w:val="Editionnumber"/>
      </w:pPr>
      <w:r>
        <w:t xml:space="preserve">Edition </w:t>
      </w:r>
      <w:del w:id="4" w:author="만든 이">
        <w:r w:rsidDel="00B97803">
          <w:delText>1</w:delText>
        </w:r>
      </w:del>
      <w:ins w:id="5" w:author="만든 이">
        <w:r w:rsidR="00B97803">
          <w:t>0</w:t>
        </w:r>
      </w:ins>
      <w:r>
        <w:t>.</w:t>
      </w:r>
      <w:del w:id="6" w:author="만든 이">
        <w:r w:rsidDel="00B97803">
          <w:delText>0</w:delText>
        </w:r>
      </w:del>
      <w:ins w:id="7" w:author="만든 이">
        <w:r w:rsidR="00B97803">
          <w:t>1</w:t>
        </w:r>
      </w:ins>
    </w:p>
    <w:p w14:paraId="30AAB903" w14:textId="77777777" w:rsidR="004E0BBB" w:rsidRDefault="00600C2B" w:rsidP="004E0BBB">
      <w:pPr>
        <w:pStyle w:val="Documentdate"/>
      </w:pPr>
      <w:r>
        <w:t>Document date</w:t>
      </w:r>
    </w:p>
    <w:p w14:paraId="20888707" w14:textId="77777777" w:rsidR="00BC27F6" w:rsidRDefault="00BC27F6" w:rsidP="00D74AE1">
      <w:pPr>
        <w:sectPr w:rsidR="00BC27F6" w:rsidSect="0026442C">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0B0D057" w14:textId="77777777" w:rsidR="00914E26" w:rsidRPr="00460028" w:rsidRDefault="00914E26" w:rsidP="00914E26">
      <w:pPr>
        <w:pStyle w:val="a2"/>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414CBFB" w14:textId="77777777" w:rsidTr="005E4659">
        <w:tc>
          <w:tcPr>
            <w:tcW w:w="1908" w:type="dxa"/>
          </w:tcPr>
          <w:p w14:paraId="0A35674F" w14:textId="77777777" w:rsidR="00914E26" w:rsidRPr="00460028" w:rsidRDefault="00914E26" w:rsidP="00414698">
            <w:pPr>
              <w:pStyle w:val="Tableheading"/>
            </w:pPr>
            <w:r w:rsidRPr="00460028">
              <w:t>Date</w:t>
            </w:r>
          </w:p>
        </w:tc>
        <w:tc>
          <w:tcPr>
            <w:tcW w:w="3576" w:type="dxa"/>
          </w:tcPr>
          <w:p w14:paraId="3DC9030A" w14:textId="4C3C2542" w:rsidR="00914E26" w:rsidRPr="00460028" w:rsidRDefault="00914E26" w:rsidP="00414698">
            <w:pPr>
              <w:pStyle w:val="Tableheading"/>
            </w:pPr>
            <w:del w:id="11" w:author="만든 이">
              <w:r w:rsidRPr="00460028" w:rsidDel="0077570A">
                <w:delText>Page / Section Revised</w:delText>
              </w:r>
            </w:del>
            <w:ins w:id="12" w:author="만든 이">
              <w:r w:rsidR="0077570A">
                <w:t>Details</w:t>
              </w:r>
            </w:ins>
          </w:p>
        </w:tc>
        <w:tc>
          <w:tcPr>
            <w:tcW w:w="5001" w:type="dxa"/>
          </w:tcPr>
          <w:p w14:paraId="63865918" w14:textId="11A9F4B1" w:rsidR="00914E26" w:rsidRPr="00460028" w:rsidRDefault="00914E26" w:rsidP="00414698">
            <w:pPr>
              <w:pStyle w:val="Tableheading"/>
            </w:pPr>
            <w:del w:id="13" w:author="만든 이">
              <w:r w:rsidRPr="00460028" w:rsidDel="0077570A">
                <w:delText>Requirement for Revision</w:delText>
              </w:r>
            </w:del>
            <w:ins w:id="14" w:author="만든 이">
              <w:r w:rsidR="0077570A">
                <w:t>Approval</w:t>
              </w:r>
            </w:ins>
          </w:p>
        </w:tc>
      </w:tr>
      <w:tr w:rsidR="005E4659" w:rsidRPr="00460028" w14:paraId="2A076637" w14:textId="77777777" w:rsidTr="005E4659">
        <w:trPr>
          <w:trHeight w:val="851"/>
        </w:trPr>
        <w:tc>
          <w:tcPr>
            <w:tcW w:w="1908" w:type="dxa"/>
            <w:vAlign w:val="center"/>
          </w:tcPr>
          <w:p w14:paraId="1CE222FE" w14:textId="644360F8" w:rsidR="00914E26" w:rsidRPr="00C27E08" w:rsidRDefault="006218E8" w:rsidP="00914E26">
            <w:pPr>
              <w:pStyle w:val="Tabletext"/>
            </w:pPr>
            <w:del w:id="15" w:author="만든 이">
              <w:r w:rsidDel="0077570A">
                <w:delText>month/year approved by Council</w:delText>
              </w:r>
            </w:del>
            <w:ins w:id="16" w:author="만든 이">
              <w:r w:rsidR="0077570A">
                <w:t>03/2024</w:t>
              </w:r>
            </w:ins>
          </w:p>
        </w:tc>
        <w:tc>
          <w:tcPr>
            <w:tcW w:w="3576" w:type="dxa"/>
            <w:vAlign w:val="center"/>
          </w:tcPr>
          <w:p w14:paraId="2A6536B4" w14:textId="44241F9B" w:rsidR="00914E26" w:rsidRPr="00C27E08" w:rsidRDefault="00D75071" w:rsidP="00914E26">
            <w:pPr>
              <w:pStyle w:val="Tabletext"/>
            </w:pPr>
            <w:ins w:id="17" w:author="만든 이">
              <w:r>
                <w:t xml:space="preserve">Revision of </w:t>
              </w:r>
            </w:ins>
            <w:del w:id="18" w:author="만든 이">
              <w:r w:rsidR="006218E8" w:rsidDel="0077570A">
                <w:delText>aaaaa</w:delText>
              </w:r>
            </w:del>
            <w:ins w:id="19" w:author="만든 이">
              <w:r w:rsidR="0077570A">
                <w:t>Initial skeleton</w:t>
              </w:r>
            </w:ins>
          </w:p>
        </w:tc>
        <w:tc>
          <w:tcPr>
            <w:tcW w:w="5001" w:type="dxa"/>
            <w:vAlign w:val="center"/>
          </w:tcPr>
          <w:p w14:paraId="07F0555C" w14:textId="05ACDE0C" w:rsidR="00914E26" w:rsidRPr="00460028" w:rsidRDefault="006218E8" w:rsidP="00914E26">
            <w:pPr>
              <w:pStyle w:val="Tabletext"/>
            </w:pPr>
            <w:del w:id="20" w:author="만든 이">
              <w:r w:rsidDel="0077570A">
                <w:delText>aaaaaa</w:delText>
              </w:r>
            </w:del>
            <w:ins w:id="21" w:author="만든 이">
              <w:r w:rsidR="0077570A">
                <w:t>N/A</w:t>
              </w:r>
            </w:ins>
          </w:p>
        </w:tc>
      </w:tr>
      <w:tr w:rsidR="005E4659" w:rsidRPr="00460028" w14:paraId="069CE36F" w14:textId="77777777" w:rsidTr="005E4659">
        <w:trPr>
          <w:trHeight w:val="851"/>
        </w:trPr>
        <w:tc>
          <w:tcPr>
            <w:tcW w:w="1908" w:type="dxa"/>
            <w:vAlign w:val="center"/>
          </w:tcPr>
          <w:p w14:paraId="78E923DE" w14:textId="77777777" w:rsidR="00914E26" w:rsidRPr="00460028" w:rsidRDefault="00914E26" w:rsidP="00914E26">
            <w:pPr>
              <w:pStyle w:val="Tabletext"/>
            </w:pPr>
          </w:p>
        </w:tc>
        <w:tc>
          <w:tcPr>
            <w:tcW w:w="3576" w:type="dxa"/>
            <w:vAlign w:val="center"/>
          </w:tcPr>
          <w:p w14:paraId="2311FE53" w14:textId="77777777" w:rsidR="00914E26" w:rsidRPr="00460028" w:rsidRDefault="00914E26" w:rsidP="00914E26">
            <w:pPr>
              <w:pStyle w:val="Tabletext"/>
            </w:pPr>
          </w:p>
        </w:tc>
        <w:tc>
          <w:tcPr>
            <w:tcW w:w="5001" w:type="dxa"/>
            <w:vAlign w:val="center"/>
          </w:tcPr>
          <w:p w14:paraId="0456879A" w14:textId="77777777" w:rsidR="00914E26" w:rsidRPr="00460028" w:rsidRDefault="00914E26" w:rsidP="00914E26">
            <w:pPr>
              <w:pStyle w:val="Tabletext"/>
            </w:pPr>
          </w:p>
        </w:tc>
      </w:tr>
      <w:tr w:rsidR="005E4659" w:rsidRPr="00460028" w14:paraId="232485A2" w14:textId="77777777" w:rsidTr="005E4659">
        <w:trPr>
          <w:trHeight w:val="851"/>
        </w:trPr>
        <w:tc>
          <w:tcPr>
            <w:tcW w:w="1908" w:type="dxa"/>
            <w:vAlign w:val="center"/>
          </w:tcPr>
          <w:p w14:paraId="4BCDCD8D" w14:textId="77777777" w:rsidR="00914E26" w:rsidRPr="00460028" w:rsidRDefault="00914E26" w:rsidP="00914E26">
            <w:pPr>
              <w:pStyle w:val="Tabletext"/>
            </w:pPr>
          </w:p>
        </w:tc>
        <w:tc>
          <w:tcPr>
            <w:tcW w:w="3576" w:type="dxa"/>
            <w:vAlign w:val="center"/>
          </w:tcPr>
          <w:p w14:paraId="315364DA" w14:textId="77777777" w:rsidR="00914E26" w:rsidRPr="00460028" w:rsidRDefault="00914E26" w:rsidP="00914E26">
            <w:pPr>
              <w:pStyle w:val="Tabletext"/>
            </w:pPr>
          </w:p>
        </w:tc>
        <w:tc>
          <w:tcPr>
            <w:tcW w:w="5001" w:type="dxa"/>
            <w:vAlign w:val="center"/>
          </w:tcPr>
          <w:p w14:paraId="6750D5BC" w14:textId="77777777" w:rsidR="00914E26" w:rsidRPr="00460028" w:rsidRDefault="00914E26" w:rsidP="00914E26">
            <w:pPr>
              <w:pStyle w:val="Tabletext"/>
            </w:pPr>
          </w:p>
        </w:tc>
      </w:tr>
      <w:tr w:rsidR="005E4659" w:rsidRPr="00460028" w14:paraId="3E21FE74" w14:textId="77777777" w:rsidTr="005E4659">
        <w:trPr>
          <w:trHeight w:val="851"/>
        </w:trPr>
        <w:tc>
          <w:tcPr>
            <w:tcW w:w="1908" w:type="dxa"/>
            <w:vAlign w:val="center"/>
          </w:tcPr>
          <w:p w14:paraId="4B2766C0" w14:textId="77777777" w:rsidR="00914E26" w:rsidRPr="00460028" w:rsidRDefault="00914E26" w:rsidP="00914E26">
            <w:pPr>
              <w:pStyle w:val="Tabletext"/>
            </w:pPr>
          </w:p>
        </w:tc>
        <w:tc>
          <w:tcPr>
            <w:tcW w:w="3576" w:type="dxa"/>
            <w:vAlign w:val="center"/>
          </w:tcPr>
          <w:p w14:paraId="419DB7DB" w14:textId="77777777" w:rsidR="00914E26" w:rsidRPr="00460028" w:rsidRDefault="00914E26" w:rsidP="00914E26">
            <w:pPr>
              <w:pStyle w:val="Tabletext"/>
            </w:pPr>
          </w:p>
        </w:tc>
        <w:tc>
          <w:tcPr>
            <w:tcW w:w="5001" w:type="dxa"/>
            <w:vAlign w:val="center"/>
          </w:tcPr>
          <w:p w14:paraId="5AA319CF" w14:textId="77777777" w:rsidR="00914E26" w:rsidRPr="00460028" w:rsidRDefault="00914E26" w:rsidP="00914E26">
            <w:pPr>
              <w:pStyle w:val="Tabletext"/>
            </w:pPr>
          </w:p>
        </w:tc>
      </w:tr>
      <w:tr w:rsidR="005E4659" w:rsidRPr="00460028" w14:paraId="12D18128" w14:textId="77777777" w:rsidTr="005E4659">
        <w:trPr>
          <w:trHeight w:val="851"/>
        </w:trPr>
        <w:tc>
          <w:tcPr>
            <w:tcW w:w="1908" w:type="dxa"/>
            <w:vAlign w:val="center"/>
          </w:tcPr>
          <w:p w14:paraId="392B8354" w14:textId="77777777" w:rsidR="00914E26" w:rsidRPr="00460028" w:rsidRDefault="00914E26" w:rsidP="00914E26">
            <w:pPr>
              <w:pStyle w:val="Tabletext"/>
            </w:pPr>
          </w:p>
        </w:tc>
        <w:tc>
          <w:tcPr>
            <w:tcW w:w="3576" w:type="dxa"/>
            <w:vAlign w:val="center"/>
          </w:tcPr>
          <w:p w14:paraId="555A0987" w14:textId="77777777" w:rsidR="00914E26" w:rsidRPr="00460028" w:rsidRDefault="00914E26" w:rsidP="00914E26">
            <w:pPr>
              <w:pStyle w:val="Tabletext"/>
            </w:pPr>
          </w:p>
        </w:tc>
        <w:tc>
          <w:tcPr>
            <w:tcW w:w="5001" w:type="dxa"/>
            <w:vAlign w:val="center"/>
          </w:tcPr>
          <w:p w14:paraId="7A2C5BFA" w14:textId="77777777" w:rsidR="00914E26" w:rsidRPr="00460028" w:rsidRDefault="00914E26" w:rsidP="00914E26">
            <w:pPr>
              <w:pStyle w:val="Tabletext"/>
            </w:pPr>
          </w:p>
        </w:tc>
      </w:tr>
      <w:tr w:rsidR="005E4659" w:rsidRPr="00460028" w14:paraId="75D11504" w14:textId="77777777" w:rsidTr="005E4659">
        <w:trPr>
          <w:trHeight w:val="851"/>
        </w:trPr>
        <w:tc>
          <w:tcPr>
            <w:tcW w:w="1908" w:type="dxa"/>
            <w:vAlign w:val="center"/>
          </w:tcPr>
          <w:p w14:paraId="0A548E69" w14:textId="77777777" w:rsidR="00914E26" w:rsidRPr="00460028" w:rsidRDefault="00914E26" w:rsidP="00914E26">
            <w:pPr>
              <w:pStyle w:val="Tabletext"/>
            </w:pPr>
          </w:p>
        </w:tc>
        <w:tc>
          <w:tcPr>
            <w:tcW w:w="3576" w:type="dxa"/>
            <w:vAlign w:val="center"/>
          </w:tcPr>
          <w:p w14:paraId="68E8126E" w14:textId="77777777" w:rsidR="00914E26" w:rsidRPr="00460028" w:rsidRDefault="00914E26" w:rsidP="00914E26">
            <w:pPr>
              <w:pStyle w:val="Tabletext"/>
            </w:pPr>
          </w:p>
        </w:tc>
        <w:tc>
          <w:tcPr>
            <w:tcW w:w="5001" w:type="dxa"/>
            <w:vAlign w:val="center"/>
          </w:tcPr>
          <w:p w14:paraId="2A180052" w14:textId="77777777" w:rsidR="00914E26" w:rsidRPr="00460028" w:rsidRDefault="00914E26" w:rsidP="00914E26">
            <w:pPr>
              <w:pStyle w:val="Tabletext"/>
            </w:pPr>
          </w:p>
        </w:tc>
      </w:tr>
      <w:tr w:rsidR="005E4659" w:rsidRPr="00460028" w14:paraId="33CD6906" w14:textId="77777777" w:rsidTr="005E4659">
        <w:trPr>
          <w:trHeight w:val="851"/>
        </w:trPr>
        <w:tc>
          <w:tcPr>
            <w:tcW w:w="1908" w:type="dxa"/>
            <w:vAlign w:val="center"/>
          </w:tcPr>
          <w:p w14:paraId="71202260" w14:textId="77777777" w:rsidR="00914E26" w:rsidRPr="00460028" w:rsidRDefault="00914E26" w:rsidP="00914E26">
            <w:pPr>
              <w:pStyle w:val="Tabletext"/>
            </w:pPr>
          </w:p>
        </w:tc>
        <w:tc>
          <w:tcPr>
            <w:tcW w:w="3576" w:type="dxa"/>
            <w:vAlign w:val="center"/>
          </w:tcPr>
          <w:p w14:paraId="78D3BAAD" w14:textId="77777777" w:rsidR="00914E26" w:rsidRPr="00460028" w:rsidRDefault="00914E26" w:rsidP="00914E26">
            <w:pPr>
              <w:pStyle w:val="Tabletext"/>
            </w:pPr>
          </w:p>
        </w:tc>
        <w:tc>
          <w:tcPr>
            <w:tcW w:w="5001" w:type="dxa"/>
            <w:vAlign w:val="center"/>
          </w:tcPr>
          <w:p w14:paraId="6DAD7E26" w14:textId="77777777" w:rsidR="00914E26" w:rsidRPr="00460028" w:rsidRDefault="00914E26" w:rsidP="00914E26">
            <w:pPr>
              <w:pStyle w:val="Tabletext"/>
            </w:pPr>
          </w:p>
        </w:tc>
      </w:tr>
    </w:tbl>
    <w:p w14:paraId="6A42D056" w14:textId="77777777" w:rsidR="00914E26" w:rsidRDefault="00914E26" w:rsidP="00D74AE1"/>
    <w:p w14:paraId="203F662F" w14:textId="77777777" w:rsidR="005E4659" w:rsidRDefault="005E4659" w:rsidP="00914E26">
      <w:pPr>
        <w:spacing w:after="200" w:line="276" w:lineRule="auto"/>
        <w:sectPr w:rsidR="005E4659" w:rsidSect="0026442C">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892A105" w14:textId="15B12AE0" w:rsidR="005D0130" w:rsidRDefault="004A4EC4">
      <w:pPr>
        <w:pStyle w:val="10"/>
        <w:rPr>
          <w:ins w:id="22" w:author="만든 이"/>
          <w:b w:val="0"/>
          <w:color w:val="auto"/>
          <w:kern w:val="2"/>
          <w:sz w:val="20"/>
          <w:lang w:val="en-US" w:eastAsia="ko-KR"/>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23" w:author="만든 이">
        <w:r w:rsidR="005D0130">
          <w:t>1</w:t>
        </w:r>
        <w:r w:rsidR="005D0130">
          <w:rPr>
            <w:b w:val="0"/>
            <w:color w:val="auto"/>
            <w:kern w:val="2"/>
            <w:sz w:val="20"/>
            <w:lang w:val="en-US" w:eastAsia="ko-KR"/>
            <w14:ligatures w14:val="standardContextual"/>
          </w:rPr>
          <w:tab/>
        </w:r>
        <w:r w:rsidR="005D0130">
          <w:t>Introduction</w:t>
        </w:r>
        <w:r w:rsidR="005D0130">
          <w:tab/>
        </w:r>
        <w:r w:rsidR="005D0130">
          <w:fldChar w:fldCharType="begin"/>
        </w:r>
        <w:r w:rsidR="005D0130">
          <w:instrText xml:space="preserve"> PAGEREF _Toc159308408 \h </w:instrText>
        </w:r>
      </w:ins>
      <w:r w:rsidR="005D0130">
        <w:fldChar w:fldCharType="separate"/>
      </w:r>
      <w:ins w:id="24" w:author="만든 이">
        <w:r w:rsidR="005D0130">
          <w:t>6</w:t>
        </w:r>
        <w:r w:rsidR="005D0130">
          <w:fldChar w:fldCharType="end"/>
        </w:r>
      </w:ins>
    </w:p>
    <w:p w14:paraId="7C37EB45" w14:textId="7D89DA35" w:rsidR="005D0130" w:rsidRDefault="005D0130">
      <w:pPr>
        <w:pStyle w:val="20"/>
        <w:rPr>
          <w:ins w:id="25" w:author="만든 이"/>
          <w:color w:val="auto"/>
          <w:kern w:val="2"/>
          <w:sz w:val="20"/>
          <w:lang w:val="en-US" w:eastAsia="ko-KR"/>
          <w14:ligatures w14:val="standardContextual"/>
        </w:rPr>
      </w:pPr>
      <w:ins w:id="26" w:author="만든 이">
        <w:r>
          <w:t>1.1</w:t>
        </w:r>
        <w:r>
          <w:rPr>
            <w:color w:val="auto"/>
            <w:kern w:val="2"/>
            <w:sz w:val="20"/>
            <w:lang w:val="en-US" w:eastAsia="ko-KR"/>
            <w14:ligatures w14:val="standardContextual"/>
          </w:rPr>
          <w:tab/>
        </w:r>
        <w:r>
          <w:t>Background</w:t>
        </w:r>
        <w:r>
          <w:tab/>
        </w:r>
        <w:r>
          <w:fldChar w:fldCharType="begin"/>
        </w:r>
        <w:r>
          <w:instrText xml:space="preserve"> PAGEREF _Toc159308409 \h </w:instrText>
        </w:r>
      </w:ins>
      <w:r>
        <w:fldChar w:fldCharType="separate"/>
      </w:r>
      <w:ins w:id="27" w:author="만든 이">
        <w:r>
          <w:t>6</w:t>
        </w:r>
        <w:r>
          <w:fldChar w:fldCharType="end"/>
        </w:r>
      </w:ins>
    </w:p>
    <w:p w14:paraId="0849A796" w14:textId="7058EA6B" w:rsidR="005D0130" w:rsidRDefault="005D0130">
      <w:pPr>
        <w:pStyle w:val="20"/>
        <w:rPr>
          <w:ins w:id="28" w:author="만든 이"/>
          <w:color w:val="auto"/>
          <w:kern w:val="2"/>
          <w:sz w:val="20"/>
          <w:lang w:val="en-US" w:eastAsia="ko-KR"/>
          <w14:ligatures w14:val="standardContextual"/>
        </w:rPr>
      </w:pPr>
      <w:ins w:id="29" w:author="만든 이">
        <w:r>
          <w:t>1.2</w:t>
        </w:r>
        <w:r>
          <w:rPr>
            <w:color w:val="auto"/>
            <w:kern w:val="2"/>
            <w:sz w:val="20"/>
            <w:lang w:val="en-US" w:eastAsia="ko-KR"/>
            <w14:ligatures w14:val="standardContextual"/>
          </w:rPr>
          <w:tab/>
        </w:r>
        <w:r>
          <w:t>Scope</w:t>
        </w:r>
        <w:r>
          <w:tab/>
        </w:r>
        <w:r>
          <w:fldChar w:fldCharType="begin"/>
        </w:r>
        <w:r>
          <w:instrText xml:space="preserve"> PAGEREF _Toc159308410 \h </w:instrText>
        </w:r>
      </w:ins>
      <w:r>
        <w:fldChar w:fldCharType="separate"/>
      </w:r>
      <w:ins w:id="30" w:author="만든 이">
        <w:r>
          <w:t>6</w:t>
        </w:r>
        <w:r>
          <w:fldChar w:fldCharType="end"/>
        </w:r>
      </w:ins>
    </w:p>
    <w:p w14:paraId="0CAEE02A" w14:textId="57CEA5B0" w:rsidR="005D0130" w:rsidRDefault="005D0130">
      <w:pPr>
        <w:pStyle w:val="20"/>
        <w:rPr>
          <w:ins w:id="31" w:author="만든 이"/>
          <w:color w:val="auto"/>
          <w:kern w:val="2"/>
          <w:sz w:val="20"/>
          <w:lang w:val="en-US" w:eastAsia="ko-KR"/>
          <w14:ligatures w14:val="standardContextual"/>
        </w:rPr>
      </w:pPr>
      <w:ins w:id="32" w:author="만든 이">
        <w:r>
          <w:t>1.3</w:t>
        </w:r>
        <w:r>
          <w:rPr>
            <w:color w:val="auto"/>
            <w:kern w:val="2"/>
            <w:sz w:val="20"/>
            <w:lang w:val="en-US" w:eastAsia="ko-KR"/>
            <w14:ligatures w14:val="standardContextual"/>
          </w:rPr>
          <w:tab/>
        </w:r>
        <w:r>
          <w:t>objectives</w:t>
        </w:r>
        <w:r>
          <w:tab/>
        </w:r>
        <w:r>
          <w:fldChar w:fldCharType="begin"/>
        </w:r>
        <w:r>
          <w:instrText xml:space="preserve"> PAGEREF _Toc159308411 \h </w:instrText>
        </w:r>
      </w:ins>
      <w:r>
        <w:fldChar w:fldCharType="separate"/>
      </w:r>
      <w:ins w:id="33" w:author="만든 이">
        <w:r>
          <w:t>7</w:t>
        </w:r>
        <w:r>
          <w:fldChar w:fldCharType="end"/>
        </w:r>
      </w:ins>
    </w:p>
    <w:p w14:paraId="2BDA675A" w14:textId="7B504140" w:rsidR="005D0130" w:rsidRDefault="005D0130">
      <w:pPr>
        <w:pStyle w:val="10"/>
        <w:rPr>
          <w:ins w:id="34" w:author="만든 이"/>
          <w:b w:val="0"/>
          <w:color w:val="auto"/>
          <w:kern w:val="2"/>
          <w:sz w:val="20"/>
          <w:lang w:val="en-US" w:eastAsia="ko-KR"/>
          <w14:ligatures w14:val="standardContextual"/>
        </w:rPr>
      </w:pPr>
      <w:ins w:id="35" w:author="만든 이">
        <w:r>
          <w:t>2</w:t>
        </w:r>
        <w:r>
          <w:rPr>
            <w:b w:val="0"/>
            <w:color w:val="auto"/>
            <w:kern w:val="2"/>
            <w:sz w:val="20"/>
            <w:lang w:val="en-US" w:eastAsia="ko-KR"/>
            <w14:ligatures w14:val="standardContextual"/>
          </w:rPr>
          <w:tab/>
        </w:r>
        <w:r>
          <w:rPr>
            <w:lang w:eastAsia="ko-KR"/>
          </w:rPr>
          <w:t>Use cases of maritime buoyage system (MBS)</w:t>
        </w:r>
        <w:r>
          <w:tab/>
        </w:r>
        <w:r>
          <w:fldChar w:fldCharType="begin"/>
        </w:r>
        <w:r>
          <w:instrText xml:space="preserve"> PAGEREF _Toc159308412 \h </w:instrText>
        </w:r>
      </w:ins>
      <w:r>
        <w:fldChar w:fldCharType="separate"/>
      </w:r>
      <w:ins w:id="36" w:author="만든 이">
        <w:r>
          <w:t>7</w:t>
        </w:r>
        <w:r>
          <w:fldChar w:fldCharType="end"/>
        </w:r>
      </w:ins>
    </w:p>
    <w:p w14:paraId="74BBB518" w14:textId="770FB288" w:rsidR="005D0130" w:rsidRDefault="005D0130">
      <w:pPr>
        <w:pStyle w:val="20"/>
        <w:rPr>
          <w:ins w:id="37" w:author="만든 이"/>
          <w:color w:val="auto"/>
          <w:kern w:val="2"/>
          <w:sz w:val="20"/>
          <w:lang w:val="en-US" w:eastAsia="ko-KR"/>
          <w14:ligatures w14:val="standardContextual"/>
        </w:rPr>
      </w:pPr>
      <w:ins w:id="38" w:author="만든 이">
        <w:r>
          <w:t>2.1</w:t>
        </w:r>
        <w:r>
          <w:rPr>
            <w:color w:val="auto"/>
            <w:kern w:val="2"/>
            <w:sz w:val="20"/>
            <w:lang w:val="en-US" w:eastAsia="ko-KR"/>
            <w14:ligatures w14:val="standardContextual"/>
          </w:rPr>
          <w:tab/>
        </w:r>
        <w:r>
          <w:t>use case on …</w:t>
        </w:r>
        <w:r>
          <w:tab/>
        </w:r>
        <w:r>
          <w:fldChar w:fldCharType="begin"/>
        </w:r>
        <w:r>
          <w:instrText xml:space="preserve"> PAGEREF _Toc159308413 \h </w:instrText>
        </w:r>
      </w:ins>
      <w:r>
        <w:fldChar w:fldCharType="separate"/>
      </w:r>
      <w:ins w:id="39" w:author="만든 이">
        <w:r>
          <w:t>8</w:t>
        </w:r>
        <w:r>
          <w:fldChar w:fldCharType="end"/>
        </w:r>
      </w:ins>
    </w:p>
    <w:p w14:paraId="601F4BE8" w14:textId="52536E13" w:rsidR="005D0130" w:rsidRDefault="005D0130">
      <w:pPr>
        <w:pStyle w:val="10"/>
        <w:rPr>
          <w:ins w:id="40" w:author="만든 이"/>
          <w:b w:val="0"/>
          <w:color w:val="auto"/>
          <w:kern w:val="2"/>
          <w:sz w:val="20"/>
          <w:lang w:val="en-US" w:eastAsia="ko-KR"/>
          <w14:ligatures w14:val="standardContextual"/>
        </w:rPr>
      </w:pPr>
      <w:ins w:id="41" w:author="만든 이">
        <w:r>
          <w:t>3</w:t>
        </w:r>
        <w:r>
          <w:rPr>
            <w:b w:val="0"/>
            <w:color w:val="auto"/>
            <w:kern w:val="2"/>
            <w:sz w:val="20"/>
            <w:lang w:val="en-US" w:eastAsia="ko-KR"/>
            <w14:ligatures w14:val="standardContextual"/>
          </w:rPr>
          <w:tab/>
        </w:r>
        <w:r>
          <w:rPr>
            <w:lang w:eastAsia="ko-KR"/>
          </w:rPr>
          <w:t>Use cases of positioning, navigation and timing (PNT)</w:t>
        </w:r>
        <w:r>
          <w:tab/>
        </w:r>
        <w:r>
          <w:fldChar w:fldCharType="begin"/>
        </w:r>
        <w:r>
          <w:instrText xml:space="preserve"> PAGEREF _Toc159308414 \h </w:instrText>
        </w:r>
      </w:ins>
      <w:r>
        <w:fldChar w:fldCharType="separate"/>
      </w:r>
      <w:ins w:id="42" w:author="만든 이">
        <w:r>
          <w:t>8</w:t>
        </w:r>
        <w:r>
          <w:fldChar w:fldCharType="end"/>
        </w:r>
      </w:ins>
    </w:p>
    <w:p w14:paraId="2BAFFC97" w14:textId="13F10A3E" w:rsidR="005D0130" w:rsidRDefault="005D0130">
      <w:pPr>
        <w:pStyle w:val="20"/>
        <w:rPr>
          <w:ins w:id="43" w:author="만든 이"/>
          <w:color w:val="auto"/>
          <w:kern w:val="2"/>
          <w:sz w:val="20"/>
          <w:lang w:val="en-US" w:eastAsia="ko-KR"/>
          <w14:ligatures w14:val="standardContextual"/>
        </w:rPr>
      </w:pPr>
      <w:ins w:id="44" w:author="만든 이">
        <w:r>
          <w:t>3.1</w:t>
        </w:r>
        <w:r>
          <w:rPr>
            <w:color w:val="auto"/>
            <w:kern w:val="2"/>
            <w:sz w:val="20"/>
            <w:lang w:val="en-US" w:eastAsia="ko-KR"/>
            <w14:ligatures w14:val="standardContextual"/>
          </w:rPr>
          <w:tab/>
        </w:r>
        <w:r>
          <w:t>use case on …</w:t>
        </w:r>
        <w:r>
          <w:tab/>
        </w:r>
        <w:r>
          <w:fldChar w:fldCharType="begin"/>
        </w:r>
        <w:r>
          <w:instrText xml:space="preserve"> PAGEREF _Toc159308415 \h </w:instrText>
        </w:r>
      </w:ins>
      <w:r>
        <w:fldChar w:fldCharType="separate"/>
      </w:r>
      <w:ins w:id="45" w:author="만든 이">
        <w:r>
          <w:t>8</w:t>
        </w:r>
        <w:r>
          <w:fldChar w:fldCharType="end"/>
        </w:r>
      </w:ins>
    </w:p>
    <w:p w14:paraId="197A099F" w14:textId="7ED47AC5" w:rsidR="005D0130" w:rsidRDefault="005D0130">
      <w:pPr>
        <w:pStyle w:val="10"/>
        <w:rPr>
          <w:ins w:id="46" w:author="만든 이"/>
          <w:b w:val="0"/>
          <w:color w:val="auto"/>
          <w:kern w:val="2"/>
          <w:sz w:val="20"/>
          <w:lang w:val="en-US" w:eastAsia="ko-KR"/>
          <w14:ligatures w14:val="standardContextual"/>
        </w:rPr>
      </w:pPr>
      <w:ins w:id="47" w:author="만든 이">
        <w:r>
          <w:t>4</w:t>
        </w:r>
        <w:r>
          <w:rPr>
            <w:b w:val="0"/>
            <w:color w:val="auto"/>
            <w:kern w:val="2"/>
            <w:sz w:val="20"/>
            <w:lang w:val="en-US" w:eastAsia="ko-KR"/>
            <w14:ligatures w14:val="standardContextual"/>
          </w:rPr>
          <w:tab/>
        </w:r>
        <w:r>
          <w:rPr>
            <w:lang w:eastAsia="ko-KR"/>
          </w:rPr>
          <w:t>Use cases of vessel traffic services (VTS)</w:t>
        </w:r>
        <w:r>
          <w:tab/>
        </w:r>
        <w:r>
          <w:fldChar w:fldCharType="begin"/>
        </w:r>
        <w:r>
          <w:instrText xml:space="preserve"> PAGEREF _Toc159308416 \h </w:instrText>
        </w:r>
      </w:ins>
      <w:r>
        <w:fldChar w:fldCharType="separate"/>
      </w:r>
      <w:ins w:id="48" w:author="만든 이">
        <w:r>
          <w:t>8</w:t>
        </w:r>
        <w:r>
          <w:fldChar w:fldCharType="end"/>
        </w:r>
      </w:ins>
    </w:p>
    <w:p w14:paraId="79CFC74A" w14:textId="66961FD4" w:rsidR="005D0130" w:rsidRDefault="005D0130">
      <w:pPr>
        <w:pStyle w:val="20"/>
        <w:rPr>
          <w:ins w:id="49" w:author="만든 이"/>
          <w:color w:val="auto"/>
          <w:kern w:val="2"/>
          <w:sz w:val="20"/>
          <w:lang w:val="en-US" w:eastAsia="ko-KR"/>
          <w14:ligatures w14:val="standardContextual"/>
        </w:rPr>
      </w:pPr>
      <w:ins w:id="50" w:author="만든 이">
        <w:r>
          <w:t>4.1</w:t>
        </w:r>
        <w:r>
          <w:rPr>
            <w:color w:val="auto"/>
            <w:kern w:val="2"/>
            <w:sz w:val="20"/>
            <w:lang w:val="en-US" w:eastAsia="ko-KR"/>
            <w14:ligatures w14:val="standardContextual"/>
          </w:rPr>
          <w:tab/>
        </w:r>
        <w:r>
          <w:t>use case on …</w:t>
        </w:r>
        <w:r>
          <w:tab/>
        </w:r>
        <w:r>
          <w:fldChar w:fldCharType="begin"/>
        </w:r>
        <w:r>
          <w:instrText xml:space="preserve"> PAGEREF _Toc159308417 \h </w:instrText>
        </w:r>
      </w:ins>
      <w:r>
        <w:fldChar w:fldCharType="separate"/>
      </w:r>
      <w:ins w:id="51" w:author="만든 이">
        <w:r>
          <w:t>8</w:t>
        </w:r>
        <w:r>
          <w:fldChar w:fldCharType="end"/>
        </w:r>
      </w:ins>
    </w:p>
    <w:p w14:paraId="331D5A5E" w14:textId="17B4EDD7" w:rsidR="005D0130" w:rsidRDefault="005D0130">
      <w:pPr>
        <w:pStyle w:val="10"/>
        <w:rPr>
          <w:ins w:id="52" w:author="만든 이"/>
          <w:b w:val="0"/>
          <w:color w:val="auto"/>
          <w:kern w:val="2"/>
          <w:sz w:val="20"/>
          <w:lang w:val="en-US" w:eastAsia="ko-KR"/>
          <w14:ligatures w14:val="standardContextual"/>
        </w:rPr>
      </w:pPr>
      <w:ins w:id="53" w:author="만든 이">
        <w:r>
          <w:t>5</w:t>
        </w:r>
        <w:r>
          <w:rPr>
            <w:b w:val="0"/>
            <w:color w:val="auto"/>
            <w:kern w:val="2"/>
            <w:sz w:val="20"/>
            <w:lang w:val="en-US" w:eastAsia="ko-KR"/>
            <w14:ligatures w14:val="standardContextual"/>
          </w:rPr>
          <w:tab/>
        </w:r>
        <w:r>
          <w:rPr>
            <w:lang w:eastAsia="ko-KR"/>
          </w:rPr>
          <w:t>Use cases of digital maritime services</w:t>
        </w:r>
        <w:r>
          <w:tab/>
        </w:r>
        <w:r>
          <w:fldChar w:fldCharType="begin"/>
        </w:r>
        <w:r>
          <w:instrText xml:space="preserve"> PAGEREF _Toc159308418 \h </w:instrText>
        </w:r>
      </w:ins>
      <w:r>
        <w:fldChar w:fldCharType="separate"/>
      </w:r>
      <w:ins w:id="54" w:author="만든 이">
        <w:r>
          <w:t>8</w:t>
        </w:r>
        <w:r>
          <w:fldChar w:fldCharType="end"/>
        </w:r>
      </w:ins>
    </w:p>
    <w:p w14:paraId="0820A4FD" w14:textId="76DA82CF" w:rsidR="005D0130" w:rsidRDefault="005D0130">
      <w:pPr>
        <w:pStyle w:val="20"/>
        <w:rPr>
          <w:ins w:id="55" w:author="만든 이"/>
          <w:color w:val="auto"/>
          <w:kern w:val="2"/>
          <w:sz w:val="20"/>
          <w:lang w:val="en-US" w:eastAsia="ko-KR"/>
          <w14:ligatures w14:val="standardContextual"/>
        </w:rPr>
      </w:pPr>
      <w:ins w:id="56" w:author="만든 이">
        <w:r>
          <w:t>5.1</w:t>
        </w:r>
        <w:r>
          <w:rPr>
            <w:color w:val="auto"/>
            <w:kern w:val="2"/>
            <w:sz w:val="20"/>
            <w:lang w:val="en-US" w:eastAsia="ko-KR"/>
            <w14:ligatures w14:val="standardContextual"/>
          </w:rPr>
          <w:tab/>
        </w:r>
        <w:r>
          <w:t>use case on …</w:t>
        </w:r>
        <w:r>
          <w:tab/>
        </w:r>
        <w:r>
          <w:fldChar w:fldCharType="begin"/>
        </w:r>
        <w:r>
          <w:instrText xml:space="preserve"> PAGEREF _Toc159308419 \h </w:instrText>
        </w:r>
      </w:ins>
      <w:r>
        <w:fldChar w:fldCharType="separate"/>
      </w:r>
      <w:ins w:id="57" w:author="만든 이">
        <w:r>
          <w:t>8</w:t>
        </w:r>
        <w:r>
          <w:fldChar w:fldCharType="end"/>
        </w:r>
      </w:ins>
    </w:p>
    <w:p w14:paraId="67663368" w14:textId="2D1DB655" w:rsidR="005D0130" w:rsidRDefault="005D0130">
      <w:pPr>
        <w:pStyle w:val="10"/>
        <w:rPr>
          <w:ins w:id="58" w:author="만든 이"/>
          <w:b w:val="0"/>
          <w:color w:val="auto"/>
          <w:kern w:val="2"/>
          <w:sz w:val="20"/>
          <w:lang w:val="en-US" w:eastAsia="ko-KR"/>
          <w14:ligatures w14:val="standardContextual"/>
        </w:rPr>
      </w:pPr>
      <w:ins w:id="59" w:author="만든 이">
        <w:r>
          <w:t>6</w:t>
        </w:r>
        <w:r>
          <w:rPr>
            <w:b w:val="0"/>
            <w:color w:val="auto"/>
            <w:kern w:val="2"/>
            <w:sz w:val="20"/>
            <w:lang w:val="en-US" w:eastAsia="ko-KR"/>
            <w14:ligatures w14:val="standardContextual"/>
          </w:rPr>
          <w:tab/>
        </w:r>
        <w:r>
          <w:rPr>
            <w:lang w:eastAsia="ko-KR"/>
          </w:rPr>
          <w:t>Conclusion and recommendations</w:t>
        </w:r>
        <w:r>
          <w:tab/>
        </w:r>
        <w:r>
          <w:fldChar w:fldCharType="begin"/>
        </w:r>
        <w:r>
          <w:instrText xml:space="preserve"> PAGEREF _Toc159308420 \h </w:instrText>
        </w:r>
      </w:ins>
      <w:r>
        <w:fldChar w:fldCharType="separate"/>
      </w:r>
      <w:ins w:id="60" w:author="만든 이">
        <w:r>
          <w:t>9</w:t>
        </w:r>
        <w:r>
          <w:fldChar w:fldCharType="end"/>
        </w:r>
      </w:ins>
    </w:p>
    <w:p w14:paraId="56CF1125" w14:textId="2A8885E6" w:rsidR="005D0130" w:rsidRDefault="005D0130">
      <w:pPr>
        <w:pStyle w:val="10"/>
        <w:rPr>
          <w:ins w:id="61" w:author="만든 이"/>
          <w:b w:val="0"/>
          <w:color w:val="auto"/>
          <w:kern w:val="2"/>
          <w:sz w:val="20"/>
          <w:lang w:val="en-US" w:eastAsia="ko-KR"/>
          <w14:ligatures w14:val="standardContextual"/>
        </w:rPr>
      </w:pPr>
      <w:ins w:id="62" w:author="만든 이">
        <w:r>
          <w:t>7</w:t>
        </w:r>
        <w:r>
          <w:rPr>
            <w:b w:val="0"/>
            <w:color w:val="auto"/>
            <w:kern w:val="2"/>
            <w:sz w:val="20"/>
            <w:lang w:val="en-US" w:eastAsia="ko-KR"/>
            <w14:ligatures w14:val="standardContextual"/>
          </w:rPr>
          <w:tab/>
        </w:r>
        <w:r>
          <w:t>Definitions</w:t>
        </w:r>
        <w:r>
          <w:tab/>
        </w:r>
        <w:r>
          <w:fldChar w:fldCharType="begin"/>
        </w:r>
        <w:r>
          <w:instrText xml:space="preserve"> PAGEREF _Toc159308421 \h </w:instrText>
        </w:r>
      </w:ins>
      <w:r>
        <w:fldChar w:fldCharType="separate"/>
      </w:r>
      <w:ins w:id="63" w:author="만든 이">
        <w:r>
          <w:t>9</w:t>
        </w:r>
        <w:r>
          <w:fldChar w:fldCharType="end"/>
        </w:r>
      </w:ins>
    </w:p>
    <w:p w14:paraId="60D195A7" w14:textId="567940F0" w:rsidR="005D0130" w:rsidRDefault="005D0130">
      <w:pPr>
        <w:pStyle w:val="10"/>
        <w:rPr>
          <w:ins w:id="64" w:author="만든 이"/>
          <w:b w:val="0"/>
          <w:color w:val="auto"/>
          <w:kern w:val="2"/>
          <w:sz w:val="20"/>
          <w:lang w:val="en-US" w:eastAsia="ko-KR"/>
          <w14:ligatures w14:val="standardContextual"/>
        </w:rPr>
      </w:pPr>
      <w:ins w:id="65" w:author="만든 이">
        <w:r>
          <w:t>8</w:t>
        </w:r>
        <w:r>
          <w:rPr>
            <w:b w:val="0"/>
            <w:color w:val="auto"/>
            <w:kern w:val="2"/>
            <w:sz w:val="20"/>
            <w:lang w:val="en-US" w:eastAsia="ko-KR"/>
            <w14:ligatures w14:val="standardContextual"/>
          </w:rPr>
          <w:tab/>
        </w:r>
        <w:r>
          <w:t>Acronyms</w:t>
        </w:r>
        <w:r>
          <w:tab/>
        </w:r>
        <w:r>
          <w:fldChar w:fldCharType="begin"/>
        </w:r>
        <w:r>
          <w:instrText xml:space="preserve"> PAGEREF _Toc159308422 \h </w:instrText>
        </w:r>
      </w:ins>
      <w:r>
        <w:fldChar w:fldCharType="separate"/>
      </w:r>
      <w:ins w:id="66" w:author="만든 이">
        <w:r>
          <w:t>9</w:t>
        </w:r>
        <w:r>
          <w:fldChar w:fldCharType="end"/>
        </w:r>
      </w:ins>
    </w:p>
    <w:p w14:paraId="63670002" w14:textId="342BBDEF" w:rsidR="005D0130" w:rsidRDefault="005D0130">
      <w:pPr>
        <w:pStyle w:val="10"/>
        <w:rPr>
          <w:ins w:id="67" w:author="만든 이"/>
          <w:b w:val="0"/>
          <w:color w:val="auto"/>
          <w:kern w:val="2"/>
          <w:sz w:val="20"/>
          <w:lang w:val="en-US" w:eastAsia="ko-KR"/>
          <w14:ligatures w14:val="standardContextual"/>
        </w:rPr>
      </w:pPr>
      <w:ins w:id="68" w:author="만든 이">
        <w:r>
          <w:t>9</w:t>
        </w:r>
        <w:r>
          <w:rPr>
            <w:b w:val="0"/>
            <w:color w:val="auto"/>
            <w:kern w:val="2"/>
            <w:sz w:val="20"/>
            <w:lang w:val="en-US" w:eastAsia="ko-KR"/>
            <w14:ligatures w14:val="standardContextual"/>
          </w:rPr>
          <w:tab/>
        </w:r>
        <w:r>
          <w:t>References</w:t>
        </w:r>
        <w:r>
          <w:tab/>
        </w:r>
        <w:r>
          <w:fldChar w:fldCharType="begin"/>
        </w:r>
        <w:r>
          <w:instrText xml:space="preserve"> PAGEREF _Toc159308423 \h </w:instrText>
        </w:r>
      </w:ins>
      <w:r>
        <w:fldChar w:fldCharType="separate"/>
      </w:r>
      <w:ins w:id="69" w:author="만든 이">
        <w:r>
          <w:t>9</w:t>
        </w:r>
        <w:r>
          <w:fldChar w:fldCharType="end"/>
        </w:r>
      </w:ins>
    </w:p>
    <w:p w14:paraId="01782C7D" w14:textId="1440E81D" w:rsidR="005D0130" w:rsidRDefault="005D0130">
      <w:pPr>
        <w:pStyle w:val="41"/>
        <w:rPr>
          <w:ins w:id="70" w:author="만든 이"/>
          <w:b w:val="0"/>
          <w:noProof/>
          <w:color w:val="auto"/>
          <w:kern w:val="2"/>
          <w:sz w:val="20"/>
          <w:lang w:val="en-US" w:eastAsia="ko-KR"/>
          <w14:ligatures w14:val="standardContextual"/>
        </w:rPr>
      </w:pPr>
      <w:ins w:id="71" w:author="만든 이">
        <w:r w:rsidRPr="009E0D6A">
          <w:rPr>
            <w:noProof/>
          </w:rPr>
          <w:t>ANNEX A</w:t>
        </w:r>
        <w:r>
          <w:rPr>
            <w:b w:val="0"/>
            <w:noProof/>
            <w:color w:val="auto"/>
            <w:kern w:val="2"/>
            <w:sz w:val="20"/>
            <w:lang w:val="en-US" w:eastAsia="ko-KR"/>
            <w14:ligatures w14:val="standardContextual"/>
          </w:rPr>
          <w:tab/>
        </w:r>
        <w:r w:rsidRPr="009E0D6A">
          <w:rPr>
            <w:iCs/>
            <w:noProof/>
          </w:rPr>
          <w:t>Use cases and potential requirements on MBS</w:t>
        </w:r>
        <w:r>
          <w:rPr>
            <w:noProof/>
          </w:rPr>
          <w:tab/>
        </w:r>
        <w:r>
          <w:rPr>
            <w:noProof/>
          </w:rPr>
          <w:fldChar w:fldCharType="begin"/>
        </w:r>
        <w:r>
          <w:rPr>
            <w:noProof/>
          </w:rPr>
          <w:instrText xml:space="preserve"> PAGEREF _Toc159308424 \h </w:instrText>
        </w:r>
        <w:r>
          <w:rPr>
            <w:noProof/>
          </w:rPr>
        </w:r>
      </w:ins>
      <w:r>
        <w:rPr>
          <w:noProof/>
        </w:rPr>
        <w:fldChar w:fldCharType="separate"/>
      </w:r>
      <w:ins w:id="72" w:author="만든 이">
        <w:r>
          <w:rPr>
            <w:noProof/>
          </w:rPr>
          <w:t>10</w:t>
        </w:r>
        <w:r>
          <w:rPr>
            <w:noProof/>
          </w:rPr>
          <w:fldChar w:fldCharType="end"/>
        </w:r>
      </w:ins>
    </w:p>
    <w:p w14:paraId="7A4F7021" w14:textId="71BFCCCC" w:rsidR="005D0130" w:rsidRDefault="005D0130">
      <w:pPr>
        <w:pStyle w:val="20"/>
        <w:rPr>
          <w:ins w:id="73" w:author="만든 이"/>
          <w:color w:val="auto"/>
          <w:kern w:val="2"/>
          <w:sz w:val="20"/>
          <w:lang w:val="en-US" w:eastAsia="ko-KR"/>
          <w14:ligatures w14:val="standardContextual"/>
        </w:rPr>
      </w:pPr>
      <w:ins w:id="74" w:author="만든 이">
        <w:r>
          <w:rPr>
            <w:lang w:eastAsia="ko-KR"/>
          </w:rPr>
          <w:t xml:space="preserve">A.1 </w:t>
        </w:r>
        <w:r>
          <w:t>Use case on …</w:t>
        </w:r>
        <w:r>
          <w:tab/>
        </w:r>
        <w:r>
          <w:fldChar w:fldCharType="begin"/>
        </w:r>
        <w:r>
          <w:instrText xml:space="preserve"> PAGEREF _Toc159308425 \h </w:instrText>
        </w:r>
      </w:ins>
      <w:r>
        <w:fldChar w:fldCharType="separate"/>
      </w:r>
      <w:ins w:id="75" w:author="만든 이">
        <w:r>
          <w:t>10</w:t>
        </w:r>
        <w:r>
          <w:fldChar w:fldCharType="end"/>
        </w:r>
      </w:ins>
    </w:p>
    <w:p w14:paraId="548D8F16" w14:textId="0B222973" w:rsidR="005D0130" w:rsidRDefault="005D0130">
      <w:pPr>
        <w:pStyle w:val="31"/>
        <w:tabs>
          <w:tab w:val="left" w:pos="1134"/>
          <w:tab w:val="right" w:leader="dot" w:pos="10195"/>
        </w:tabs>
        <w:rPr>
          <w:ins w:id="76" w:author="만든 이"/>
          <w:noProof/>
          <w:kern w:val="2"/>
          <w:sz w:val="20"/>
          <w:lang w:val="en-US" w:eastAsia="ko-KR"/>
          <w14:ligatures w14:val="standardContextual"/>
        </w:rPr>
      </w:pPr>
      <w:ins w:id="77" w:author="만든 이">
        <w:r>
          <w:rPr>
            <w:noProof/>
          </w:rPr>
          <w:t>A.X.1</w:t>
        </w:r>
        <w:r>
          <w:rPr>
            <w:noProof/>
            <w:kern w:val="2"/>
            <w:sz w:val="20"/>
            <w:lang w:val="en-US" w:eastAsia="ko-KR"/>
            <w14:ligatures w14:val="standardContextual"/>
          </w:rPr>
          <w:tab/>
        </w:r>
        <w:r>
          <w:rPr>
            <w:noProof/>
          </w:rPr>
          <w:t>Description</w:t>
        </w:r>
        <w:r>
          <w:rPr>
            <w:noProof/>
          </w:rPr>
          <w:tab/>
        </w:r>
        <w:r>
          <w:rPr>
            <w:noProof/>
          </w:rPr>
          <w:fldChar w:fldCharType="begin"/>
        </w:r>
        <w:r>
          <w:rPr>
            <w:noProof/>
          </w:rPr>
          <w:instrText xml:space="preserve"> PAGEREF _Toc159308426 \h </w:instrText>
        </w:r>
        <w:r>
          <w:rPr>
            <w:noProof/>
          </w:rPr>
        </w:r>
      </w:ins>
      <w:r>
        <w:rPr>
          <w:noProof/>
        </w:rPr>
        <w:fldChar w:fldCharType="separate"/>
      </w:r>
      <w:ins w:id="78" w:author="만든 이">
        <w:r>
          <w:rPr>
            <w:noProof/>
          </w:rPr>
          <w:t>10</w:t>
        </w:r>
        <w:r>
          <w:rPr>
            <w:noProof/>
          </w:rPr>
          <w:fldChar w:fldCharType="end"/>
        </w:r>
      </w:ins>
    </w:p>
    <w:p w14:paraId="55B70FFD" w14:textId="6C8212AF" w:rsidR="005D0130" w:rsidRDefault="005D0130">
      <w:pPr>
        <w:pStyle w:val="31"/>
        <w:tabs>
          <w:tab w:val="left" w:pos="1134"/>
          <w:tab w:val="right" w:leader="dot" w:pos="10195"/>
        </w:tabs>
        <w:rPr>
          <w:ins w:id="79" w:author="만든 이"/>
          <w:noProof/>
          <w:kern w:val="2"/>
          <w:sz w:val="20"/>
          <w:lang w:val="en-US" w:eastAsia="ko-KR"/>
          <w14:ligatures w14:val="standardContextual"/>
        </w:rPr>
      </w:pPr>
      <w:ins w:id="80" w:author="만든 이">
        <w:r>
          <w:rPr>
            <w:noProof/>
          </w:rPr>
          <w:t>A.X.2</w:t>
        </w:r>
        <w:r>
          <w:rPr>
            <w:noProof/>
            <w:kern w:val="2"/>
            <w:sz w:val="20"/>
            <w:lang w:val="en-US" w:eastAsia="ko-KR"/>
            <w14:ligatures w14:val="standardContextual"/>
          </w:rPr>
          <w:tab/>
        </w:r>
        <w:r>
          <w:rPr>
            <w:noProof/>
          </w:rPr>
          <w:t>Pre-conditions</w:t>
        </w:r>
        <w:r>
          <w:rPr>
            <w:noProof/>
          </w:rPr>
          <w:tab/>
        </w:r>
        <w:r>
          <w:rPr>
            <w:noProof/>
          </w:rPr>
          <w:fldChar w:fldCharType="begin"/>
        </w:r>
        <w:r>
          <w:rPr>
            <w:noProof/>
          </w:rPr>
          <w:instrText xml:space="preserve"> PAGEREF _Toc159308427 \h </w:instrText>
        </w:r>
        <w:r>
          <w:rPr>
            <w:noProof/>
          </w:rPr>
        </w:r>
      </w:ins>
      <w:r>
        <w:rPr>
          <w:noProof/>
        </w:rPr>
        <w:fldChar w:fldCharType="separate"/>
      </w:r>
      <w:ins w:id="81" w:author="만든 이">
        <w:r>
          <w:rPr>
            <w:noProof/>
          </w:rPr>
          <w:t>10</w:t>
        </w:r>
        <w:r>
          <w:rPr>
            <w:noProof/>
          </w:rPr>
          <w:fldChar w:fldCharType="end"/>
        </w:r>
      </w:ins>
    </w:p>
    <w:p w14:paraId="6AED444F" w14:textId="038E8CBC" w:rsidR="005D0130" w:rsidRDefault="005D0130">
      <w:pPr>
        <w:pStyle w:val="31"/>
        <w:tabs>
          <w:tab w:val="left" w:pos="1134"/>
          <w:tab w:val="right" w:leader="dot" w:pos="10195"/>
        </w:tabs>
        <w:rPr>
          <w:ins w:id="82" w:author="만든 이"/>
          <w:noProof/>
          <w:kern w:val="2"/>
          <w:sz w:val="20"/>
          <w:lang w:val="en-US" w:eastAsia="ko-KR"/>
          <w14:ligatures w14:val="standardContextual"/>
        </w:rPr>
      </w:pPr>
      <w:ins w:id="83" w:author="만든 이">
        <w:r>
          <w:rPr>
            <w:noProof/>
          </w:rPr>
          <w:t>A.1.3</w:t>
        </w:r>
        <w:r>
          <w:rPr>
            <w:noProof/>
            <w:kern w:val="2"/>
            <w:sz w:val="20"/>
            <w:lang w:val="en-US" w:eastAsia="ko-KR"/>
            <w14:ligatures w14:val="standardContextual"/>
          </w:rPr>
          <w:tab/>
        </w:r>
        <w:r>
          <w:rPr>
            <w:noProof/>
          </w:rPr>
          <w:t>Service Flows</w:t>
        </w:r>
        <w:r>
          <w:rPr>
            <w:noProof/>
          </w:rPr>
          <w:tab/>
        </w:r>
        <w:r>
          <w:rPr>
            <w:noProof/>
          </w:rPr>
          <w:fldChar w:fldCharType="begin"/>
        </w:r>
        <w:r>
          <w:rPr>
            <w:noProof/>
          </w:rPr>
          <w:instrText xml:space="preserve"> PAGEREF _Toc159308428 \h </w:instrText>
        </w:r>
        <w:r>
          <w:rPr>
            <w:noProof/>
          </w:rPr>
        </w:r>
      </w:ins>
      <w:r>
        <w:rPr>
          <w:noProof/>
        </w:rPr>
        <w:fldChar w:fldCharType="separate"/>
      </w:r>
      <w:ins w:id="84" w:author="만든 이">
        <w:r>
          <w:rPr>
            <w:noProof/>
          </w:rPr>
          <w:t>10</w:t>
        </w:r>
        <w:r>
          <w:rPr>
            <w:noProof/>
          </w:rPr>
          <w:fldChar w:fldCharType="end"/>
        </w:r>
      </w:ins>
    </w:p>
    <w:p w14:paraId="2B627E04" w14:textId="3336ECD6" w:rsidR="005D0130" w:rsidRDefault="005D0130">
      <w:pPr>
        <w:pStyle w:val="31"/>
        <w:tabs>
          <w:tab w:val="left" w:pos="1134"/>
          <w:tab w:val="right" w:leader="dot" w:pos="10195"/>
        </w:tabs>
        <w:rPr>
          <w:ins w:id="85" w:author="만든 이"/>
          <w:noProof/>
          <w:kern w:val="2"/>
          <w:sz w:val="20"/>
          <w:lang w:val="en-US" w:eastAsia="ko-KR"/>
          <w14:ligatures w14:val="standardContextual"/>
        </w:rPr>
      </w:pPr>
      <w:ins w:id="86" w:author="만든 이">
        <w:r>
          <w:rPr>
            <w:noProof/>
          </w:rPr>
          <w:t>A.X.4</w:t>
        </w:r>
        <w:r>
          <w:rPr>
            <w:noProof/>
            <w:kern w:val="2"/>
            <w:sz w:val="20"/>
            <w:lang w:val="en-US" w:eastAsia="ko-KR"/>
            <w14:ligatures w14:val="standardContextual"/>
          </w:rPr>
          <w:tab/>
        </w:r>
        <w:r>
          <w:rPr>
            <w:noProof/>
          </w:rPr>
          <w:t>Post-conditions</w:t>
        </w:r>
        <w:r>
          <w:rPr>
            <w:noProof/>
          </w:rPr>
          <w:tab/>
        </w:r>
        <w:r>
          <w:rPr>
            <w:noProof/>
          </w:rPr>
          <w:fldChar w:fldCharType="begin"/>
        </w:r>
        <w:r>
          <w:rPr>
            <w:noProof/>
          </w:rPr>
          <w:instrText xml:space="preserve"> PAGEREF _Toc159308429 \h </w:instrText>
        </w:r>
        <w:r>
          <w:rPr>
            <w:noProof/>
          </w:rPr>
        </w:r>
      </w:ins>
      <w:r>
        <w:rPr>
          <w:noProof/>
        </w:rPr>
        <w:fldChar w:fldCharType="separate"/>
      </w:r>
      <w:ins w:id="87" w:author="만든 이">
        <w:r>
          <w:rPr>
            <w:noProof/>
          </w:rPr>
          <w:t>10</w:t>
        </w:r>
        <w:r>
          <w:rPr>
            <w:noProof/>
          </w:rPr>
          <w:fldChar w:fldCharType="end"/>
        </w:r>
      </w:ins>
    </w:p>
    <w:p w14:paraId="7C8927E8" w14:textId="3EFFD64E" w:rsidR="005D0130" w:rsidRDefault="005D0130">
      <w:pPr>
        <w:pStyle w:val="31"/>
        <w:tabs>
          <w:tab w:val="left" w:pos="1134"/>
          <w:tab w:val="right" w:leader="dot" w:pos="10195"/>
        </w:tabs>
        <w:rPr>
          <w:ins w:id="88" w:author="만든 이"/>
          <w:noProof/>
          <w:kern w:val="2"/>
          <w:sz w:val="20"/>
          <w:lang w:val="en-US" w:eastAsia="ko-KR"/>
          <w14:ligatures w14:val="standardContextual"/>
        </w:rPr>
      </w:pPr>
      <w:ins w:id="89" w:author="만든 이">
        <w:r>
          <w:rPr>
            <w:noProof/>
          </w:rPr>
          <w:t>A.X.5</w:t>
        </w:r>
        <w:r>
          <w:rPr>
            <w:noProof/>
            <w:kern w:val="2"/>
            <w:sz w:val="20"/>
            <w:lang w:val="en-US" w:eastAsia="ko-KR"/>
            <w14:ligatures w14:val="standardContextual"/>
          </w:rPr>
          <w:tab/>
        </w:r>
        <w:r>
          <w:rPr>
            <w:noProof/>
          </w:rPr>
          <w:t>Existing features partly or fully covering the use case functionality</w:t>
        </w:r>
        <w:r>
          <w:rPr>
            <w:noProof/>
          </w:rPr>
          <w:tab/>
        </w:r>
        <w:r>
          <w:rPr>
            <w:noProof/>
          </w:rPr>
          <w:fldChar w:fldCharType="begin"/>
        </w:r>
        <w:r>
          <w:rPr>
            <w:noProof/>
          </w:rPr>
          <w:instrText xml:space="preserve"> PAGEREF _Toc159308430 \h </w:instrText>
        </w:r>
        <w:r>
          <w:rPr>
            <w:noProof/>
          </w:rPr>
        </w:r>
      </w:ins>
      <w:r>
        <w:rPr>
          <w:noProof/>
        </w:rPr>
        <w:fldChar w:fldCharType="separate"/>
      </w:r>
      <w:ins w:id="90" w:author="만든 이">
        <w:r>
          <w:rPr>
            <w:noProof/>
          </w:rPr>
          <w:t>10</w:t>
        </w:r>
        <w:r>
          <w:rPr>
            <w:noProof/>
          </w:rPr>
          <w:fldChar w:fldCharType="end"/>
        </w:r>
      </w:ins>
    </w:p>
    <w:p w14:paraId="34CCE1EC" w14:textId="7A0F0658" w:rsidR="005D0130" w:rsidRDefault="005D0130">
      <w:pPr>
        <w:pStyle w:val="31"/>
        <w:tabs>
          <w:tab w:val="left" w:pos="1134"/>
          <w:tab w:val="right" w:leader="dot" w:pos="10195"/>
        </w:tabs>
        <w:rPr>
          <w:ins w:id="91" w:author="만든 이"/>
          <w:noProof/>
          <w:kern w:val="2"/>
          <w:sz w:val="20"/>
          <w:lang w:val="en-US" w:eastAsia="ko-KR"/>
          <w14:ligatures w14:val="standardContextual"/>
        </w:rPr>
      </w:pPr>
      <w:ins w:id="92" w:author="만든 이">
        <w:r>
          <w:rPr>
            <w:noProof/>
          </w:rPr>
          <w:t>A.X.6</w:t>
        </w:r>
        <w:r>
          <w:rPr>
            <w:noProof/>
            <w:kern w:val="2"/>
            <w:sz w:val="20"/>
            <w:lang w:val="en-US" w:eastAsia="ko-KR"/>
            <w14:ligatures w14:val="standardContextual"/>
          </w:rPr>
          <w:tab/>
        </w:r>
        <w:r>
          <w:rPr>
            <w:noProof/>
          </w:rPr>
          <w:t>Potential New Requirements needed to support the use case</w:t>
        </w:r>
        <w:r>
          <w:rPr>
            <w:noProof/>
          </w:rPr>
          <w:tab/>
        </w:r>
        <w:r>
          <w:rPr>
            <w:noProof/>
          </w:rPr>
          <w:fldChar w:fldCharType="begin"/>
        </w:r>
        <w:r>
          <w:rPr>
            <w:noProof/>
          </w:rPr>
          <w:instrText xml:space="preserve"> PAGEREF _Toc159308431 \h </w:instrText>
        </w:r>
        <w:r>
          <w:rPr>
            <w:noProof/>
          </w:rPr>
        </w:r>
      </w:ins>
      <w:r>
        <w:rPr>
          <w:noProof/>
        </w:rPr>
        <w:fldChar w:fldCharType="separate"/>
      </w:r>
      <w:ins w:id="93" w:author="만든 이">
        <w:r>
          <w:rPr>
            <w:noProof/>
          </w:rPr>
          <w:t>10</w:t>
        </w:r>
        <w:r>
          <w:rPr>
            <w:noProof/>
          </w:rPr>
          <w:fldChar w:fldCharType="end"/>
        </w:r>
      </w:ins>
    </w:p>
    <w:p w14:paraId="3303F147" w14:textId="3CEB04C7" w:rsidR="005D0130" w:rsidRDefault="005D0130">
      <w:pPr>
        <w:pStyle w:val="41"/>
        <w:rPr>
          <w:ins w:id="94" w:author="만든 이"/>
          <w:b w:val="0"/>
          <w:noProof/>
          <w:color w:val="auto"/>
          <w:kern w:val="2"/>
          <w:sz w:val="20"/>
          <w:lang w:val="en-US" w:eastAsia="ko-KR"/>
          <w14:ligatures w14:val="standardContextual"/>
        </w:rPr>
      </w:pPr>
      <w:ins w:id="95" w:author="만든 이">
        <w:r w:rsidRPr="009E0D6A">
          <w:rPr>
            <w:noProof/>
          </w:rPr>
          <w:t>ANNEX B</w:t>
        </w:r>
        <w:r>
          <w:rPr>
            <w:b w:val="0"/>
            <w:noProof/>
            <w:color w:val="auto"/>
            <w:kern w:val="2"/>
            <w:sz w:val="20"/>
            <w:lang w:val="en-US" w:eastAsia="ko-KR"/>
            <w14:ligatures w14:val="standardContextual"/>
          </w:rPr>
          <w:tab/>
        </w:r>
        <w:r w:rsidRPr="009E0D6A">
          <w:rPr>
            <w:iCs/>
            <w:noProof/>
          </w:rPr>
          <w:t>Use cases and potential requirements on PNT</w:t>
        </w:r>
        <w:r>
          <w:rPr>
            <w:noProof/>
          </w:rPr>
          <w:tab/>
        </w:r>
        <w:r>
          <w:rPr>
            <w:noProof/>
          </w:rPr>
          <w:fldChar w:fldCharType="begin"/>
        </w:r>
        <w:r>
          <w:rPr>
            <w:noProof/>
          </w:rPr>
          <w:instrText xml:space="preserve"> PAGEREF _Toc159308432 \h </w:instrText>
        </w:r>
        <w:r>
          <w:rPr>
            <w:noProof/>
          </w:rPr>
        </w:r>
      </w:ins>
      <w:r>
        <w:rPr>
          <w:noProof/>
        </w:rPr>
        <w:fldChar w:fldCharType="separate"/>
      </w:r>
      <w:ins w:id="96" w:author="만든 이">
        <w:r>
          <w:rPr>
            <w:noProof/>
          </w:rPr>
          <w:t>11</w:t>
        </w:r>
        <w:r>
          <w:rPr>
            <w:noProof/>
          </w:rPr>
          <w:fldChar w:fldCharType="end"/>
        </w:r>
      </w:ins>
    </w:p>
    <w:p w14:paraId="394C02C4" w14:textId="436EF697" w:rsidR="005D0130" w:rsidRDefault="005D0130">
      <w:pPr>
        <w:pStyle w:val="20"/>
        <w:rPr>
          <w:ins w:id="97" w:author="만든 이"/>
          <w:color w:val="auto"/>
          <w:kern w:val="2"/>
          <w:sz w:val="20"/>
          <w:lang w:val="en-US" w:eastAsia="ko-KR"/>
          <w14:ligatures w14:val="standardContextual"/>
        </w:rPr>
      </w:pPr>
      <w:ins w:id="98" w:author="만든 이">
        <w:r>
          <w:rPr>
            <w:lang w:eastAsia="ko-KR"/>
          </w:rPr>
          <w:t xml:space="preserve">B.X </w:t>
        </w:r>
        <w:r>
          <w:t>Use case on …</w:t>
        </w:r>
        <w:r>
          <w:tab/>
        </w:r>
        <w:r>
          <w:fldChar w:fldCharType="begin"/>
        </w:r>
        <w:r>
          <w:instrText xml:space="preserve"> PAGEREF _Toc159308433 \h </w:instrText>
        </w:r>
      </w:ins>
      <w:r>
        <w:fldChar w:fldCharType="separate"/>
      </w:r>
      <w:ins w:id="99" w:author="만든 이">
        <w:r>
          <w:t>11</w:t>
        </w:r>
        <w:r>
          <w:fldChar w:fldCharType="end"/>
        </w:r>
      </w:ins>
    </w:p>
    <w:p w14:paraId="3412E81B" w14:textId="0CF2BEBD" w:rsidR="005D0130" w:rsidRDefault="005D0130">
      <w:pPr>
        <w:pStyle w:val="31"/>
        <w:tabs>
          <w:tab w:val="left" w:pos="1134"/>
          <w:tab w:val="right" w:leader="dot" w:pos="10195"/>
        </w:tabs>
        <w:rPr>
          <w:ins w:id="100" w:author="만든 이"/>
          <w:noProof/>
          <w:kern w:val="2"/>
          <w:sz w:val="20"/>
          <w:lang w:val="en-US" w:eastAsia="ko-KR"/>
          <w14:ligatures w14:val="standardContextual"/>
        </w:rPr>
      </w:pPr>
      <w:ins w:id="101" w:author="만든 이">
        <w:r>
          <w:rPr>
            <w:noProof/>
          </w:rPr>
          <w:t xml:space="preserve">B.X.1 </w:t>
        </w:r>
        <w:r>
          <w:rPr>
            <w:noProof/>
            <w:kern w:val="2"/>
            <w:sz w:val="20"/>
            <w:lang w:val="en-US" w:eastAsia="ko-KR"/>
            <w14:ligatures w14:val="standardContextual"/>
          </w:rPr>
          <w:tab/>
        </w:r>
        <w:r>
          <w:rPr>
            <w:noProof/>
          </w:rPr>
          <w:t>Description</w:t>
        </w:r>
        <w:r>
          <w:rPr>
            <w:noProof/>
          </w:rPr>
          <w:tab/>
        </w:r>
        <w:r>
          <w:rPr>
            <w:noProof/>
          </w:rPr>
          <w:fldChar w:fldCharType="begin"/>
        </w:r>
        <w:r>
          <w:rPr>
            <w:noProof/>
          </w:rPr>
          <w:instrText xml:space="preserve"> PAGEREF _Toc159308434 \h </w:instrText>
        </w:r>
        <w:r>
          <w:rPr>
            <w:noProof/>
          </w:rPr>
        </w:r>
      </w:ins>
      <w:r>
        <w:rPr>
          <w:noProof/>
        </w:rPr>
        <w:fldChar w:fldCharType="separate"/>
      </w:r>
      <w:ins w:id="102" w:author="만든 이">
        <w:r>
          <w:rPr>
            <w:noProof/>
          </w:rPr>
          <w:t>11</w:t>
        </w:r>
        <w:r>
          <w:rPr>
            <w:noProof/>
          </w:rPr>
          <w:fldChar w:fldCharType="end"/>
        </w:r>
      </w:ins>
    </w:p>
    <w:p w14:paraId="545F118C" w14:textId="327992DD" w:rsidR="005D0130" w:rsidRDefault="005D0130">
      <w:pPr>
        <w:pStyle w:val="31"/>
        <w:tabs>
          <w:tab w:val="left" w:pos="1134"/>
          <w:tab w:val="right" w:leader="dot" w:pos="10195"/>
        </w:tabs>
        <w:rPr>
          <w:ins w:id="103" w:author="만든 이"/>
          <w:noProof/>
          <w:kern w:val="2"/>
          <w:sz w:val="20"/>
          <w:lang w:val="en-US" w:eastAsia="ko-KR"/>
          <w14:ligatures w14:val="standardContextual"/>
        </w:rPr>
      </w:pPr>
      <w:ins w:id="104" w:author="만든 이">
        <w:r>
          <w:rPr>
            <w:noProof/>
          </w:rPr>
          <w:t>B.X.2</w:t>
        </w:r>
        <w:r>
          <w:rPr>
            <w:noProof/>
            <w:kern w:val="2"/>
            <w:sz w:val="20"/>
            <w:lang w:val="en-US" w:eastAsia="ko-KR"/>
            <w14:ligatures w14:val="standardContextual"/>
          </w:rPr>
          <w:tab/>
        </w:r>
        <w:r>
          <w:rPr>
            <w:noProof/>
          </w:rPr>
          <w:t>Pre-conditions</w:t>
        </w:r>
        <w:r>
          <w:rPr>
            <w:noProof/>
          </w:rPr>
          <w:tab/>
        </w:r>
        <w:r>
          <w:rPr>
            <w:noProof/>
          </w:rPr>
          <w:fldChar w:fldCharType="begin"/>
        </w:r>
        <w:r>
          <w:rPr>
            <w:noProof/>
          </w:rPr>
          <w:instrText xml:space="preserve"> PAGEREF _Toc159308435 \h </w:instrText>
        </w:r>
        <w:r>
          <w:rPr>
            <w:noProof/>
          </w:rPr>
        </w:r>
      </w:ins>
      <w:r>
        <w:rPr>
          <w:noProof/>
        </w:rPr>
        <w:fldChar w:fldCharType="separate"/>
      </w:r>
      <w:ins w:id="105" w:author="만든 이">
        <w:r>
          <w:rPr>
            <w:noProof/>
          </w:rPr>
          <w:t>11</w:t>
        </w:r>
        <w:r>
          <w:rPr>
            <w:noProof/>
          </w:rPr>
          <w:fldChar w:fldCharType="end"/>
        </w:r>
      </w:ins>
    </w:p>
    <w:p w14:paraId="5E311B79" w14:textId="3F317086" w:rsidR="005D0130" w:rsidRDefault="005D0130">
      <w:pPr>
        <w:pStyle w:val="31"/>
        <w:tabs>
          <w:tab w:val="left" w:pos="1134"/>
          <w:tab w:val="right" w:leader="dot" w:pos="10195"/>
        </w:tabs>
        <w:rPr>
          <w:ins w:id="106" w:author="만든 이"/>
          <w:noProof/>
          <w:kern w:val="2"/>
          <w:sz w:val="20"/>
          <w:lang w:val="en-US" w:eastAsia="ko-KR"/>
          <w14:ligatures w14:val="standardContextual"/>
        </w:rPr>
      </w:pPr>
      <w:ins w:id="107" w:author="만든 이">
        <w:r>
          <w:rPr>
            <w:noProof/>
          </w:rPr>
          <w:t>B.X.3</w:t>
        </w:r>
        <w:r>
          <w:rPr>
            <w:noProof/>
            <w:kern w:val="2"/>
            <w:sz w:val="20"/>
            <w:lang w:val="en-US" w:eastAsia="ko-KR"/>
            <w14:ligatures w14:val="standardContextual"/>
          </w:rPr>
          <w:tab/>
        </w:r>
        <w:r>
          <w:rPr>
            <w:noProof/>
          </w:rPr>
          <w:t>Service Flows</w:t>
        </w:r>
        <w:r>
          <w:rPr>
            <w:noProof/>
          </w:rPr>
          <w:tab/>
        </w:r>
        <w:r>
          <w:rPr>
            <w:noProof/>
          </w:rPr>
          <w:fldChar w:fldCharType="begin"/>
        </w:r>
        <w:r>
          <w:rPr>
            <w:noProof/>
          </w:rPr>
          <w:instrText xml:space="preserve"> PAGEREF _Toc159308436 \h </w:instrText>
        </w:r>
        <w:r>
          <w:rPr>
            <w:noProof/>
          </w:rPr>
        </w:r>
      </w:ins>
      <w:r>
        <w:rPr>
          <w:noProof/>
        </w:rPr>
        <w:fldChar w:fldCharType="separate"/>
      </w:r>
      <w:ins w:id="108" w:author="만든 이">
        <w:r>
          <w:rPr>
            <w:noProof/>
          </w:rPr>
          <w:t>11</w:t>
        </w:r>
        <w:r>
          <w:rPr>
            <w:noProof/>
          </w:rPr>
          <w:fldChar w:fldCharType="end"/>
        </w:r>
      </w:ins>
    </w:p>
    <w:p w14:paraId="1CF7D537" w14:textId="711C515A" w:rsidR="005D0130" w:rsidRDefault="005D0130">
      <w:pPr>
        <w:pStyle w:val="31"/>
        <w:tabs>
          <w:tab w:val="left" w:pos="1134"/>
          <w:tab w:val="right" w:leader="dot" w:pos="10195"/>
        </w:tabs>
        <w:rPr>
          <w:ins w:id="109" w:author="만든 이"/>
          <w:noProof/>
          <w:kern w:val="2"/>
          <w:sz w:val="20"/>
          <w:lang w:val="en-US" w:eastAsia="ko-KR"/>
          <w14:ligatures w14:val="standardContextual"/>
        </w:rPr>
      </w:pPr>
      <w:ins w:id="110" w:author="만든 이">
        <w:r>
          <w:rPr>
            <w:noProof/>
          </w:rPr>
          <w:t>B.X.4</w:t>
        </w:r>
        <w:r>
          <w:rPr>
            <w:noProof/>
            <w:kern w:val="2"/>
            <w:sz w:val="20"/>
            <w:lang w:val="en-US" w:eastAsia="ko-KR"/>
            <w14:ligatures w14:val="standardContextual"/>
          </w:rPr>
          <w:tab/>
        </w:r>
        <w:r>
          <w:rPr>
            <w:noProof/>
          </w:rPr>
          <w:t>Post-conditions</w:t>
        </w:r>
        <w:r>
          <w:rPr>
            <w:noProof/>
          </w:rPr>
          <w:tab/>
        </w:r>
        <w:r>
          <w:rPr>
            <w:noProof/>
          </w:rPr>
          <w:fldChar w:fldCharType="begin"/>
        </w:r>
        <w:r>
          <w:rPr>
            <w:noProof/>
          </w:rPr>
          <w:instrText xml:space="preserve"> PAGEREF _Toc159308437 \h </w:instrText>
        </w:r>
        <w:r>
          <w:rPr>
            <w:noProof/>
          </w:rPr>
        </w:r>
      </w:ins>
      <w:r>
        <w:rPr>
          <w:noProof/>
        </w:rPr>
        <w:fldChar w:fldCharType="separate"/>
      </w:r>
      <w:ins w:id="111" w:author="만든 이">
        <w:r>
          <w:rPr>
            <w:noProof/>
          </w:rPr>
          <w:t>11</w:t>
        </w:r>
        <w:r>
          <w:rPr>
            <w:noProof/>
          </w:rPr>
          <w:fldChar w:fldCharType="end"/>
        </w:r>
      </w:ins>
    </w:p>
    <w:p w14:paraId="6ABB53CD" w14:textId="6A29C480" w:rsidR="005D0130" w:rsidRDefault="005D0130">
      <w:pPr>
        <w:pStyle w:val="31"/>
        <w:tabs>
          <w:tab w:val="left" w:pos="1134"/>
          <w:tab w:val="right" w:leader="dot" w:pos="10195"/>
        </w:tabs>
        <w:rPr>
          <w:ins w:id="112" w:author="만든 이"/>
          <w:noProof/>
          <w:kern w:val="2"/>
          <w:sz w:val="20"/>
          <w:lang w:val="en-US" w:eastAsia="ko-KR"/>
          <w14:ligatures w14:val="standardContextual"/>
        </w:rPr>
      </w:pPr>
      <w:ins w:id="113" w:author="만든 이">
        <w:r>
          <w:rPr>
            <w:noProof/>
          </w:rPr>
          <w:t>B.X.5</w:t>
        </w:r>
        <w:r>
          <w:rPr>
            <w:noProof/>
            <w:kern w:val="2"/>
            <w:sz w:val="20"/>
            <w:lang w:val="en-US" w:eastAsia="ko-KR"/>
            <w14:ligatures w14:val="standardContextual"/>
          </w:rPr>
          <w:tab/>
        </w:r>
        <w:r>
          <w:rPr>
            <w:noProof/>
          </w:rPr>
          <w:t>Existing features partly or fully covering the use case functionality</w:t>
        </w:r>
        <w:r>
          <w:rPr>
            <w:noProof/>
          </w:rPr>
          <w:tab/>
        </w:r>
        <w:r>
          <w:rPr>
            <w:noProof/>
          </w:rPr>
          <w:fldChar w:fldCharType="begin"/>
        </w:r>
        <w:r>
          <w:rPr>
            <w:noProof/>
          </w:rPr>
          <w:instrText xml:space="preserve"> PAGEREF _Toc159308438 \h </w:instrText>
        </w:r>
        <w:r>
          <w:rPr>
            <w:noProof/>
          </w:rPr>
        </w:r>
      </w:ins>
      <w:r>
        <w:rPr>
          <w:noProof/>
        </w:rPr>
        <w:fldChar w:fldCharType="separate"/>
      </w:r>
      <w:ins w:id="114" w:author="만든 이">
        <w:r>
          <w:rPr>
            <w:noProof/>
          </w:rPr>
          <w:t>11</w:t>
        </w:r>
        <w:r>
          <w:rPr>
            <w:noProof/>
          </w:rPr>
          <w:fldChar w:fldCharType="end"/>
        </w:r>
      </w:ins>
    </w:p>
    <w:p w14:paraId="2F8AE1D9" w14:textId="1AC1A81B" w:rsidR="005D0130" w:rsidRDefault="005D0130">
      <w:pPr>
        <w:pStyle w:val="31"/>
        <w:tabs>
          <w:tab w:val="left" w:pos="1134"/>
          <w:tab w:val="right" w:leader="dot" w:pos="10195"/>
        </w:tabs>
        <w:rPr>
          <w:ins w:id="115" w:author="만든 이"/>
          <w:noProof/>
          <w:kern w:val="2"/>
          <w:sz w:val="20"/>
          <w:lang w:val="en-US" w:eastAsia="ko-KR"/>
          <w14:ligatures w14:val="standardContextual"/>
        </w:rPr>
      </w:pPr>
      <w:ins w:id="116" w:author="만든 이">
        <w:r>
          <w:rPr>
            <w:noProof/>
          </w:rPr>
          <w:t>B.X.6</w:t>
        </w:r>
        <w:r>
          <w:rPr>
            <w:noProof/>
            <w:kern w:val="2"/>
            <w:sz w:val="20"/>
            <w:lang w:val="en-US" w:eastAsia="ko-KR"/>
            <w14:ligatures w14:val="standardContextual"/>
          </w:rPr>
          <w:tab/>
        </w:r>
        <w:r>
          <w:rPr>
            <w:noProof/>
          </w:rPr>
          <w:t>Potential New Requirements needed to support the use case</w:t>
        </w:r>
        <w:r>
          <w:rPr>
            <w:noProof/>
          </w:rPr>
          <w:tab/>
        </w:r>
        <w:r>
          <w:rPr>
            <w:noProof/>
          </w:rPr>
          <w:fldChar w:fldCharType="begin"/>
        </w:r>
        <w:r>
          <w:rPr>
            <w:noProof/>
          </w:rPr>
          <w:instrText xml:space="preserve"> PAGEREF _Toc159308439 \h </w:instrText>
        </w:r>
        <w:r>
          <w:rPr>
            <w:noProof/>
          </w:rPr>
        </w:r>
      </w:ins>
      <w:r>
        <w:rPr>
          <w:noProof/>
        </w:rPr>
        <w:fldChar w:fldCharType="separate"/>
      </w:r>
      <w:ins w:id="117" w:author="만든 이">
        <w:r>
          <w:rPr>
            <w:noProof/>
          </w:rPr>
          <w:t>11</w:t>
        </w:r>
        <w:r>
          <w:rPr>
            <w:noProof/>
          </w:rPr>
          <w:fldChar w:fldCharType="end"/>
        </w:r>
      </w:ins>
    </w:p>
    <w:p w14:paraId="7E071DC4" w14:textId="376BF4AD" w:rsidR="005D0130" w:rsidRDefault="005D0130">
      <w:pPr>
        <w:pStyle w:val="41"/>
        <w:rPr>
          <w:ins w:id="118" w:author="만든 이"/>
          <w:b w:val="0"/>
          <w:noProof/>
          <w:color w:val="auto"/>
          <w:kern w:val="2"/>
          <w:sz w:val="20"/>
          <w:lang w:val="en-US" w:eastAsia="ko-KR"/>
          <w14:ligatures w14:val="standardContextual"/>
        </w:rPr>
      </w:pPr>
      <w:ins w:id="119" w:author="만든 이">
        <w:r w:rsidRPr="009E0D6A">
          <w:rPr>
            <w:noProof/>
          </w:rPr>
          <w:t>ANNEX C</w:t>
        </w:r>
        <w:r>
          <w:rPr>
            <w:b w:val="0"/>
            <w:noProof/>
            <w:color w:val="auto"/>
            <w:kern w:val="2"/>
            <w:sz w:val="20"/>
            <w:lang w:val="en-US" w:eastAsia="ko-KR"/>
            <w14:ligatures w14:val="standardContextual"/>
          </w:rPr>
          <w:tab/>
        </w:r>
        <w:r w:rsidRPr="009E0D6A">
          <w:rPr>
            <w:iCs/>
            <w:noProof/>
          </w:rPr>
          <w:t>Use cases and potential requirements on VTS</w:t>
        </w:r>
        <w:r>
          <w:rPr>
            <w:noProof/>
          </w:rPr>
          <w:tab/>
        </w:r>
        <w:r>
          <w:rPr>
            <w:noProof/>
          </w:rPr>
          <w:fldChar w:fldCharType="begin"/>
        </w:r>
        <w:r>
          <w:rPr>
            <w:noProof/>
          </w:rPr>
          <w:instrText xml:space="preserve"> PAGEREF _Toc159308440 \h </w:instrText>
        </w:r>
        <w:r>
          <w:rPr>
            <w:noProof/>
          </w:rPr>
        </w:r>
      </w:ins>
      <w:r>
        <w:rPr>
          <w:noProof/>
        </w:rPr>
        <w:fldChar w:fldCharType="separate"/>
      </w:r>
      <w:ins w:id="120" w:author="만든 이">
        <w:r>
          <w:rPr>
            <w:noProof/>
          </w:rPr>
          <w:t>12</w:t>
        </w:r>
        <w:r>
          <w:rPr>
            <w:noProof/>
          </w:rPr>
          <w:fldChar w:fldCharType="end"/>
        </w:r>
      </w:ins>
    </w:p>
    <w:p w14:paraId="720DE388" w14:textId="69FD586C" w:rsidR="005D0130" w:rsidRDefault="005D0130">
      <w:pPr>
        <w:pStyle w:val="20"/>
        <w:rPr>
          <w:ins w:id="121" w:author="만든 이"/>
          <w:color w:val="auto"/>
          <w:kern w:val="2"/>
          <w:sz w:val="20"/>
          <w:lang w:val="en-US" w:eastAsia="ko-KR"/>
          <w14:ligatures w14:val="standardContextual"/>
        </w:rPr>
      </w:pPr>
      <w:ins w:id="122" w:author="만든 이">
        <w:r>
          <w:rPr>
            <w:lang w:eastAsia="ko-KR"/>
          </w:rPr>
          <w:t xml:space="preserve">C.X </w:t>
        </w:r>
        <w:r>
          <w:t>Use case on …</w:t>
        </w:r>
        <w:r>
          <w:tab/>
        </w:r>
        <w:r>
          <w:fldChar w:fldCharType="begin"/>
        </w:r>
        <w:r>
          <w:instrText xml:space="preserve"> PAGEREF _Toc159308441 \h </w:instrText>
        </w:r>
      </w:ins>
      <w:r>
        <w:fldChar w:fldCharType="separate"/>
      </w:r>
      <w:ins w:id="123" w:author="만든 이">
        <w:r>
          <w:t>12</w:t>
        </w:r>
        <w:r>
          <w:fldChar w:fldCharType="end"/>
        </w:r>
      </w:ins>
    </w:p>
    <w:p w14:paraId="19DED803" w14:textId="380E4D84" w:rsidR="005D0130" w:rsidRDefault="005D0130">
      <w:pPr>
        <w:pStyle w:val="31"/>
        <w:tabs>
          <w:tab w:val="left" w:pos="1134"/>
          <w:tab w:val="right" w:leader="dot" w:pos="10195"/>
        </w:tabs>
        <w:rPr>
          <w:ins w:id="124" w:author="만든 이"/>
          <w:noProof/>
          <w:kern w:val="2"/>
          <w:sz w:val="20"/>
          <w:lang w:val="en-US" w:eastAsia="ko-KR"/>
          <w14:ligatures w14:val="standardContextual"/>
        </w:rPr>
      </w:pPr>
      <w:ins w:id="125" w:author="만든 이">
        <w:r>
          <w:rPr>
            <w:noProof/>
          </w:rPr>
          <w:t xml:space="preserve">C.X.1 </w:t>
        </w:r>
        <w:r>
          <w:rPr>
            <w:noProof/>
            <w:kern w:val="2"/>
            <w:sz w:val="20"/>
            <w:lang w:val="en-US" w:eastAsia="ko-KR"/>
            <w14:ligatures w14:val="standardContextual"/>
          </w:rPr>
          <w:tab/>
        </w:r>
        <w:r>
          <w:rPr>
            <w:noProof/>
          </w:rPr>
          <w:t>Description</w:t>
        </w:r>
        <w:r>
          <w:rPr>
            <w:noProof/>
          </w:rPr>
          <w:tab/>
        </w:r>
        <w:r>
          <w:rPr>
            <w:noProof/>
          </w:rPr>
          <w:fldChar w:fldCharType="begin"/>
        </w:r>
        <w:r>
          <w:rPr>
            <w:noProof/>
          </w:rPr>
          <w:instrText xml:space="preserve"> PAGEREF _Toc159308442 \h </w:instrText>
        </w:r>
        <w:r>
          <w:rPr>
            <w:noProof/>
          </w:rPr>
        </w:r>
      </w:ins>
      <w:r>
        <w:rPr>
          <w:noProof/>
        </w:rPr>
        <w:fldChar w:fldCharType="separate"/>
      </w:r>
      <w:ins w:id="126" w:author="만든 이">
        <w:r>
          <w:rPr>
            <w:noProof/>
          </w:rPr>
          <w:t>12</w:t>
        </w:r>
        <w:r>
          <w:rPr>
            <w:noProof/>
          </w:rPr>
          <w:fldChar w:fldCharType="end"/>
        </w:r>
      </w:ins>
    </w:p>
    <w:p w14:paraId="1511AB75" w14:textId="469B78CD" w:rsidR="005D0130" w:rsidRDefault="005D0130">
      <w:pPr>
        <w:pStyle w:val="31"/>
        <w:tabs>
          <w:tab w:val="left" w:pos="1134"/>
          <w:tab w:val="right" w:leader="dot" w:pos="10195"/>
        </w:tabs>
        <w:rPr>
          <w:ins w:id="127" w:author="만든 이"/>
          <w:noProof/>
          <w:kern w:val="2"/>
          <w:sz w:val="20"/>
          <w:lang w:val="en-US" w:eastAsia="ko-KR"/>
          <w14:ligatures w14:val="standardContextual"/>
        </w:rPr>
      </w:pPr>
      <w:ins w:id="128" w:author="만든 이">
        <w:r>
          <w:rPr>
            <w:noProof/>
          </w:rPr>
          <w:t>C.X.2</w:t>
        </w:r>
        <w:r>
          <w:rPr>
            <w:noProof/>
            <w:kern w:val="2"/>
            <w:sz w:val="20"/>
            <w:lang w:val="en-US" w:eastAsia="ko-KR"/>
            <w14:ligatures w14:val="standardContextual"/>
          </w:rPr>
          <w:tab/>
        </w:r>
        <w:r>
          <w:rPr>
            <w:noProof/>
          </w:rPr>
          <w:t>Pre-conditions</w:t>
        </w:r>
        <w:r>
          <w:rPr>
            <w:noProof/>
          </w:rPr>
          <w:tab/>
        </w:r>
        <w:r>
          <w:rPr>
            <w:noProof/>
          </w:rPr>
          <w:fldChar w:fldCharType="begin"/>
        </w:r>
        <w:r>
          <w:rPr>
            <w:noProof/>
          </w:rPr>
          <w:instrText xml:space="preserve"> PAGEREF _Toc159308443 \h </w:instrText>
        </w:r>
        <w:r>
          <w:rPr>
            <w:noProof/>
          </w:rPr>
        </w:r>
      </w:ins>
      <w:r>
        <w:rPr>
          <w:noProof/>
        </w:rPr>
        <w:fldChar w:fldCharType="separate"/>
      </w:r>
      <w:ins w:id="129" w:author="만든 이">
        <w:r>
          <w:rPr>
            <w:noProof/>
          </w:rPr>
          <w:t>12</w:t>
        </w:r>
        <w:r>
          <w:rPr>
            <w:noProof/>
          </w:rPr>
          <w:fldChar w:fldCharType="end"/>
        </w:r>
      </w:ins>
    </w:p>
    <w:p w14:paraId="61EB5C1A" w14:textId="56A0DA5E" w:rsidR="005D0130" w:rsidRDefault="005D0130">
      <w:pPr>
        <w:pStyle w:val="31"/>
        <w:tabs>
          <w:tab w:val="left" w:pos="1134"/>
          <w:tab w:val="right" w:leader="dot" w:pos="10195"/>
        </w:tabs>
        <w:rPr>
          <w:ins w:id="130" w:author="만든 이"/>
          <w:noProof/>
          <w:kern w:val="2"/>
          <w:sz w:val="20"/>
          <w:lang w:val="en-US" w:eastAsia="ko-KR"/>
          <w14:ligatures w14:val="standardContextual"/>
        </w:rPr>
      </w:pPr>
      <w:ins w:id="131" w:author="만든 이">
        <w:r>
          <w:rPr>
            <w:noProof/>
          </w:rPr>
          <w:t>C.X.3</w:t>
        </w:r>
        <w:r>
          <w:rPr>
            <w:noProof/>
            <w:kern w:val="2"/>
            <w:sz w:val="20"/>
            <w:lang w:val="en-US" w:eastAsia="ko-KR"/>
            <w14:ligatures w14:val="standardContextual"/>
          </w:rPr>
          <w:tab/>
        </w:r>
        <w:r>
          <w:rPr>
            <w:noProof/>
          </w:rPr>
          <w:t>Service Flows</w:t>
        </w:r>
        <w:r>
          <w:rPr>
            <w:noProof/>
          </w:rPr>
          <w:tab/>
        </w:r>
        <w:r>
          <w:rPr>
            <w:noProof/>
          </w:rPr>
          <w:fldChar w:fldCharType="begin"/>
        </w:r>
        <w:r>
          <w:rPr>
            <w:noProof/>
          </w:rPr>
          <w:instrText xml:space="preserve"> PAGEREF _Toc159308444 \h </w:instrText>
        </w:r>
        <w:r>
          <w:rPr>
            <w:noProof/>
          </w:rPr>
        </w:r>
      </w:ins>
      <w:r>
        <w:rPr>
          <w:noProof/>
        </w:rPr>
        <w:fldChar w:fldCharType="separate"/>
      </w:r>
      <w:ins w:id="132" w:author="만든 이">
        <w:r>
          <w:rPr>
            <w:noProof/>
          </w:rPr>
          <w:t>12</w:t>
        </w:r>
        <w:r>
          <w:rPr>
            <w:noProof/>
          </w:rPr>
          <w:fldChar w:fldCharType="end"/>
        </w:r>
      </w:ins>
    </w:p>
    <w:p w14:paraId="1D393EEB" w14:textId="06DD9000" w:rsidR="005D0130" w:rsidRDefault="005D0130">
      <w:pPr>
        <w:pStyle w:val="31"/>
        <w:tabs>
          <w:tab w:val="left" w:pos="1134"/>
          <w:tab w:val="right" w:leader="dot" w:pos="10195"/>
        </w:tabs>
        <w:rPr>
          <w:ins w:id="133" w:author="만든 이"/>
          <w:noProof/>
          <w:kern w:val="2"/>
          <w:sz w:val="20"/>
          <w:lang w:val="en-US" w:eastAsia="ko-KR"/>
          <w14:ligatures w14:val="standardContextual"/>
        </w:rPr>
      </w:pPr>
      <w:ins w:id="134" w:author="만든 이">
        <w:r>
          <w:rPr>
            <w:noProof/>
          </w:rPr>
          <w:lastRenderedPageBreak/>
          <w:t>C.X.4</w:t>
        </w:r>
        <w:r>
          <w:rPr>
            <w:noProof/>
            <w:kern w:val="2"/>
            <w:sz w:val="20"/>
            <w:lang w:val="en-US" w:eastAsia="ko-KR"/>
            <w14:ligatures w14:val="standardContextual"/>
          </w:rPr>
          <w:tab/>
        </w:r>
        <w:r>
          <w:rPr>
            <w:noProof/>
          </w:rPr>
          <w:t>Post-conditions</w:t>
        </w:r>
        <w:r>
          <w:rPr>
            <w:noProof/>
          </w:rPr>
          <w:tab/>
        </w:r>
        <w:r>
          <w:rPr>
            <w:noProof/>
          </w:rPr>
          <w:fldChar w:fldCharType="begin"/>
        </w:r>
        <w:r>
          <w:rPr>
            <w:noProof/>
          </w:rPr>
          <w:instrText xml:space="preserve"> PAGEREF _Toc159308445 \h </w:instrText>
        </w:r>
        <w:r>
          <w:rPr>
            <w:noProof/>
          </w:rPr>
        </w:r>
      </w:ins>
      <w:r>
        <w:rPr>
          <w:noProof/>
        </w:rPr>
        <w:fldChar w:fldCharType="separate"/>
      </w:r>
      <w:ins w:id="135" w:author="만든 이">
        <w:r>
          <w:rPr>
            <w:noProof/>
          </w:rPr>
          <w:t>12</w:t>
        </w:r>
        <w:r>
          <w:rPr>
            <w:noProof/>
          </w:rPr>
          <w:fldChar w:fldCharType="end"/>
        </w:r>
      </w:ins>
    </w:p>
    <w:p w14:paraId="382F7F4F" w14:textId="40131077" w:rsidR="005D0130" w:rsidRDefault="005D0130">
      <w:pPr>
        <w:pStyle w:val="31"/>
        <w:tabs>
          <w:tab w:val="left" w:pos="1134"/>
          <w:tab w:val="right" w:leader="dot" w:pos="10195"/>
        </w:tabs>
        <w:rPr>
          <w:ins w:id="136" w:author="만든 이"/>
          <w:noProof/>
          <w:kern w:val="2"/>
          <w:sz w:val="20"/>
          <w:lang w:val="en-US" w:eastAsia="ko-KR"/>
          <w14:ligatures w14:val="standardContextual"/>
        </w:rPr>
      </w:pPr>
      <w:ins w:id="137" w:author="만든 이">
        <w:r>
          <w:rPr>
            <w:noProof/>
          </w:rPr>
          <w:t>C.X.5</w:t>
        </w:r>
        <w:r>
          <w:rPr>
            <w:noProof/>
            <w:kern w:val="2"/>
            <w:sz w:val="20"/>
            <w:lang w:val="en-US" w:eastAsia="ko-KR"/>
            <w14:ligatures w14:val="standardContextual"/>
          </w:rPr>
          <w:tab/>
        </w:r>
        <w:r>
          <w:rPr>
            <w:noProof/>
          </w:rPr>
          <w:t>Existing features partly or fully covering the use case functionality</w:t>
        </w:r>
        <w:r>
          <w:rPr>
            <w:noProof/>
          </w:rPr>
          <w:tab/>
        </w:r>
        <w:r>
          <w:rPr>
            <w:noProof/>
          </w:rPr>
          <w:fldChar w:fldCharType="begin"/>
        </w:r>
        <w:r>
          <w:rPr>
            <w:noProof/>
          </w:rPr>
          <w:instrText xml:space="preserve"> PAGEREF _Toc159308446 \h </w:instrText>
        </w:r>
        <w:r>
          <w:rPr>
            <w:noProof/>
          </w:rPr>
        </w:r>
      </w:ins>
      <w:r>
        <w:rPr>
          <w:noProof/>
        </w:rPr>
        <w:fldChar w:fldCharType="separate"/>
      </w:r>
      <w:ins w:id="138" w:author="만든 이">
        <w:r>
          <w:rPr>
            <w:noProof/>
          </w:rPr>
          <w:t>12</w:t>
        </w:r>
        <w:r>
          <w:rPr>
            <w:noProof/>
          </w:rPr>
          <w:fldChar w:fldCharType="end"/>
        </w:r>
      </w:ins>
    </w:p>
    <w:p w14:paraId="1133CD8C" w14:textId="71A91877" w:rsidR="005D0130" w:rsidRDefault="005D0130">
      <w:pPr>
        <w:pStyle w:val="31"/>
        <w:tabs>
          <w:tab w:val="left" w:pos="1134"/>
          <w:tab w:val="right" w:leader="dot" w:pos="10195"/>
        </w:tabs>
        <w:rPr>
          <w:ins w:id="139" w:author="만든 이"/>
          <w:noProof/>
          <w:kern w:val="2"/>
          <w:sz w:val="20"/>
          <w:lang w:val="en-US" w:eastAsia="ko-KR"/>
          <w14:ligatures w14:val="standardContextual"/>
        </w:rPr>
      </w:pPr>
      <w:ins w:id="140" w:author="만든 이">
        <w:r>
          <w:rPr>
            <w:noProof/>
          </w:rPr>
          <w:t>C.X.6</w:t>
        </w:r>
        <w:r>
          <w:rPr>
            <w:noProof/>
            <w:kern w:val="2"/>
            <w:sz w:val="20"/>
            <w:lang w:val="en-US" w:eastAsia="ko-KR"/>
            <w14:ligatures w14:val="standardContextual"/>
          </w:rPr>
          <w:tab/>
        </w:r>
        <w:r>
          <w:rPr>
            <w:noProof/>
          </w:rPr>
          <w:t>Potential New Requirements needed to support the use case</w:t>
        </w:r>
        <w:r>
          <w:rPr>
            <w:noProof/>
          </w:rPr>
          <w:tab/>
        </w:r>
        <w:r>
          <w:rPr>
            <w:noProof/>
          </w:rPr>
          <w:fldChar w:fldCharType="begin"/>
        </w:r>
        <w:r>
          <w:rPr>
            <w:noProof/>
          </w:rPr>
          <w:instrText xml:space="preserve"> PAGEREF _Toc159308447 \h </w:instrText>
        </w:r>
        <w:r>
          <w:rPr>
            <w:noProof/>
          </w:rPr>
        </w:r>
      </w:ins>
      <w:r>
        <w:rPr>
          <w:noProof/>
        </w:rPr>
        <w:fldChar w:fldCharType="separate"/>
      </w:r>
      <w:ins w:id="141" w:author="만든 이">
        <w:r>
          <w:rPr>
            <w:noProof/>
          </w:rPr>
          <w:t>12</w:t>
        </w:r>
        <w:r>
          <w:rPr>
            <w:noProof/>
          </w:rPr>
          <w:fldChar w:fldCharType="end"/>
        </w:r>
      </w:ins>
    </w:p>
    <w:p w14:paraId="0B613127" w14:textId="57222D2F" w:rsidR="005D0130" w:rsidRDefault="005D0130">
      <w:pPr>
        <w:pStyle w:val="41"/>
        <w:rPr>
          <w:ins w:id="142" w:author="만든 이"/>
          <w:b w:val="0"/>
          <w:noProof/>
          <w:color w:val="auto"/>
          <w:kern w:val="2"/>
          <w:sz w:val="20"/>
          <w:lang w:val="en-US" w:eastAsia="ko-KR"/>
          <w14:ligatures w14:val="standardContextual"/>
        </w:rPr>
      </w:pPr>
      <w:ins w:id="143" w:author="만든 이">
        <w:r w:rsidRPr="009E0D6A">
          <w:rPr>
            <w:noProof/>
          </w:rPr>
          <w:t>ANNEX D</w:t>
        </w:r>
        <w:r>
          <w:rPr>
            <w:b w:val="0"/>
            <w:noProof/>
            <w:color w:val="auto"/>
            <w:kern w:val="2"/>
            <w:sz w:val="20"/>
            <w:lang w:val="en-US" w:eastAsia="ko-KR"/>
            <w14:ligatures w14:val="standardContextual"/>
          </w:rPr>
          <w:tab/>
        </w:r>
        <w:r w:rsidRPr="009E0D6A">
          <w:rPr>
            <w:iCs/>
            <w:noProof/>
          </w:rPr>
          <w:t>Use cases and potential requirements on DIGITAL MARITIME SERVICES</w:t>
        </w:r>
        <w:r>
          <w:rPr>
            <w:noProof/>
          </w:rPr>
          <w:tab/>
        </w:r>
        <w:r>
          <w:rPr>
            <w:noProof/>
          </w:rPr>
          <w:fldChar w:fldCharType="begin"/>
        </w:r>
        <w:r>
          <w:rPr>
            <w:noProof/>
          </w:rPr>
          <w:instrText xml:space="preserve"> PAGEREF _Toc159308448 \h </w:instrText>
        </w:r>
        <w:r>
          <w:rPr>
            <w:noProof/>
          </w:rPr>
        </w:r>
      </w:ins>
      <w:r>
        <w:rPr>
          <w:noProof/>
        </w:rPr>
        <w:fldChar w:fldCharType="separate"/>
      </w:r>
      <w:ins w:id="144" w:author="만든 이">
        <w:r>
          <w:rPr>
            <w:noProof/>
          </w:rPr>
          <w:t>13</w:t>
        </w:r>
        <w:r>
          <w:rPr>
            <w:noProof/>
          </w:rPr>
          <w:fldChar w:fldCharType="end"/>
        </w:r>
      </w:ins>
    </w:p>
    <w:p w14:paraId="2AA76EF9" w14:textId="02FB54CA" w:rsidR="005D0130" w:rsidRDefault="005D0130">
      <w:pPr>
        <w:pStyle w:val="20"/>
        <w:rPr>
          <w:ins w:id="145" w:author="만든 이"/>
          <w:color w:val="auto"/>
          <w:kern w:val="2"/>
          <w:sz w:val="20"/>
          <w:lang w:val="en-US" w:eastAsia="ko-KR"/>
          <w14:ligatures w14:val="standardContextual"/>
        </w:rPr>
      </w:pPr>
      <w:ins w:id="146" w:author="만든 이">
        <w:r>
          <w:rPr>
            <w:lang w:eastAsia="ko-KR"/>
          </w:rPr>
          <w:t xml:space="preserve">D.X </w:t>
        </w:r>
        <w:r>
          <w:t>Use case on …</w:t>
        </w:r>
        <w:r>
          <w:tab/>
        </w:r>
        <w:r>
          <w:fldChar w:fldCharType="begin"/>
        </w:r>
        <w:r>
          <w:instrText xml:space="preserve"> PAGEREF _Toc159308449 \h </w:instrText>
        </w:r>
      </w:ins>
      <w:r>
        <w:fldChar w:fldCharType="separate"/>
      </w:r>
      <w:ins w:id="147" w:author="만든 이">
        <w:r>
          <w:t>13</w:t>
        </w:r>
        <w:r>
          <w:fldChar w:fldCharType="end"/>
        </w:r>
      </w:ins>
    </w:p>
    <w:p w14:paraId="74591D12" w14:textId="558D04D1" w:rsidR="005D0130" w:rsidRDefault="005D0130">
      <w:pPr>
        <w:pStyle w:val="31"/>
        <w:tabs>
          <w:tab w:val="left" w:pos="1134"/>
          <w:tab w:val="right" w:leader="dot" w:pos="10195"/>
        </w:tabs>
        <w:rPr>
          <w:ins w:id="148" w:author="만든 이"/>
          <w:noProof/>
          <w:kern w:val="2"/>
          <w:sz w:val="20"/>
          <w:lang w:val="en-US" w:eastAsia="ko-KR"/>
          <w14:ligatures w14:val="standardContextual"/>
        </w:rPr>
      </w:pPr>
      <w:ins w:id="149" w:author="만든 이">
        <w:r>
          <w:rPr>
            <w:noProof/>
          </w:rPr>
          <w:t xml:space="preserve">D.X.1 </w:t>
        </w:r>
        <w:r>
          <w:rPr>
            <w:noProof/>
            <w:kern w:val="2"/>
            <w:sz w:val="20"/>
            <w:lang w:val="en-US" w:eastAsia="ko-KR"/>
            <w14:ligatures w14:val="standardContextual"/>
          </w:rPr>
          <w:tab/>
        </w:r>
        <w:r>
          <w:rPr>
            <w:noProof/>
          </w:rPr>
          <w:t>Description</w:t>
        </w:r>
        <w:r>
          <w:rPr>
            <w:noProof/>
          </w:rPr>
          <w:tab/>
        </w:r>
        <w:r>
          <w:rPr>
            <w:noProof/>
          </w:rPr>
          <w:fldChar w:fldCharType="begin"/>
        </w:r>
        <w:r>
          <w:rPr>
            <w:noProof/>
          </w:rPr>
          <w:instrText xml:space="preserve"> PAGEREF _Toc159308450 \h </w:instrText>
        </w:r>
        <w:r>
          <w:rPr>
            <w:noProof/>
          </w:rPr>
        </w:r>
      </w:ins>
      <w:r>
        <w:rPr>
          <w:noProof/>
        </w:rPr>
        <w:fldChar w:fldCharType="separate"/>
      </w:r>
      <w:ins w:id="150" w:author="만든 이">
        <w:r>
          <w:rPr>
            <w:noProof/>
          </w:rPr>
          <w:t>13</w:t>
        </w:r>
        <w:r>
          <w:rPr>
            <w:noProof/>
          </w:rPr>
          <w:fldChar w:fldCharType="end"/>
        </w:r>
      </w:ins>
    </w:p>
    <w:p w14:paraId="19BD3AD8" w14:textId="172F8EDC" w:rsidR="005D0130" w:rsidRDefault="005D0130">
      <w:pPr>
        <w:pStyle w:val="31"/>
        <w:tabs>
          <w:tab w:val="left" w:pos="1134"/>
          <w:tab w:val="right" w:leader="dot" w:pos="10195"/>
        </w:tabs>
        <w:rPr>
          <w:ins w:id="151" w:author="만든 이"/>
          <w:noProof/>
          <w:kern w:val="2"/>
          <w:sz w:val="20"/>
          <w:lang w:val="en-US" w:eastAsia="ko-KR"/>
          <w14:ligatures w14:val="standardContextual"/>
        </w:rPr>
      </w:pPr>
      <w:ins w:id="152" w:author="만든 이">
        <w:r>
          <w:rPr>
            <w:noProof/>
          </w:rPr>
          <w:t>D.X.2</w:t>
        </w:r>
        <w:r>
          <w:rPr>
            <w:noProof/>
            <w:kern w:val="2"/>
            <w:sz w:val="20"/>
            <w:lang w:val="en-US" w:eastAsia="ko-KR"/>
            <w14:ligatures w14:val="standardContextual"/>
          </w:rPr>
          <w:tab/>
        </w:r>
        <w:r>
          <w:rPr>
            <w:noProof/>
          </w:rPr>
          <w:t>Pre-conditions</w:t>
        </w:r>
        <w:r>
          <w:rPr>
            <w:noProof/>
          </w:rPr>
          <w:tab/>
        </w:r>
        <w:r>
          <w:rPr>
            <w:noProof/>
          </w:rPr>
          <w:fldChar w:fldCharType="begin"/>
        </w:r>
        <w:r>
          <w:rPr>
            <w:noProof/>
          </w:rPr>
          <w:instrText xml:space="preserve"> PAGEREF _Toc159308451 \h </w:instrText>
        </w:r>
        <w:r>
          <w:rPr>
            <w:noProof/>
          </w:rPr>
        </w:r>
      </w:ins>
      <w:r>
        <w:rPr>
          <w:noProof/>
        </w:rPr>
        <w:fldChar w:fldCharType="separate"/>
      </w:r>
      <w:ins w:id="153" w:author="만든 이">
        <w:r>
          <w:rPr>
            <w:noProof/>
          </w:rPr>
          <w:t>13</w:t>
        </w:r>
        <w:r>
          <w:rPr>
            <w:noProof/>
          </w:rPr>
          <w:fldChar w:fldCharType="end"/>
        </w:r>
      </w:ins>
    </w:p>
    <w:p w14:paraId="0B873B53" w14:textId="26A33065" w:rsidR="005D0130" w:rsidRDefault="005D0130">
      <w:pPr>
        <w:pStyle w:val="31"/>
        <w:tabs>
          <w:tab w:val="left" w:pos="1134"/>
          <w:tab w:val="right" w:leader="dot" w:pos="10195"/>
        </w:tabs>
        <w:rPr>
          <w:ins w:id="154" w:author="만든 이"/>
          <w:noProof/>
          <w:kern w:val="2"/>
          <w:sz w:val="20"/>
          <w:lang w:val="en-US" w:eastAsia="ko-KR"/>
          <w14:ligatures w14:val="standardContextual"/>
        </w:rPr>
      </w:pPr>
      <w:ins w:id="155" w:author="만든 이">
        <w:r>
          <w:rPr>
            <w:noProof/>
          </w:rPr>
          <w:t>D.X.3</w:t>
        </w:r>
        <w:r>
          <w:rPr>
            <w:noProof/>
            <w:kern w:val="2"/>
            <w:sz w:val="20"/>
            <w:lang w:val="en-US" w:eastAsia="ko-KR"/>
            <w14:ligatures w14:val="standardContextual"/>
          </w:rPr>
          <w:tab/>
        </w:r>
        <w:r>
          <w:rPr>
            <w:noProof/>
          </w:rPr>
          <w:t>Service Flows</w:t>
        </w:r>
        <w:r>
          <w:rPr>
            <w:noProof/>
          </w:rPr>
          <w:tab/>
        </w:r>
        <w:r>
          <w:rPr>
            <w:noProof/>
          </w:rPr>
          <w:fldChar w:fldCharType="begin"/>
        </w:r>
        <w:r>
          <w:rPr>
            <w:noProof/>
          </w:rPr>
          <w:instrText xml:space="preserve"> PAGEREF _Toc159308452 \h </w:instrText>
        </w:r>
        <w:r>
          <w:rPr>
            <w:noProof/>
          </w:rPr>
        </w:r>
      </w:ins>
      <w:r>
        <w:rPr>
          <w:noProof/>
        </w:rPr>
        <w:fldChar w:fldCharType="separate"/>
      </w:r>
      <w:ins w:id="156" w:author="만든 이">
        <w:r>
          <w:rPr>
            <w:noProof/>
          </w:rPr>
          <w:t>13</w:t>
        </w:r>
        <w:r>
          <w:rPr>
            <w:noProof/>
          </w:rPr>
          <w:fldChar w:fldCharType="end"/>
        </w:r>
      </w:ins>
    </w:p>
    <w:p w14:paraId="5DFBA43C" w14:textId="757DA4B5" w:rsidR="005D0130" w:rsidRDefault="005D0130">
      <w:pPr>
        <w:pStyle w:val="31"/>
        <w:tabs>
          <w:tab w:val="left" w:pos="1134"/>
          <w:tab w:val="right" w:leader="dot" w:pos="10195"/>
        </w:tabs>
        <w:rPr>
          <w:ins w:id="157" w:author="만든 이"/>
          <w:noProof/>
          <w:kern w:val="2"/>
          <w:sz w:val="20"/>
          <w:lang w:val="en-US" w:eastAsia="ko-KR"/>
          <w14:ligatures w14:val="standardContextual"/>
        </w:rPr>
      </w:pPr>
      <w:ins w:id="158" w:author="만든 이">
        <w:r>
          <w:rPr>
            <w:noProof/>
          </w:rPr>
          <w:t>D.X.4</w:t>
        </w:r>
        <w:r>
          <w:rPr>
            <w:noProof/>
            <w:kern w:val="2"/>
            <w:sz w:val="20"/>
            <w:lang w:val="en-US" w:eastAsia="ko-KR"/>
            <w14:ligatures w14:val="standardContextual"/>
          </w:rPr>
          <w:tab/>
        </w:r>
        <w:r>
          <w:rPr>
            <w:noProof/>
          </w:rPr>
          <w:t>Post-conditions</w:t>
        </w:r>
        <w:r>
          <w:rPr>
            <w:noProof/>
          </w:rPr>
          <w:tab/>
        </w:r>
        <w:r>
          <w:rPr>
            <w:noProof/>
          </w:rPr>
          <w:fldChar w:fldCharType="begin"/>
        </w:r>
        <w:r>
          <w:rPr>
            <w:noProof/>
          </w:rPr>
          <w:instrText xml:space="preserve"> PAGEREF _Toc159308453 \h </w:instrText>
        </w:r>
        <w:r>
          <w:rPr>
            <w:noProof/>
          </w:rPr>
        </w:r>
      </w:ins>
      <w:r>
        <w:rPr>
          <w:noProof/>
        </w:rPr>
        <w:fldChar w:fldCharType="separate"/>
      </w:r>
      <w:ins w:id="159" w:author="만든 이">
        <w:r>
          <w:rPr>
            <w:noProof/>
          </w:rPr>
          <w:t>13</w:t>
        </w:r>
        <w:r>
          <w:rPr>
            <w:noProof/>
          </w:rPr>
          <w:fldChar w:fldCharType="end"/>
        </w:r>
      </w:ins>
    </w:p>
    <w:p w14:paraId="19D87DC5" w14:textId="5EC78994" w:rsidR="005D0130" w:rsidRDefault="005D0130">
      <w:pPr>
        <w:pStyle w:val="31"/>
        <w:tabs>
          <w:tab w:val="left" w:pos="1134"/>
          <w:tab w:val="right" w:leader="dot" w:pos="10195"/>
        </w:tabs>
        <w:rPr>
          <w:ins w:id="160" w:author="만든 이"/>
          <w:noProof/>
          <w:kern w:val="2"/>
          <w:sz w:val="20"/>
          <w:lang w:val="en-US" w:eastAsia="ko-KR"/>
          <w14:ligatures w14:val="standardContextual"/>
        </w:rPr>
      </w:pPr>
      <w:ins w:id="161" w:author="만든 이">
        <w:r>
          <w:rPr>
            <w:noProof/>
          </w:rPr>
          <w:t>D.X.5</w:t>
        </w:r>
        <w:r>
          <w:rPr>
            <w:noProof/>
            <w:kern w:val="2"/>
            <w:sz w:val="20"/>
            <w:lang w:val="en-US" w:eastAsia="ko-KR"/>
            <w14:ligatures w14:val="standardContextual"/>
          </w:rPr>
          <w:tab/>
        </w:r>
        <w:r>
          <w:rPr>
            <w:noProof/>
          </w:rPr>
          <w:t>Existing features partly or fully covering the use case functionality</w:t>
        </w:r>
        <w:r>
          <w:rPr>
            <w:noProof/>
          </w:rPr>
          <w:tab/>
        </w:r>
        <w:r>
          <w:rPr>
            <w:noProof/>
          </w:rPr>
          <w:fldChar w:fldCharType="begin"/>
        </w:r>
        <w:r>
          <w:rPr>
            <w:noProof/>
          </w:rPr>
          <w:instrText xml:space="preserve"> PAGEREF _Toc159308454 \h </w:instrText>
        </w:r>
        <w:r>
          <w:rPr>
            <w:noProof/>
          </w:rPr>
        </w:r>
      </w:ins>
      <w:r>
        <w:rPr>
          <w:noProof/>
        </w:rPr>
        <w:fldChar w:fldCharType="separate"/>
      </w:r>
      <w:ins w:id="162" w:author="만든 이">
        <w:r>
          <w:rPr>
            <w:noProof/>
          </w:rPr>
          <w:t>13</w:t>
        </w:r>
        <w:r>
          <w:rPr>
            <w:noProof/>
          </w:rPr>
          <w:fldChar w:fldCharType="end"/>
        </w:r>
      </w:ins>
    </w:p>
    <w:p w14:paraId="215DBE98" w14:textId="57DE0DB2" w:rsidR="005D0130" w:rsidRDefault="005D0130">
      <w:pPr>
        <w:pStyle w:val="31"/>
        <w:tabs>
          <w:tab w:val="left" w:pos="1134"/>
          <w:tab w:val="right" w:leader="dot" w:pos="10195"/>
        </w:tabs>
        <w:rPr>
          <w:ins w:id="163" w:author="만든 이"/>
          <w:noProof/>
          <w:kern w:val="2"/>
          <w:sz w:val="20"/>
          <w:lang w:val="en-US" w:eastAsia="ko-KR"/>
          <w14:ligatures w14:val="standardContextual"/>
        </w:rPr>
      </w:pPr>
      <w:ins w:id="164" w:author="만든 이">
        <w:r>
          <w:rPr>
            <w:noProof/>
          </w:rPr>
          <w:t>D.X.6</w:t>
        </w:r>
        <w:r>
          <w:rPr>
            <w:noProof/>
            <w:kern w:val="2"/>
            <w:sz w:val="20"/>
            <w:lang w:val="en-US" w:eastAsia="ko-KR"/>
            <w14:ligatures w14:val="standardContextual"/>
          </w:rPr>
          <w:tab/>
        </w:r>
        <w:r>
          <w:rPr>
            <w:noProof/>
          </w:rPr>
          <w:t>Potential New Requirements needed to support the use case</w:t>
        </w:r>
        <w:r>
          <w:rPr>
            <w:noProof/>
          </w:rPr>
          <w:tab/>
        </w:r>
        <w:r>
          <w:rPr>
            <w:noProof/>
          </w:rPr>
          <w:fldChar w:fldCharType="begin"/>
        </w:r>
        <w:r>
          <w:rPr>
            <w:noProof/>
          </w:rPr>
          <w:instrText xml:space="preserve"> PAGEREF _Toc159308455 \h </w:instrText>
        </w:r>
        <w:r>
          <w:rPr>
            <w:noProof/>
          </w:rPr>
        </w:r>
      </w:ins>
      <w:r>
        <w:rPr>
          <w:noProof/>
        </w:rPr>
        <w:fldChar w:fldCharType="separate"/>
      </w:r>
      <w:ins w:id="165" w:author="만든 이">
        <w:r>
          <w:rPr>
            <w:noProof/>
          </w:rPr>
          <w:t>13</w:t>
        </w:r>
        <w:r>
          <w:rPr>
            <w:noProof/>
          </w:rPr>
          <w:fldChar w:fldCharType="end"/>
        </w:r>
      </w:ins>
    </w:p>
    <w:p w14:paraId="39957133" w14:textId="24658066" w:rsidR="006F4E71" w:rsidDel="005D0130" w:rsidRDefault="006F4E71">
      <w:pPr>
        <w:pStyle w:val="10"/>
        <w:rPr>
          <w:ins w:id="166" w:author="만든 이"/>
          <w:del w:id="167" w:author="만든 이"/>
          <w:b w:val="0"/>
          <w:color w:val="auto"/>
          <w:kern w:val="2"/>
          <w:sz w:val="20"/>
          <w:lang w:val="en-US" w:eastAsia="ko-KR"/>
          <w14:ligatures w14:val="standardContextual"/>
        </w:rPr>
      </w:pPr>
      <w:ins w:id="168" w:author="만든 이">
        <w:del w:id="169" w:author="만든 이">
          <w:r w:rsidDel="005D0130">
            <w:delText>1</w:delText>
          </w:r>
          <w:r w:rsidDel="005D0130">
            <w:rPr>
              <w:b w:val="0"/>
              <w:color w:val="auto"/>
              <w:kern w:val="2"/>
              <w:sz w:val="20"/>
              <w:lang w:val="en-US" w:eastAsia="ko-KR"/>
              <w14:ligatures w14:val="standardContextual"/>
            </w:rPr>
            <w:tab/>
          </w:r>
          <w:r w:rsidDel="005D0130">
            <w:delText>Introduction</w:delText>
          </w:r>
          <w:r w:rsidDel="005D0130">
            <w:tab/>
            <w:delText>6</w:delText>
          </w:r>
        </w:del>
      </w:ins>
    </w:p>
    <w:p w14:paraId="352483A6" w14:textId="5A4EE8E4" w:rsidR="006F4E71" w:rsidDel="005D0130" w:rsidRDefault="006F4E71">
      <w:pPr>
        <w:pStyle w:val="20"/>
        <w:rPr>
          <w:ins w:id="170" w:author="만든 이"/>
          <w:del w:id="171" w:author="만든 이"/>
          <w:color w:val="auto"/>
          <w:kern w:val="2"/>
          <w:sz w:val="20"/>
          <w:lang w:val="en-US" w:eastAsia="ko-KR"/>
          <w14:ligatures w14:val="standardContextual"/>
        </w:rPr>
      </w:pPr>
      <w:ins w:id="172" w:author="만든 이">
        <w:del w:id="173" w:author="만든 이">
          <w:r w:rsidDel="005D0130">
            <w:delText>1.1</w:delText>
          </w:r>
          <w:r w:rsidDel="005D0130">
            <w:rPr>
              <w:color w:val="auto"/>
              <w:kern w:val="2"/>
              <w:sz w:val="20"/>
              <w:lang w:val="en-US" w:eastAsia="ko-KR"/>
              <w14:ligatures w14:val="standardContextual"/>
            </w:rPr>
            <w:tab/>
          </w:r>
          <w:r w:rsidDel="005D0130">
            <w:delText>Background</w:delText>
          </w:r>
          <w:r w:rsidDel="005D0130">
            <w:tab/>
            <w:delText>6</w:delText>
          </w:r>
        </w:del>
      </w:ins>
    </w:p>
    <w:p w14:paraId="54DB5424" w14:textId="120223E8" w:rsidR="006F4E71" w:rsidDel="005D0130" w:rsidRDefault="006F4E71">
      <w:pPr>
        <w:pStyle w:val="20"/>
        <w:rPr>
          <w:ins w:id="174" w:author="만든 이"/>
          <w:del w:id="175" w:author="만든 이"/>
          <w:color w:val="auto"/>
          <w:kern w:val="2"/>
          <w:sz w:val="20"/>
          <w:lang w:val="en-US" w:eastAsia="ko-KR"/>
          <w14:ligatures w14:val="standardContextual"/>
        </w:rPr>
      </w:pPr>
      <w:ins w:id="176" w:author="만든 이">
        <w:del w:id="177" w:author="만든 이">
          <w:r w:rsidDel="005D0130">
            <w:delText>1.2</w:delText>
          </w:r>
          <w:r w:rsidDel="005D0130">
            <w:rPr>
              <w:color w:val="auto"/>
              <w:kern w:val="2"/>
              <w:sz w:val="20"/>
              <w:lang w:val="en-US" w:eastAsia="ko-KR"/>
              <w14:ligatures w14:val="standardContextual"/>
            </w:rPr>
            <w:tab/>
          </w:r>
          <w:r w:rsidDel="005D0130">
            <w:delText>Scope</w:delText>
          </w:r>
          <w:r w:rsidDel="005D0130">
            <w:tab/>
            <w:delText>6</w:delText>
          </w:r>
        </w:del>
      </w:ins>
    </w:p>
    <w:p w14:paraId="7D37C4F0" w14:textId="286E7E3F" w:rsidR="006F4E71" w:rsidDel="005D0130" w:rsidRDefault="006F4E71">
      <w:pPr>
        <w:pStyle w:val="20"/>
        <w:rPr>
          <w:ins w:id="178" w:author="만든 이"/>
          <w:del w:id="179" w:author="만든 이"/>
          <w:color w:val="auto"/>
          <w:kern w:val="2"/>
          <w:sz w:val="20"/>
          <w:lang w:val="en-US" w:eastAsia="ko-KR"/>
          <w14:ligatures w14:val="standardContextual"/>
        </w:rPr>
      </w:pPr>
      <w:ins w:id="180" w:author="만든 이">
        <w:del w:id="181" w:author="만든 이">
          <w:r w:rsidDel="005D0130">
            <w:delText>1.3</w:delText>
          </w:r>
          <w:r w:rsidDel="005D0130">
            <w:rPr>
              <w:color w:val="auto"/>
              <w:kern w:val="2"/>
              <w:sz w:val="20"/>
              <w:lang w:val="en-US" w:eastAsia="ko-KR"/>
              <w14:ligatures w14:val="standardContextual"/>
            </w:rPr>
            <w:tab/>
          </w:r>
          <w:r w:rsidDel="005D0130">
            <w:delText>objectives</w:delText>
          </w:r>
          <w:r w:rsidDel="005D0130">
            <w:tab/>
            <w:delText>7</w:delText>
          </w:r>
        </w:del>
      </w:ins>
    </w:p>
    <w:p w14:paraId="5F8B1F8D" w14:textId="0DFB38B7" w:rsidR="006F4E71" w:rsidDel="005D0130" w:rsidRDefault="006F4E71">
      <w:pPr>
        <w:pStyle w:val="10"/>
        <w:rPr>
          <w:ins w:id="182" w:author="만든 이"/>
          <w:del w:id="183" w:author="만든 이"/>
          <w:b w:val="0"/>
          <w:color w:val="auto"/>
          <w:kern w:val="2"/>
          <w:sz w:val="20"/>
          <w:lang w:val="en-US" w:eastAsia="ko-KR"/>
          <w14:ligatures w14:val="standardContextual"/>
        </w:rPr>
      </w:pPr>
      <w:ins w:id="184" w:author="만든 이">
        <w:del w:id="185" w:author="만든 이">
          <w:r w:rsidDel="005D0130">
            <w:delText>2</w:delText>
          </w:r>
          <w:r w:rsidDel="005D0130">
            <w:rPr>
              <w:b w:val="0"/>
              <w:color w:val="auto"/>
              <w:kern w:val="2"/>
              <w:sz w:val="20"/>
              <w:lang w:val="en-US" w:eastAsia="ko-KR"/>
              <w14:ligatures w14:val="standardContextual"/>
            </w:rPr>
            <w:tab/>
          </w:r>
          <w:r w:rsidDel="005D0130">
            <w:rPr>
              <w:lang w:eastAsia="ko-KR"/>
            </w:rPr>
            <w:delText>Use cases of maritime buoyage system (MBS)</w:delText>
          </w:r>
          <w:r w:rsidDel="005D0130">
            <w:tab/>
            <w:delText>7</w:delText>
          </w:r>
        </w:del>
      </w:ins>
    </w:p>
    <w:p w14:paraId="77464181" w14:textId="43085C22" w:rsidR="006F4E71" w:rsidDel="005D0130" w:rsidRDefault="006F4E71">
      <w:pPr>
        <w:pStyle w:val="20"/>
        <w:rPr>
          <w:ins w:id="186" w:author="만든 이"/>
          <w:del w:id="187" w:author="만든 이"/>
          <w:color w:val="auto"/>
          <w:kern w:val="2"/>
          <w:sz w:val="20"/>
          <w:lang w:val="en-US" w:eastAsia="ko-KR"/>
          <w14:ligatures w14:val="standardContextual"/>
        </w:rPr>
      </w:pPr>
      <w:ins w:id="188" w:author="만든 이">
        <w:del w:id="189" w:author="만든 이">
          <w:r w:rsidDel="005D0130">
            <w:delText>2.1</w:delText>
          </w:r>
          <w:r w:rsidDel="005D0130">
            <w:rPr>
              <w:color w:val="auto"/>
              <w:kern w:val="2"/>
              <w:sz w:val="20"/>
              <w:lang w:val="en-US" w:eastAsia="ko-KR"/>
              <w14:ligatures w14:val="standardContextual"/>
            </w:rPr>
            <w:tab/>
          </w:r>
          <w:r w:rsidDel="005D0130">
            <w:delText>use case on …</w:delText>
          </w:r>
          <w:r w:rsidDel="005D0130">
            <w:tab/>
            <w:delText>8</w:delText>
          </w:r>
        </w:del>
      </w:ins>
    </w:p>
    <w:p w14:paraId="5D4BF789" w14:textId="43F9B612" w:rsidR="006F4E71" w:rsidDel="005D0130" w:rsidRDefault="006F4E71">
      <w:pPr>
        <w:pStyle w:val="10"/>
        <w:rPr>
          <w:ins w:id="190" w:author="만든 이"/>
          <w:del w:id="191" w:author="만든 이"/>
          <w:b w:val="0"/>
          <w:color w:val="auto"/>
          <w:kern w:val="2"/>
          <w:sz w:val="20"/>
          <w:lang w:val="en-US" w:eastAsia="ko-KR"/>
          <w14:ligatures w14:val="standardContextual"/>
        </w:rPr>
      </w:pPr>
      <w:ins w:id="192" w:author="만든 이">
        <w:del w:id="193" w:author="만든 이">
          <w:r w:rsidDel="005D0130">
            <w:delText>3</w:delText>
          </w:r>
          <w:r w:rsidDel="005D0130">
            <w:rPr>
              <w:b w:val="0"/>
              <w:color w:val="auto"/>
              <w:kern w:val="2"/>
              <w:sz w:val="20"/>
              <w:lang w:val="en-US" w:eastAsia="ko-KR"/>
              <w14:ligatures w14:val="standardContextual"/>
            </w:rPr>
            <w:tab/>
          </w:r>
          <w:r w:rsidDel="005D0130">
            <w:rPr>
              <w:lang w:eastAsia="ko-KR"/>
            </w:rPr>
            <w:delText>Use cases of positioning, navigation and timing (PNT)</w:delText>
          </w:r>
          <w:r w:rsidDel="005D0130">
            <w:tab/>
            <w:delText>8</w:delText>
          </w:r>
        </w:del>
      </w:ins>
    </w:p>
    <w:p w14:paraId="46641E68" w14:textId="353A87FE" w:rsidR="006F4E71" w:rsidDel="005D0130" w:rsidRDefault="006F4E71">
      <w:pPr>
        <w:pStyle w:val="20"/>
        <w:rPr>
          <w:ins w:id="194" w:author="만든 이"/>
          <w:del w:id="195" w:author="만든 이"/>
          <w:color w:val="auto"/>
          <w:kern w:val="2"/>
          <w:sz w:val="20"/>
          <w:lang w:val="en-US" w:eastAsia="ko-KR"/>
          <w14:ligatures w14:val="standardContextual"/>
        </w:rPr>
      </w:pPr>
      <w:ins w:id="196" w:author="만든 이">
        <w:del w:id="197" w:author="만든 이">
          <w:r w:rsidDel="005D0130">
            <w:delText>3.1</w:delText>
          </w:r>
          <w:r w:rsidDel="005D0130">
            <w:rPr>
              <w:color w:val="auto"/>
              <w:kern w:val="2"/>
              <w:sz w:val="20"/>
              <w:lang w:val="en-US" w:eastAsia="ko-KR"/>
              <w14:ligatures w14:val="standardContextual"/>
            </w:rPr>
            <w:tab/>
          </w:r>
          <w:r w:rsidDel="005D0130">
            <w:delText>use case on …</w:delText>
          </w:r>
          <w:r w:rsidDel="005D0130">
            <w:tab/>
            <w:delText>8</w:delText>
          </w:r>
        </w:del>
      </w:ins>
    </w:p>
    <w:p w14:paraId="09EF5B3E" w14:textId="315B94F9" w:rsidR="006F4E71" w:rsidDel="005D0130" w:rsidRDefault="006F4E71">
      <w:pPr>
        <w:pStyle w:val="10"/>
        <w:rPr>
          <w:ins w:id="198" w:author="만든 이"/>
          <w:del w:id="199" w:author="만든 이"/>
          <w:b w:val="0"/>
          <w:color w:val="auto"/>
          <w:kern w:val="2"/>
          <w:sz w:val="20"/>
          <w:lang w:val="en-US" w:eastAsia="ko-KR"/>
          <w14:ligatures w14:val="standardContextual"/>
        </w:rPr>
      </w:pPr>
      <w:ins w:id="200" w:author="만든 이">
        <w:del w:id="201" w:author="만든 이">
          <w:r w:rsidDel="005D0130">
            <w:delText>4</w:delText>
          </w:r>
          <w:r w:rsidDel="005D0130">
            <w:rPr>
              <w:b w:val="0"/>
              <w:color w:val="auto"/>
              <w:kern w:val="2"/>
              <w:sz w:val="20"/>
              <w:lang w:val="en-US" w:eastAsia="ko-KR"/>
              <w14:ligatures w14:val="standardContextual"/>
            </w:rPr>
            <w:tab/>
          </w:r>
          <w:r w:rsidDel="005D0130">
            <w:rPr>
              <w:lang w:eastAsia="ko-KR"/>
            </w:rPr>
            <w:delText>Use cases of vessel traffic services (VTS)</w:delText>
          </w:r>
          <w:r w:rsidDel="005D0130">
            <w:tab/>
            <w:delText>8</w:delText>
          </w:r>
        </w:del>
      </w:ins>
    </w:p>
    <w:p w14:paraId="3E8C1CBC" w14:textId="1DC5D9E0" w:rsidR="006F4E71" w:rsidDel="005D0130" w:rsidRDefault="006F4E71">
      <w:pPr>
        <w:pStyle w:val="20"/>
        <w:rPr>
          <w:ins w:id="202" w:author="만든 이"/>
          <w:del w:id="203" w:author="만든 이"/>
          <w:color w:val="auto"/>
          <w:kern w:val="2"/>
          <w:sz w:val="20"/>
          <w:lang w:val="en-US" w:eastAsia="ko-KR"/>
          <w14:ligatures w14:val="standardContextual"/>
        </w:rPr>
      </w:pPr>
      <w:ins w:id="204" w:author="만든 이">
        <w:del w:id="205" w:author="만든 이">
          <w:r w:rsidDel="005D0130">
            <w:delText>4.1</w:delText>
          </w:r>
          <w:r w:rsidDel="005D0130">
            <w:rPr>
              <w:color w:val="auto"/>
              <w:kern w:val="2"/>
              <w:sz w:val="20"/>
              <w:lang w:val="en-US" w:eastAsia="ko-KR"/>
              <w14:ligatures w14:val="standardContextual"/>
            </w:rPr>
            <w:tab/>
          </w:r>
          <w:r w:rsidDel="005D0130">
            <w:delText>use case on …</w:delText>
          </w:r>
          <w:r w:rsidDel="005D0130">
            <w:tab/>
            <w:delText>8</w:delText>
          </w:r>
        </w:del>
      </w:ins>
    </w:p>
    <w:p w14:paraId="20372F84" w14:textId="617C4E91" w:rsidR="006F4E71" w:rsidDel="005D0130" w:rsidRDefault="006F4E71">
      <w:pPr>
        <w:pStyle w:val="10"/>
        <w:rPr>
          <w:ins w:id="206" w:author="만든 이"/>
          <w:del w:id="207" w:author="만든 이"/>
          <w:b w:val="0"/>
          <w:color w:val="auto"/>
          <w:kern w:val="2"/>
          <w:sz w:val="20"/>
          <w:lang w:val="en-US" w:eastAsia="ko-KR"/>
          <w14:ligatures w14:val="standardContextual"/>
        </w:rPr>
      </w:pPr>
      <w:ins w:id="208" w:author="만든 이">
        <w:del w:id="209" w:author="만든 이">
          <w:r w:rsidDel="005D0130">
            <w:delText>5</w:delText>
          </w:r>
          <w:r w:rsidDel="005D0130">
            <w:rPr>
              <w:b w:val="0"/>
              <w:color w:val="auto"/>
              <w:kern w:val="2"/>
              <w:sz w:val="20"/>
              <w:lang w:val="en-US" w:eastAsia="ko-KR"/>
              <w14:ligatures w14:val="standardContextual"/>
            </w:rPr>
            <w:tab/>
          </w:r>
          <w:r w:rsidDel="005D0130">
            <w:rPr>
              <w:lang w:eastAsia="ko-KR"/>
            </w:rPr>
            <w:delText>Use cases of digital maritime services</w:delText>
          </w:r>
          <w:r w:rsidDel="005D0130">
            <w:tab/>
            <w:delText>8</w:delText>
          </w:r>
        </w:del>
      </w:ins>
    </w:p>
    <w:p w14:paraId="00269EEB" w14:textId="0D9998CC" w:rsidR="006F4E71" w:rsidDel="005D0130" w:rsidRDefault="006F4E71">
      <w:pPr>
        <w:pStyle w:val="20"/>
        <w:rPr>
          <w:ins w:id="210" w:author="만든 이"/>
          <w:del w:id="211" w:author="만든 이"/>
          <w:color w:val="auto"/>
          <w:kern w:val="2"/>
          <w:sz w:val="20"/>
          <w:lang w:val="en-US" w:eastAsia="ko-KR"/>
          <w14:ligatures w14:val="standardContextual"/>
        </w:rPr>
      </w:pPr>
      <w:ins w:id="212" w:author="만든 이">
        <w:del w:id="213" w:author="만든 이">
          <w:r w:rsidDel="005D0130">
            <w:delText>5.1</w:delText>
          </w:r>
          <w:r w:rsidDel="005D0130">
            <w:rPr>
              <w:color w:val="auto"/>
              <w:kern w:val="2"/>
              <w:sz w:val="20"/>
              <w:lang w:val="en-US" w:eastAsia="ko-KR"/>
              <w14:ligatures w14:val="standardContextual"/>
            </w:rPr>
            <w:tab/>
          </w:r>
          <w:r w:rsidDel="005D0130">
            <w:delText>use case on …</w:delText>
          </w:r>
          <w:r w:rsidDel="005D0130">
            <w:tab/>
            <w:delText>8</w:delText>
          </w:r>
        </w:del>
      </w:ins>
    </w:p>
    <w:p w14:paraId="64AB472E" w14:textId="06191B38" w:rsidR="006F4E71" w:rsidDel="005D0130" w:rsidRDefault="006F4E71">
      <w:pPr>
        <w:pStyle w:val="10"/>
        <w:rPr>
          <w:ins w:id="214" w:author="만든 이"/>
          <w:del w:id="215" w:author="만든 이"/>
          <w:b w:val="0"/>
          <w:color w:val="auto"/>
          <w:kern w:val="2"/>
          <w:sz w:val="20"/>
          <w:lang w:val="en-US" w:eastAsia="ko-KR"/>
          <w14:ligatures w14:val="standardContextual"/>
        </w:rPr>
      </w:pPr>
      <w:ins w:id="216" w:author="만든 이">
        <w:del w:id="217" w:author="만든 이">
          <w:r w:rsidDel="005D0130">
            <w:delText>6</w:delText>
          </w:r>
          <w:r w:rsidDel="005D0130">
            <w:rPr>
              <w:b w:val="0"/>
              <w:color w:val="auto"/>
              <w:kern w:val="2"/>
              <w:sz w:val="20"/>
              <w:lang w:val="en-US" w:eastAsia="ko-KR"/>
              <w14:ligatures w14:val="standardContextual"/>
            </w:rPr>
            <w:tab/>
          </w:r>
          <w:r w:rsidDel="005D0130">
            <w:rPr>
              <w:lang w:eastAsia="ko-KR"/>
            </w:rPr>
            <w:delText>Conclusion</w:delText>
          </w:r>
          <w:r w:rsidDel="005D0130">
            <w:tab/>
            <w:delText>9</w:delText>
          </w:r>
        </w:del>
      </w:ins>
    </w:p>
    <w:p w14:paraId="19D69731" w14:textId="53744E04" w:rsidR="006F4E71" w:rsidDel="005D0130" w:rsidRDefault="006F4E71">
      <w:pPr>
        <w:pStyle w:val="10"/>
        <w:rPr>
          <w:ins w:id="218" w:author="만든 이"/>
          <w:del w:id="219" w:author="만든 이"/>
          <w:b w:val="0"/>
          <w:color w:val="auto"/>
          <w:kern w:val="2"/>
          <w:sz w:val="20"/>
          <w:lang w:val="en-US" w:eastAsia="ko-KR"/>
          <w14:ligatures w14:val="standardContextual"/>
        </w:rPr>
      </w:pPr>
      <w:ins w:id="220" w:author="만든 이">
        <w:del w:id="221" w:author="만든 이">
          <w:r w:rsidDel="005D0130">
            <w:delText>7</w:delText>
          </w:r>
          <w:r w:rsidDel="005D0130">
            <w:rPr>
              <w:b w:val="0"/>
              <w:color w:val="auto"/>
              <w:kern w:val="2"/>
              <w:sz w:val="20"/>
              <w:lang w:val="en-US" w:eastAsia="ko-KR"/>
              <w14:ligatures w14:val="standardContextual"/>
            </w:rPr>
            <w:tab/>
          </w:r>
          <w:r w:rsidDel="005D0130">
            <w:delText>Definitions</w:delText>
          </w:r>
          <w:r w:rsidDel="005D0130">
            <w:tab/>
            <w:delText>9</w:delText>
          </w:r>
        </w:del>
      </w:ins>
    </w:p>
    <w:p w14:paraId="5872EEBE" w14:textId="7070C9F3" w:rsidR="006F4E71" w:rsidDel="005D0130" w:rsidRDefault="006F4E71">
      <w:pPr>
        <w:pStyle w:val="10"/>
        <w:rPr>
          <w:ins w:id="222" w:author="만든 이"/>
          <w:del w:id="223" w:author="만든 이"/>
          <w:b w:val="0"/>
          <w:color w:val="auto"/>
          <w:kern w:val="2"/>
          <w:sz w:val="20"/>
          <w:lang w:val="en-US" w:eastAsia="ko-KR"/>
          <w14:ligatures w14:val="standardContextual"/>
        </w:rPr>
      </w:pPr>
      <w:ins w:id="224" w:author="만든 이">
        <w:del w:id="225" w:author="만든 이">
          <w:r w:rsidDel="005D0130">
            <w:delText>8</w:delText>
          </w:r>
          <w:r w:rsidDel="005D0130">
            <w:rPr>
              <w:b w:val="0"/>
              <w:color w:val="auto"/>
              <w:kern w:val="2"/>
              <w:sz w:val="20"/>
              <w:lang w:val="en-US" w:eastAsia="ko-KR"/>
              <w14:ligatures w14:val="standardContextual"/>
            </w:rPr>
            <w:tab/>
          </w:r>
          <w:r w:rsidDel="005D0130">
            <w:delText>Acronyms</w:delText>
          </w:r>
          <w:r w:rsidDel="005D0130">
            <w:tab/>
            <w:delText>9</w:delText>
          </w:r>
        </w:del>
      </w:ins>
    </w:p>
    <w:p w14:paraId="4C3DD4DA" w14:textId="7593BC6C" w:rsidR="006F4E71" w:rsidDel="005D0130" w:rsidRDefault="006F4E71">
      <w:pPr>
        <w:pStyle w:val="10"/>
        <w:rPr>
          <w:ins w:id="226" w:author="만든 이"/>
          <w:del w:id="227" w:author="만든 이"/>
          <w:b w:val="0"/>
          <w:color w:val="auto"/>
          <w:kern w:val="2"/>
          <w:sz w:val="20"/>
          <w:lang w:val="en-US" w:eastAsia="ko-KR"/>
          <w14:ligatures w14:val="standardContextual"/>
        </w:rPr>
      </w:pPr>
      <w:ins w:id="228" w:author="만든 이">
        <w:del w:id="229" w:author="만든 이">
          <w:r w:rsidDel="005D0130">
            <w:delText>9</w:delText>
          </w:r>
          <w:r w:rsidDel="005D0130">
            <w:rPr>
              <w:b w:val="0"/>
              <w:color w:val="auto"/>
              <w:kern w:val="2"/>
              <w:sz w:val="20"/>
              <w:lang w:val="en-US" w:eastAsia="ko-KR"/>
              <w14:ligatures w14:val="standardContextual"/>
            </w:rPr>
            <w:tab/>
          </w:r>
          <w:r w:rsidDel="005D0130">
            <w:delText>References</w:delText>
          </w:r>
          <w:r w:rsidDel="005D0130">
            <w:tab/>
            <w:delText>9</w:delText>
          </w:r>
        </w:del>
      </w:ins>
    </w:p>
    <w:p w14:paraId="7B1B8343" w14:textId="133DE663" w:rsidR="006F4E71" w:rsidDel="005D0130" w:rsidRDefault="006F4E71">
      <w:pPr>
        <w:pStyle w:val="41"/>
        <w:rPr>
          <w:ins w:id="230" w:author="만든 이"/>
          <w:del w:id="231" w:author="만든 이"/>
          <w:b w:val="0"/>
          <w:noProof/>
          <w:color w:val="auto"/>
          <w:kern w:val="2"/>
          <w:sz w:val="20"/>
          <w:lang w:val="en-US" w:eastAsia="ko-KR"/>
          <w14:ligatures w14:val="standardContextual"/>
        </w:rPr>
      </w:pPr>
      <w:ins w:id="232" w:author="만든 이">
        <w:del w:id="233" w:author="만든 이">
          <w:r w:rsidRPr="00FD796E" w:rsidDel="005D0130">
            <w:rPr>
              <w:noProof/>
            </w:rPr>
            <w:delText>ANNEX A</w:delText>
          </w:r>
          <w:r w:rsidDel="005D0130">
            <w:rPr>
              <w:b w:val="0"/>
              <w:noProof/>
              <w:color w:val="auto"/>
              <w:kern w:val="2"/>
              <w:sz w:val="20"/>
              <w:lang w:val="en-US" w:eastAsia="ko-KR"/>
              <w14:ligatures w14:val="standardContextual"/>
            </w:rPr>
            <w:tab/>
          </w:r>
          <w:r w:rsidRPr="00FD796E" w:rsidDel="005D0130">
            <w:rPr>
              <w:iCs/>
              <w:noProof/>
            </w:rPr>
            <w:delText>Use cases and potential requirements on MBS</w:delText>
          </w:r>
          <w:r w:rsidDel="005D0130">
            <w:rPr>
              <w:noProof/>
            </w:rPr>
            <w:tab/>
            <w:delText>10</w:delText>
          </w:r>
        </w:del>
      </w:ins>
    </w:p>
    <w:p w14:paraId="698799E6" w14:textId="1CE586CE" w:rsidR="006F4E71" w:rsidDel="005D0130" w:rsidRDefault="006F4E71">
      <w:pPr>
        <w:pStyle w:val="20"/>
        <w:rPr>
          <w:ins w:id="234" w:author="만든 이"/>
          <w:del w:id="235" w:author="만든 이"/>
          <w:color w:val="auto"/>
          <w:kern w:val="2"/>
          <w:sz w:val="20"/>
          <w:lang w:val="en-US" w:eastAsia="ko-KR"/>
          <w14:ligatures w14:val="standardContextual"/>
        </w:rPr>
      </w:pPr>
      <w:ins w:id="236" w:author="만든 이">
        <w:del w:id="237" w:author="만든 이">
          <w:r w:rsidDel="005D0130">
            <w:rPr>
              <w:lang w:eastAsia="ko-KR"/>
            </w:rPr>
            <w:delText xml:space="preserve">A.1 </w:delText>
          </w:r>
          <w:r w:rsidDel="005D0130">
            <w:delText>Use case on …</w:delText>
          </w:r>
          <w:r w:rsidDel="005D0130">
            <w:tab/>
            <w:delText>10</w:delText>
          </w:r>
        </w:del>
      </w:ins>
    </w:p>
    <w:p w14:paraId="1227F070" w14:textId="5819ABB5" w:rsidR="006F4E71" w:rsidDel="005D0130" w:rsidRDefault="006F4E71">
      <w:pPr>
        <w:pStyle w:val="31"/>
        <w:tabs>
          <w:tab w:val="left" w:pos="1134"/>
          <w:tab w:val="right" w:leader="dot" w:pos="10195"/>
        </w:tabs>
        <w:rPr>
          <w:ins w:id="238" w:author="만든 이"/>
          <w:del w:id="239" w:author="만든 이"/>
          <w:noProof/>
          <w:kern w:val="2"/>
          <w:sz w:val="20"/>
          <w:lang w:val="en-US" w:eastAsia="ko-KR"/>
          <w14:ligatures w14:val="standardContextual"/>
        </w:rPr>
      </w:pPr>
      <w:ins w:id="240" w:author="만든 이">
        <w:del w:id="241" w:author="만든 이">
          <w:r w:rsidDel="005D0130">
            <w:rPr>
              <w:noProof/>
            </w:rPr>
            <w:delText>A.X.1</w:delText>
          </w:r>
          <w:r w:rsidDel="005D0130">
            <w:rPr>
              <w:noProof/>
              <w:kern w:val="2"/>
              <w:sz w:val="20"/>
              <w:lang w:val="en-US" w:eastAsia="ko-KR"/>
              <w14:ligatures w14:val="standardContextual"/>
            </w:rPr>
            <w:tab/>
          </w:r>
          <w:r w:rsidDel="005D0130">
            <w:rPr>
              <w:noProof/>
            </w:rPr>
            <w:delText>Description</w:delText>
          </w:r>
          <w:r w:rsidDel="005D0130">
            <w:rPr>
              <w:noProof/>
            </w:rPr>
            <w:tab/>
            <w:delText>10</w:delText>
          </w:r>
        </w:del>
      </w:ins>
    </w:p>
    <w:p w14:paraId="213FB109" w14:textId="19F221D4" w:rsidR="006F4E71" w:rsidDel="005D0130" w:rsidRDefault="006F4E71">
      <w:pPr>
        <w:pStyle w:val="31"/>
        <w:tabs>
          <w:tab w:val="left" w:pos="1134"/>
          <w:tab w:val="right" w:leader="dot" w:pos="10195"/>
        </w:tabs>
        <w:rPr>
          <w:ins w:id="242" w:author="만든 이"/>
          <w:del w:id="243" w:author="만든 이"/>
          <w:noProof/>
          <w:kern w:val="2"/>
          <w:sz w:val="20"/>
          <w:lang w:val="en-US" w:eastAsia="ko-KR"/>
          <w14:ligatures w14:val="standardContextual"/>
        </w:rPr>
      </w:pPr>
      <w:ins w:id="244" w:author="만든 이">
        <w:del w:id="245" w:author="만든 이">
          <w:r w:rsidDel="005D0130">
            <w:rPr>
              <w:noProof/>
            </w:rPr>
            <w:delText>A.X.2</w:delText>
          </w:r>
          <w:r w:rsidDel="005D0130">
            <w:rPr>
              <w:noProof/>
              <w:kern w:val="2"/>
              <w:sz w:val="20"/>
              <w:lang w:val="en-US" w:eastAsia="ko-KR"/>
              <w14:ligatures w14:val="standardContextual"/>
            </w:rPr>
            <w:tab/>
          </w:r>
          <w:r w:rsidDel="005D0130">
            <w:rPr>
              <w:noProof/>
            </w:rPr>
            <w:delText>Pre-conditions</w:delText>
          </w:r>
          <w:r w:rsidDel="005D0130">
            <w:rPr>
              <w:noProof/>
            </w:rPr>
            <w:tab/>
            <w:delText>10</w:delText>
          </w:r>
        </w:del>
      </w:ins>
    </w:p>
    <w:p w14:paraId="23777087" w14:textId="7D6B400F" w:rsidR="006F4E71" w:rsidDel="005D0130" w:rsidRDefault="006F4E71">
      <w:pPr>
        <w:pStyle w:val="31"/>
        <w:tabs>
          <w:tab w:val="left" w:pos="1134"/>
          <w:tab w:val="right" w:leader="dot" w:pos="10195"/>
        </w:tabs>
        <w:rPr>
          <w:ins w:id="246" w:author="만든 이"/>
          <w:del w:id="247" w:author="만든 이"/>
          <w:noProof/>
          <w:kern w:val="2"/>
          <w:sz w:val="20"/>
          <w:lang w:val="en-US" w:eastAsia="ko-KR"/>
          <w14:ligatures w14:val="standardContextual"/>
        </w:rPr>
      </w:pPr>
      <w:ins w:id="248" w:author="만든 이">
        <w:del w:id="249" w:author="만든 이">
          <w:r w:rsidDel="005D0130">
            <w:rPr>
              <w:noProof/>
            </w:rPr>
            <w:delText>A.1.3</w:delText>
          </w:r>
          <w:r w:rsidDel="005D0130">
            <w:rPr>
              <w:noProof/>
              <w:kern w:val="2"/>
              <w:sz w:val="20"/>
              <w:lang w:val="en-US" w:eastAsia="ko-KR"/>
              <w14:ligatures w14:val="standardContextual"/>
            </w:rPr>
            <w:tab/>
          </w:r>
          <w:r w:rsidDel="005D0130">
            <w:rPr>
              <w:noProof/>
            </w:rPr>
            <w:delText>Service Flows</w:delText>
          </w:r>
          <w:r w:rsidDel="005D0130">
            <w:rPr>
              <w:noProof/>
            </w:rPr>
            <w:tab/>
            <w:delText>10</w:delText>
          </w:r>
        </w:del>
      </w:ins>
    </w:p>
    <w:p w14:paraId="38249EBF" w14:textId="3F8384A5" w:rsidR="006F4E71" w:rsidDel="005D0130" w:rsidRDefault="006F4E71">
      <w:pPr>
        <w:pStyle w:val="31"/>
        <w:tabs>
          <w:tab w:val="left" w:pos="1134"/>
          <w:tab w:val="right" w:leader="dot" w:pos="10195"/>
        </w:tabs>
        <w:rPr>
          <w:ins w:id="250" w:author="만든 이"/>
          <w:del w:id="251" w:author="만든 이"/>
          <w:noProof/>
          <w:kern w:val="2"/>
          <w:sz w:val="20"/>
          <w:lang w:val="en-US" w:eastAsia="ko-KR"/>
          <w14:ligatures w14:val="standardContextual"/>
        </w:rPr>
      </w:pPr>
      <w:ins w:id="252" w:author="만든 이">
        <w:del w:id="253" w:author="만든 이">
          <w:r w:rsidDel="005D0130">
            <w:rPr>
              <w:noProof/>
            </w:rPr>
            <w:delText>A.X.4</w:delText>
          </w:r>
          <w:r w:rsidDel="005D0130">
            <w:rPr>
              <w:noProof/>
              <w:kern w:val="2"/>
              <w:sz w:val="20"/>
              <w:lang w:val="en-US" w:eastAsia="ko-KR"/>
              <w14:ligatures w14:val="standardContextual"/>
            </w:rPr>
            <w:tab/>
          </w:r>
          <w:r w:rsidDel="005D0130">
            <w:rPr>
              <w:noProof/>
            </w:rPr>
            <w:delText>Post-conditions</w:delText>
          </w:r>
          <w:r w:rsidDel="005D0130">
            <w:rPr>
              <w:noProof/>
            </w:rPr>
            <w:tab/>
            <w:delText>10</w:delText>
          </w:r>
        </w:del>
      </w:ins>
    </w:p>
    <w:p w14:paraId="6FEAC599" w14:textId="691E815D" w:rsidR="006F4E71" w:rsidDel="005D0130" w:rsidRDefault="006F4E71">
      <w:pPr>
        <w:pStyle w:val="31"/>
        <w:tabs>
          <w:tab w:val="left" w:pos="1134"/>
          <w:tab w:val="right" w:leader="dot" w:pos="10195"/>
        </w:tabs>
        <w:rPr>
          <w:ins w:id="254" w:author="만든 이"/>
          <w:del w:id="255" w:author="만든 이"/>
          <w:noProof/>
          <w:kern w:val="2"/>
          <w:sz w:val="20"/>
          <w:lang w:val="en-US" w:eastAsia="ko-KR"/>
          <w14:ligatures w14:val="standardContextual"/>
        </w:rPr>
      </w:pPr>
      <w:ins w:id="256" w:author="만든 이">
        <w:del w:id="257" w:author="만든 이">
          <w:r w:rsidDel="005D0130">
            <w:rPr>
              <w:noProof/>
            </w:rPr>
            <w:delText>A.X.5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10</w:delText>
          </w:r>
        </w:del>
      </w:ins>
    </w:p>
    <w:p w14:paraId="1CAB71F9" w14:textId="70D0ACA0" w:rsidR="006F4E71" w:rsidDel="005D0130" w:rsidRDefault="006F4E71">
      <w:pPr>
        <w:pStyle w:val="31"/>
        <w:tabs>
          <w:tab w:val="left" w:pos="1134"/>
          <w:tab w:val="right" w:leader="dot" w:pos="10195"/>
        </w:tabs>
        <w:rPr>
          <w:ins w:id="258" w:author="만든 이"/>
          <w:del w:id="259" w:author="만든 이"/>
          <w:noProof/>
          <w:kern w:val="2"/>
          <w:sz w:val="20"/>
          <w:lang w:val="en-US" w:eastAsia="ko-KR"/>
          <w14:ligatures w14:val="standardContextual"/>
        </w:rPr>
      </w:pPr>
      <w:ins w:id="260" w:author="만든 이">
        <w:del w:id="261" w:author="만든 이">
          <w:r w:rsidDel="005D0130">
            <w:rPr>
              <w:noProof/>
            </w:rPr>
            <w:delText>A.X.6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10</w:delText>
          </w:r>
        </w:del>
      </w:ins>
    </w:p>
    <w:p w14:paraId="78402CCE" w14:textId="7B9537C2" w:rsidR="006F4E71" w:rsidDel="005D0130" w:rsidRDefault="006F4E71">
      <w:pPr>
        <w:pStyle w:val="41"/>
        <w:rPr>
          <w:ins w:id="262" w:author="만든 이"/>
          <w:del w:id="263" w:author="만든 이"/>
          <w:b w:val="0"/>
          <w:noProof/>
          <w:color w:val="auto"/>
          <w:kern w:val="2"/>
          <w:sz w:val="20"/>
          <w:lang w:val="en-US" w:eastAsia="ko-KR"/>
          <w14:ligatures w14:val="standardContextual"/>
        </w:rPr>
      </w:pPr>
      <w:ins w:id="264" w:author="만든 이">
        <w:del w:id="265" w:author="만든 이">
          <w:r w:rsidRPr="00FD796E" w:rsidDel="005D0130">
            <w:rPr>
              <w:noProof/>
            </w:rPr>
            <w:delText>ANNEX B</w:delText>
          </w:r>
          <w:r w:rsidDel="005D0130">
            <w:rPr>
              <w:b w:val="0"/>
              <w:noProof/>
              <w:color w:val="auto"/>
              <w:kern w:val="2"/>
              <w:sz w:val="20"/>
              <w:lang w:val="en-US" w:eastAsia="ko-KR"/>
              <w14:ligatures w14:val="standardContextual"/>
            </w:rPr>
            <w:tab/>
          </w:r>
          <w:r w:rsidRPr="00FD796E" w:rsidDel="005D0130">
            <w:rPr>
              <w:iCs/>
              <w:noProof/>
            </w:rPr>
            <w:delText>Use cases and potential requirements on PNT</w:delText>
          </w:r>
          <w:r w:rsidDel="005D0130">
            <w:rPr>
              <w:noProof/>
            </w:rPr>
            <w:tab/>
            <w:delText>11</w:delText>
          </w:r>
        </w:del>
      </w:ins>
    </w:p>
    <w:p w14:paraId="5103C263" w14:textId="779A9F6C" w:rsidR="006F4E71" w:rsidDel="005D0130" w:rsidRDefault="006F4E71">
      <w:pPr>
        <w:pStyle w:val="20"/>
        <w:rPr>
          <w:ins w:id="266" w:author="만든 이"/>
          <w:del w:id="267" w:author="만든 이"/>
          <w:color w:val="auto"/>
          <w:kern w:val="2"/>
          <w:sz w:val="20"/>
          <w:lang w:val="en-US" w:eastAsia="ko-KR"/>
          <w14:ligatures w14:val="standardContextual"/>
        </w:rPr>
      </w:pPr>
      <w:ins w:id="268" w:author="만든 이">
        <w:del w:id="269" w:author="만든 이">
          <w:r w:rsidDel="005D0130">
            <w:rPr>
              <w:lang w:eastAsia="ko-KR"/>
            </w:rPr>
            <w:delText xml:space="preserve">B.X </w:delText>
          </w:r>
          <w:r w:rsidDel="005D0130">
            <w:delText>Use case on …</w:delText>
          </w:r>
          <w:r w:rsidDel="005D0130">
            <w:tab/>
            <w:delText>11</w:delText>
          </w:r>
        </w:del>
      </w:ins>
    </w:p>
    <w:p w14:paraId="18452B01" w14:textId="276D8E7F" w:rsidR="006F4E71" w:rsidDel="005D0130" w:rsidRDefault="006F4E71">
      <w:pPr>
        <w:pStyle w:val="31"/>
        <w:tabs>
          <w:tab w:val="left" w:pos="1134"/>
          <w:tab w:val="right" w:leader="dot" w:pos="10195"/>
        </w:tabs>
        <w:rPr>
          <w:ins w:id="270" w:author="만든 이"/>
          <w:del w:id="271" w:author="만든 이"/>
          <w:noProof/>
          <w:kern w:val="2"/>
          <w:sz w:val="20"/>
          <w:lang w:val="en-US" w:eastAsia="ko-KR"/>
          <w14:ligatures w14:val="standardContextual"/>
        </w:rPr>
      </w:pPr>
      <w:ins w:id="272" w:author="만든 이">
        <w:del w:id="273" w:author="만든 이">
          <w:r w:rsidDel="005D0130">
            <w:rPr>
              <w:noProof/>
            </w:rPr>
            <w:delText xml:space="preserve">B.X.1 </w:delText>
          </w:r>
          <w:r w:rsidDel="005D0130">
            <w:rPr>
              <w:noProof/>
              <w:kern w:val="2"/>
              <w:sz w:val="20"/>
              <w:lang w:val="en-US" w:eastAsia="ko-KR"/>
              <w14:ligatures w14:val="standardContextual"/>
            </w:rPr>
            <w:tab/>
          </w:r>
          <w:r w:rsidDel="005D0130">
            <w:rPr>
              <w:noProof/>
            </w:rPr>
            <w:delText>Description</w:delText>
          </w:r>
          <w:r w:rsidDel="005D0130">
            <w:rPr>
              <w:noProof/>
            </w:rPr>
            <w:tab/>
            <w:delText>11</w:delText>
          </w:r>
        </w:del>
      </w:ins>
    </w:p>
    <w:p w14:paraId="308F9371" w14:textId="123DA2FB" w:rsidR="006F4E71" w:rsidDel="005D0130" w:rsidRDefault="006F4E71">
      <w:pPr>
        <w:pStyle w:val="31"/>
        <w:tabs>
          <w:tab w:val="left" w:pos="1134"/>
          <w:tab w:val="right" w:leader="dot" w:pos="10195"/>
        </w:tabs>
        <w:rPr>
          <w:ins w:id="274" w:author="만든 이"/>
          <w:del w:id="275" w:author="만든 이"/>
          <w:noProof/>
          <w:kern w:val="2"/>
          <w:sz w:val="20"/>
          <w:lang w:val="en-US" w:eastAsia="ko-KR"/>
          <w14:ligatures w14:val="standardContextual"/>
        </w:rPr>
      </w:pPr>
      <w:ins w:id="276" w:author="만든 이">
        <w:del w:id="277" w:author="만든 이">
          <w:r w:rsidDel="005D0130">
            <w:rPr>
              <w:noProof/>
            </w:rPr>
            <w:delText>B.X.2</w:delText>
          </w:r>
          <w:r w:rsidDel="005D0130">
            <w:rPr>
              <w:noProof/>
              <w:kern w:val="2"/>
              <w:sz w:val="20"/>
              <w:lang w:val="en-US" w:eastAsia="ko-KR"/>
              <w14:ligatures w14:val="standardContextual"/>
            </w:rPr>
            <w:tab/>
          </w:r>
          <w:r w:rsidDel="005D0130">
            <w:rPr>
              <w:noProof/>
            </w:rPr>
            <w:delText>Pre-conditions</w:delText>
          </w:r>
          <w:r w:rsidDel="005D0130">
            <w:rPr>
              <w:noProof/>
            </w:rPr>
            <w:tab/>
            <w:delText>11</w:delText>
          </w:r>
        </w:del>
      </w:ins>
    </w:p>
    <w:p w14:paraId="0F1813DF" w14:textId="40D90EA1" w:rsidR="006F4E71" w:rsidDel="005D0130" w:rsidRDefault="006F4E71">
      <w:pPr>
        <w:pStyle w:val="31"/>
        <w:tabs>
          <w:tab w:val="left" w:pos="1134"/>
          <w:tab w:val="right" w:leader="dot" w:pos="10195"/>
        </w:tabs>
        <w:rPr>
          <w:ins w:id="278" w:author="만든 이"/>
          <w:del w:id="279" w:author="만든 이"/>
          <w:noProof/>
          <w:kern w:val="2"/>
          <w:sz w:val="20"/>
          <w:lang w:val="en-US" w:eastAsia="ko-KR"/>
          <w14:ligatures w14:val="standardContextual"/>
        </w:rPr>
      </w:pPr>
      <w:ins w:id="280" w:author="만든 이">
        <w:del w:id="281" w:author="만든 이">
          <w:r w:rsidDel="005D0130">
            <w:rPr>
              <w:noProof/>
            </w:rPr>
            <w:delText>B.X.3</w:delText>
          </w:r>
          <w:r w:rsidDel="005D0130">
            <w:rPr>
              <w:noProof/>
              <w:kern w:val="2"/>
              <w:sz w:val="20"/>
              <w:lang w:val="en-US" w:eastAsia="ko-KR"/>
              <w14:ligatures w14:val="standardContextual"/>
            </w:rPr>
            <w:tab/>
          </w:r>
          <w:r w:rsidDel="005D0130">
            <w:rPr>
              <w:noProof/>
            </w:rPr>
            <w:delText>Service Flows</w:delText>
          </w:r>
          <w:r w:rsidDel="005D0130">
            <w:rPr>
              <w:noProof/>
            </w:rPr>
            <w:tab/>
            <w:delText>11</w:delText>
          </w:r>
        </w:del>
      </w:ins>
    </w:p>
    <w:p w14:paraId="29BEFFDF" w14:textId="5566868E" w:rsidR="006F4E71" w:rsidDel="005D0130" w:rsidRDefault="006F4E71">
      <w:pPr>
        <w:pStyle w:val="31"/>
        <w:tabs>
          <w:tab w:val="left" w:pos="1134"/>
          <w:tab w:val="right" w:leader="dot" w:pos="10195"/>
        </w:tabs>
        <w:rPr>
          <w:ins w:id="282" w:author="만든 이"/>
          <w:del w:id="283" w:author="만든 이"/>
          <w:noProof/>
          <w:kern w:val="2"/>
          <w:sz w:val="20"/>
          <w:lang w:val="en-US" w:eastAsia="ko-KR"/>
          <w14:ligatures w14:val="standardContextual"/>
        </w:rPr>
      </w:pPr>
      <w:ins w:id="284" w:author="만든 이">
        <w:del w:id="285" w:author="만든 이">
          <w:r w:rsidDel="005D0130">
            <w:rPr>
              <w:noProof/>
            </w:rPr>
            <w:delText>B.X.4</w:delText>
          </w:r>
          <w:r w:rsidDel="005D0130">
            <w:rPr>
              <w:noProof/>
              <w:kern w:val="2"/>
              <w:sz w:val="20"/>
              <w:lang w:val="en-US" w:eastAsia="ko-KR"/>
              <w14:ligatures w14:val="standardContextual"/>
            </w:rPr>
            <w:tab/>
          </w:r>
          <w:r w:rsidDel="005D0130">
            <w:rPr>
              <w:noProof/>
            </w:rPr>
            <w:delText>Post-conditions</w:delText>
          </w:r>
          <w:r w:rsidDel="005D0130">
            <w:rPr>
              <w:noProof/>
            </w:rPr>
            <w:tab/>
            <w:delText>11</w:delText>
          </w:r>
        </w:del>
      </w:ins>
    </w:p>
    <w:p w14:paraId="1F6AC7C9" w14:textId="531DCD65" w:rsidR="006F4E71" w:rsidDel="005D0130" w:rsidRDefault="006F4E71">
      <w:pPr>
        <w:pStyle w:val="31"/>
        <w:tabs>
          <w:tab w:val="left" w:pos="1134"/>
          <w:tab w:val="right" w:leader="dot" w:pos="10195"/>
        </w:tabs>
        <w:rPr>
          <w:ins w:id="286" w:author="만든 이"/>
          <w:del w:id="287" w:author="만든 이"/>
          <w:noProof/>
          <w:kern w:val="2"/>
          <w:sz w:val="20"/>
          <w:lang w:val="en-US" w:eastAsia="ko-KR"/>
          <w14:ligatures w14:val="standardContextual"/>
        </w:rPr>
      </w:pPr>
      <w:ins w:id="288" w:author="만든 이">
        <w:del w:id="289" w:author="만든 이">
          <w:r w:rsidDel="005D0130">
            <w:rPr>
              <w:noProof/>
            </w:rPr>
            <w:delText>B.X.5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11</w:delText>
          </w:r>
        </w:del>
      </w:ins>
    </w:p>
    <w:p w14:paraId="5E7F1F38" w14:textId="4BFE291A" w:rsidR="006F4E71" w:rsidDel="005D0130" w:rsidRDefault="006F4E71">
      <w:pPr>
        <w:pStyle w:val="31"/>
        <w:tabs>
          <w:tab w:val="left" w:pos="1134"/>
          <w:tab w:val="right" w:leader="dot" w:pos="10195"/>
        </w:tabs>
        <w:rPr>
          <w:ins w:id="290" w:author="만든 이"/>
          <w:del w:id="291" w:author="만든 이"/>
          <w:noProof/>
          <w:kern w:val="2"/>
          <w:sz w:val="20"/>
          <w:lang w:val="en-US" w:eastAsia="ko-KR"/>
          <w14:ligatures w14:val="standardContextual"/>
        </w:rPr>
      </w:pPr>
      <w:ins w:id="292" w:author="만든 이">
        <w:del w:id="293" w:author="만든 이">
          <w:r w:rsidDel="005D0130">
            <w:rPr>
              <w:noProof/>
            </w:rPr>
            <w:delText>B.X.6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11</w:delText>
          </w:r>
        </w:del>
      </w:ins>
    </w:p>
    <w:p w14:paraId="4DDD7FD5" w14:textId="684C8968" w:rsidR="006F4E71" w:rsidDel="005D0130" w:rsidRDefault="006F4E71">
      <w:pPr>
        <w:pStyle w:val="41"/>
        <w:rPr>
          <w:ins w:id="294" w:author="만든 이"/>
          <w:del w:id="295" w:author="만든 이"/>
          <w:b w:val="0"/>
          <w:noProof/>
          <w:color w:val="auto"/>
          <w:kern w:val="2"/>
          <w:sz w:val="20"/>
          <w:lang w:val="en-US" w:eastAsia="ko-KR"/>
          <w14:ligatures w14:val="standardContextual"/>
        </w:rPr>
      </w:pPr>
      <w:ins w:id="296" w:author="만든 이">
        <w:del w:id="297" w:author="만든 이">
          <w:r w:rsidRPr="00FD796E" w:rsidDel="005D0130">
            <w:rPr>
              <w:noProof/>
            </w:rPr>
            <w:delText>ANNEX C</w:delText>
          </w:r>
          <w:r w:rsidDel="005D0130">
            <w:rPr>
              <w:b w:val="0"/>
              <w:noProof/>
              <w:color w:val="auto"/>
              <w:kern w:val="2"/>
              <w:sz w:val="20"/>
              <w:lang w:val="en-US" w:eastAsia="ko-KR"/>
              <w14:ligatures w14:val="standardContextual"/>
            </w:rPr>
            <w:tab/>
          </w:r>
          <w:r w:rsidRPr="00FD796E" w:rsidDel="005D0130">
            <w:rPr>
              <w:iCs/>
              <w:noProof/>
            </w:rPr>
            <w:delText>Use cases and potential requirements on VTS</w:delText>
          </w:r>
          <w:r w:rsidDel="005D0130">
            <w:rPr>
              <w:noProof/>
            </w:rPr>
            <w:tab/>
            <w:delText>12</w:delText>
          </w:r>
        </w:del>
      </w:ins>
    </w:p>
    <w:p w14:paraId="457DFC13" w14:textId="4AD28855" w:rsidR="006F4E71" w:rsidDel="005D0130" w:rsidRDefault="006F4E71">
      <w:pPr>
        <w:pStyle w:val="20"/>
        <w:rPr>
          <w:ins w:id="298" w:author="만든 이"/>
          <w:del w:id="299" w:author="만든 이"/>
          <w:color w:val="auto"/>
          <w:kern w:val="2"/>
          <w:sz w:val="20"/>
          <w:lang w:val="en-US" w:eastAsia="ko-KR"/>
          <w14:ligatures w14:val="standardContextual"/>
        </w:rPr>
      </w:pPr>
      <w:ins w:id="300" w:author="만든 이">
        <w:del w:id="301" w:author="만든 이">
          <w:r w:rsidDel="005D0130">
            <w:rPr>
              <w:lang w:eastAsia="ko-KR"/>
            </w:rPr>
            <w:delText xml:space="preserve">C.X </w:delText>
          </w:r>
          <w:r w:rsidDel="005D0130">
            <w:delText>Use case on …</w:delText>
          </w:r>
          <w:r w:rsidDel="005D0130">
            <w:tab/>
            <w:delText>12</w:delText>
          </w:r>
        </w:del>
      </w:ins>
    </w:p>
    <w:p w14:paraId="0D3C3BBF" w14:textId="63CAB833" w:rsidR="006F4E71" w:rsidDel="005D0130" w:rsidRDefault="006F4E71">
      <w:pPr>
        <w:pStyle w:val="31"/>
        <w:tabs>
          <w:tab w:val="left" w:pos="1134"/>
          <w:tab w:val="right" w:leader="dot" w:pos="10195"/>
        </w:tabs>
        <w:rPr>
          <w:ins w:id="302" w:author="만든 이"/>
          <w:del w:id="303" w:author="만든 이"/>
          <w:noProof/>
          <w:kern w:val="2"/>
          <w:sz w:val="20"/>
          <w:lang w:val="en-US" w:eastAsia="ko-KR"/>
          <w14:ligatures w14:val="standardContextual"/>
        </w:rPr>
      </w:pPr>
      <w:ins w:id="304" w:author="만든 이">
        <w:del w:id="305" w:author="만든 이">
          <w:r w:rsidDel="005D0130">
            <w:rPr>
              <w:noProof/>
            </w:rPr>
            <w:delText xml:space="preserve">C.X.1 </w:delText>
          </w:r>
          <w:r w:rsidDel="005D0130">
            <w:rPr>
              <w:noProof/>
              <w:kern w:val="2"/>
              <w:sz w:val="20"/>
              <w:lang w:val="en-US" w:eastAsia="ko-KR"/>
              <w14:ligatures w14:val="standardContextual"/>
            </w:rPr>
            <w:tab/>
          </w:r>
          <w:r w:rsidDel="005D0130">
            <w:rPr>
              <w:noProof/>
            </w:rPr>
            <w:delText>Description</w:delText>
          </w:r>
          <w:r w:rsidDel="005D0130">
            <w:rPr>
              <w:noProof/>
            </w:rPr>
            <w:tab/>
            <w:delText>12</w:delText>
          </w:r>
        </w:del>
      </w:ins>
    </w:p>
    <w:p w14:paraId="5ACCD5DE" w14:textId="594614A9" w:rsidR="006F4E71" w:rsidDel="005D0130" w:rsidRDefault="006F4E71">
      <w:pPr>
        <w:pStyle w:val="31"/>
        <w:tabs>
          <w:tab w:val="left" w:pos="1134"/>
          <w:tab w:val="right" w:leader="dot" w:pos="10195"/>
        </w:tabs>
        <w:rPr>
          <w:ins w:id="306" w:author="만든 이"/>
          <w:del w:id="307" w:author="만든 이"/>
          <w:noProof/>
          <w:kern w:val="2"/>
          <w:sz w:val="20"/>
          <w:lang w:val="en-US" w:eastAsia="ko-KR"/>
          <w14:ligatures w14:val="standardContextual"/>
        </w:rPr>
      </w:pPr>
      <w:ins w:id="308" w:author="만든 이">
        <w:del w:id="309" w:author="만든 이">
          <w:r w:rsidDel="005D0130">
            <w:rPr>
              <w:noProof/>
            </w:rPr>
            <w:delText>C.X.2</w:delText>
          </w:r>
          <w:r w:rsidDel="005D0130">
            <w:rPr>
              <w:noProof/>
              <w:kern w:val="2"/>
              <w:sz w:val="20"/>
              <w:lang w:val="en-US" w:eastAsia="ko-KR"/>
              <w14:ligatures w14:val="standardContextual"/>
            </w:rPr>
            <w:tab/>
          </w:r>
          <w:r w:rsidDel="005D0130">
            <w:rPr>
              <w:noProof/>
            </w:rPr>
            <w:delText>Pre-conditions</w:delText>
          </w:r>
          <w:r w:rsidDel="005D0130">
            <w:rPr>
              <w:noProof/>
            </w:rPr>
            <w:tab/>
            <w:delText>12</w:delText>
          </w:r>
        </w:del>
      </w:ins>
    </w:p>
    <w:p w14:paraId="7F358A6C" w14:textId="3C5C5CD5" w:rsidR="006F4E71" w:rsidDel="005D0130" w:rsidRDefault="006F4E71">
      <w:pPr>
        <w:pStyle w:val="31"/>
        <w:tabs>
          <w:tab w:val="left" w:pos="1134"/>
          <w:tab w:val="right" w:leader="dot" w:pos="10195"/>
        </w:tabs>
        <w:rPr>
          <w:ins w:id="310" w:author="만든 이"/>
          <w:del w:id="311" w:author="만든 이"/>
          <w:noProof/>
          <w:kern w:val="2"/>
          <w:sz w:val="20"/>
          <w:lang w:val="en-US" w:eastAsia="ko-KR"/>
          <w14:ligatures w14:val="standardContextual"/>
        </w:rPr>
      </w:pPr>
      <w:ins w:id="312" w:author="만든 이">
        <w:del w:id="313" w:author="만든 이">
          <w:r w:rsidDel="005D0130">
            <w:rPr>
              <w:noProof/>
            </w:rPr>
            <w:delText>C.X.3</w:delText>
          </w:r>
          <w:r w:rsidDel="005D0130">
            <w:rPr>
              <w:noProof/>
              <w:kern w:val="2"/>
              <w:sz w:val="20"/>
              <w:lang w:val="en-US" w:eastAsia="ko-KR"/>
              <w14:ligatures w14:val="standardContextual"/>
            </w:rPr>
            <w:tab/>
          </w:r>
          <w:r w:rsidDel="005D0130">
            <w:rPr>
              <w:noProof/>
            </w:rPr>
            <w:delText>Service Flows</w:delText>
          </w:r>
          <w:r w:rsidDel="005D0130">
            <w:rPr>
              <w:noProof/>
            </w:rPr>
            <w:tab/>
            <w:delText>12</w:delText>
          </w:r>
        </w:del>
      </w:ins>
    </w:p>
    <w:p w14:paraId="440C5D33" w14:textId="133A23A8" w:rsidR="006F4E71" w:rsidDel="005D0130" w:rsidRDefault="006F4E71">
      <w:pPr>
        <w:pStyle w:val="31"/>
        <w:tabs>
          <w:tab w:val="left" w:pos="1134"/>
          <w:tab w:val="right" w:leader="dot" w:pos="10195"/>
        </w:tabs>
        <w:rPr>
          <w:ins w:id="314" w:author="만든 이"/>
          <w:del w:id="315" w:author="만든 이"/>
          <w:noProof/>
          <w:kern w:val="2"/>
          <w:sz w:val="20"/>
          <w:lang w:val="en-US" w:eastAsia="ko-KR"/>
          <w14:ligatures w14:val="standardContextual"/>
        </w:rPr>
      </w:pPr>
      <w:ins w:id="316" w:author="만든 이">
        <w:del w:id="317" w:author="만든 이">
          <w:r w:rsidDel="005D0130">
            <w:rPr>
              <w:noProof/>
            </w:rPr>
            <w:delText>C.X.4</w:delText>
          </w:r>
          <w:r w:rsidDel="005D0130">
            <w:rPr>
              <w:noProof/>
              <w:kern w:val="2"/>
              <w:sz w:val="20"/>
              <w:lang w:val="en-US" w:eastAsia="ko-KR"/>
              <w14:ligatures w14:val="standardContextual"/>
            </w:rPr>
            <w:tab/>
          </w:r>
          <w:r w:rsidDel="005D0130">
            <w:rPr>
              <w:noProof/>
            </w:rPr>
            <w:delText>Post-conditions</w:delText>
          </w:r>
          <w:r w:rsidDel="005D0130">
            <w:rPr>
              <w:noProof/>
            </w:rPr>
            <w:tab/>
            <w:delText>12</w:delText>
          </w:r>
        </w:del>
      </w:ins>
    </w:p>
    <w:p w14:paraId="2960530F" w14:textId="2AFF6173" w:rsidR="006F4E71" w:rsidDel="005D0130" w:rsidRDefault="006F4E71">
      <w:pPr>
        <w:pStyle w:val="31"/>
        <w:tabs>
          <w:tab w:val="left" w:pos="1134"/>
          <w:tab w:val="right" w:leader="dot" w:pos="10195"/>
        </w:tabs>
        <w:rPr>
          <w:ins w:id="318" w:author="만든 이"/>
          <w:del w:id="319" w:author="만든 이"/>
          <w:noProof/>
          <w:kern w:val="2"/>
          <w:sz w:val="20"/>
          <w:lang w:val="en-US" w:eastAsia="ko-KR"/>
          <w14:ligatures w14:val="standardContextual"/>
        </w:rPr>
      </w:pPr>
      <w:ins w:id="320" w:author="만든 이">
        <w:del w:id="321" w:author="만든 이">
          <w:r w:rsidDel="005D0130">
            <w:rPr>
              <w:noProof/>
            </w:rPr>
            <w:delText>C.X.5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12</w:delText>
          </w:r>
        </w:del>
      </w:ins>
    </w:p>
    <w:p w14:paraId="6F5F1EA5" w14:textId="6EED6FFA" w:rsidR="006F4E71" w:rsidDel="005D0130" w:rsidRDefault="006F4E71">
      <w:pPr>
        <w:pStyle w:val="31"/>
        <w:tabs>
          <w:tab w:val="left" w:pos="1134"/>
          <w:tab w:val="right" w:leader="dot" w:pos="10195"/>
        </w:tabs>
        <w:rPr>
          <w:ins w:id="322" w:author="만든 이"/>
          <w:del w:id="323" w:author="만든 이"/>
          <w:noProof/>
          <w:kern w:val="2"/>
          <w:sz w:val="20"/>
          <w:lang w:val="en-US" w:eastAsia="ko-KR"/>
          <w14:ligatures w14:val="standardContextual"/>
        </w:rPr>
      </w:pPr>
      <w:ins w:id="324" w:author="만든 이">
        <w:del w:id="325" w:author="만든 이">
          <w:r w:rsidDel="005D0130">
            <w:rPr>
              <w:noProof/>
            </w:rPr>
            <w:delText>C.X.6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12</w:delText>
          </w:r>
        </w:del>
      </w:ins>
    </w:p>
    <w:p w14:paraId="2F2782A0" w14:textId="1189587C" w:rsidR="006F4E71" w:rsidDel="005D0130" w:rsidRDefault="006F4E71">
      <w:pPr>
        <w:pStyle w:val="41"/>
        <w:rPr>
          <w:ins w:id="326" w:author="만든 이"/>
          <w:del w:id="327" w:author="만든 이"/>
          <w:b w:val="0"/>
          <w:noProof/>
          <w:color w:val="auto"/>
          <w:kern w:val="2"/>
          <w:sz w:val="20"/>
          <w:lang w:val="en-US" w:eastAsia="ko-KR"/>
          <w14:ligatures w14:val="standardContextual"/>
        </w:rPr>
      </w:pPr>
      <w:ins w:id="328" w:author="만든 이">
        <w:del w:id="329" w:author="만든 이">
          <w:r w:rsidRPr="00FD796E" w:rsidDel="005D0130">
            <w:rPr>
              <w:noProof/>
            </w:rPr>
            <w:delText>ANNEX D</w:delText>
          </w:r>
          <w:r w:rsidDel="005D0130">
            <w:rPr>
              <w:b w:val="0"/>
              <w:noProof/>
              <w:color w:val="auto"/>
              <w:kern w:val="2"/>
              <w:sz w:val="20"/>
              <w:lang w:val="en-US" w:eastAsia="ko-KR"/>
              <w14:ligatures w14:val="standardContextual"/>
            </w:rPr>
            <w:tab/>
          </w:r>
          <w:r w:rsidRPr="00FD796E" w:rsidDel="005D0130">
            <w:rPr>
              <w:iCs/>
              <w:noProof/>
            </w:rPr>
            <w:delText>Use cases and potential requirements on DIGITAL MARITIME SERVICES</w:delText>
          </w:r>
          <w:r w:rsidDel="005D0130">
            <w:rPr>
              <w:noProof/>
            </w:rPr>
            <w:tab/>
            <w:delText>13</w:delText>
          </w:r>
        </w:del>
      </w:ins>
    </w:p>
    <w:p w14:paraId="19CAF025" w14:textId="4E725FC0" w:rsidR="006F4E71" w:rsidDel="005D0130" w:rsidRDefault="006F4E71">
      <w:pPr>
        <w:pStyle w:val="20"/>
        <w:rPr>
          <w:ins w:id="330" w:author="만든 이"/>
          <w:del w:id="331" w:author="만든 이"/>
          <w:color w:val="auto"/>
          <w:kern w:val="2"/>
          <w:sz w:val="20"/>
          <w:lang w:val="en-US" w:eastAsia="ko-KR"/>
          <w14:ligatures w14:val="standardContextual"/>
        </w:rPr>
      </w:pPr>
      <w:ins w:id="332" w:author="만든 이">
        <w:del w:id="333" w:author="만든 이">
          <w:r w:rsidDel="005D0130">
            <w:rPr>
              <w:lang w:eastAsia="ko-KR"/>
            </w:rPr>
            <w:delText xml:space="preserve">D.X </w:delText>
          </w:r>
          <w:r w:rsidDel="005D0130">
            <w:delText>Use case on …</w:delText>
          </w:r>
          <w:r w:rsidDel="005D0130">
            <w:tab/>
            <w:delText>13</w:delText>
          </w:r>
        </w:del>
      </w:ins>
    </w:p>
    <w:p w14:paraId="196B81E0" w14:textId="00CCED64" w:rsidR="006F4E71" w:rsidDel="005D0130" w:rsidRDefault="006F4E71">
      <w:pPr>
        <w:pStyle w:val="31"/>
        <w:tabs>
          <w:tab w:val="left" w:pos="1134"/>
          <w:tab w:val="right" w:leader="dot" w:pos="10195"/>
        </w:tabs>
        <w:rPr>
          <w:ins w:id="334" w:author="만든 이"/>
          <w:del w:id="335" w:author="만든 이"/>
          <w:noProof/>
          <w:kern w:val="2"/>
          <w:sz w:val="20"/>
          <w:lang w:val="en-US" w:eastAsia="ko-KR"/>
          <w14:ligatures w14:val="standardContextual"/>
        </w:rPr>
      </w:pPr>
      <w:ins w:id="336" w:author="만든 이">
        <w:del w:id="337" w:author="만든 이">
          <w:r w:rsidDel="005D0130">
            <w:rPr>
              <w:noProof/>
            </w:rPr>
            <w:delText xml:space="preserve">D.X.1 </w:delText>
          </w:r>
          <w:r w:rsidDel="005D0130">
            <w:rPr>
              <w:noProof/>
              <w:kern w:val="2"/>
              <w:sz w:val="20"/>
              <w:lang w:val="en-US" w:eastAsia="ko-KR"/>
              <w14:ligatures w14:val="standardContextual"/>
            </w:rPr>
            <w:tab/>
          </w:r>
          <w:r w:rsidDel="005D0130">
            <w:rPr>
              <w:noProof/>
            </w:rPr>
            <w:delText>Description</w:delText>
          </w:r>
          <w:r w:rsidDel="005D0130">
            <w:rPr>
              <w:noProof/>
            </w:rPr>
            <w:tab/>
            <w:delText>13</w:delText>
          </w:r>
        </w:del>
      </w:ins>
    </w:p>
    <w:p w14:paraId="4C623E53" w14:textId="592C16A4" w:rsidR="006F4E71" w:rsidDel="005D0130" w:rsidRDefault="006F4E71">
      <w:pPr>
        <w:pStyle w:val="31"/>
        <w:tabs>
          <w:tab w:val="left" w:pos="1134"/>
          <w:tab w:val="right" w:leader="dot" w:pos="10195"/>
        </w:tabs>
        <w:rPr>
          <w:ins w:id="338" w:author="만든 이"/>
          <w:del w:id="339" w:author="만든 이"/>
          <w:noProof/>
          <w:kern w:val="2"/>
          <w:sz w:val="20"/>
          <w:lang w:val="en-US" w:eastAsia="ko-KR"/>
          <w14:ligatures w14:val="standardContextual"/>
        </w:rPr>
      </w:pPr>
      <w:ins w:id="340" w:author="만든 이">
        <w:del w:id="341" w:author="만든 이">
          <w:r w:rsidDel="005D0130">
            <w:rPr>
              <w:noProof/>
            </w:rPr>
            <w:delText>D.X.2</w:delText>
          </w:r>
          <w:r w:rsidDel="005D0130">
            <w:rPr>
              <w:noProof/>
              <w:kern w:val="2"/>
              <w:sz w:val="20"/>
              <w:lang w:val="en-US" w:eastAsia="ko-KR"/>
              <w14:ligatures w14:val="standardContextual"/>
            </w:rPr>
            <w:tab/>
          </w:r>
          <w:r w:rsidDel="005D0130">
            <w:rPr>
              <w:noProof/>
            </w:rPr>
            <w:delText>Pre-conditions</w:delText>
          </w:r>
          <w:r w:rsidDel="005D0130">
            <w:rPr>
              <w:noProof/>
            </w:rPr>
            <w:tab/>
            <w:delText>13</w:delText>
          </w:r>
        </w:del>
      </w:ins>
    </w:p>
    <w:p w14:paraId="6FFDC8B9" w14:textId="5A1D65A4" w:rsidR="006F4E71" w:rsidDel="005D0130" w:rsidRDefault="006F4E71">
      <w:pPr>
        <w:pStyle w:val="31"/>
        <w:tabs>
          <w:tab w:val="left" w:pos="1134"/>
          <w:tab w:val="right" w:leader="dot" w:pos="10195"/>
        </w:tabs>
        <w:rPr>
          <w:ins w:id="342" w:author="만든 이"/>
          <w:del w:id="343" w:author="만든 이"/>
          <w:noProof/>
          <w:kern w:val="2"/>
          <w:sz w:val="20"/>
          <w:lang w:val="en-US" w:eastAsia="ko-KR"/>
          <w14:ligatures w14:val="standardContextual"/>
        </w:rPr>
      </w:pPr>
      <w:ins w:id="344" w:author="만든 이">
        <w:del w:id="345" w:author="만든 이">
          <w:r w:rsidDel="005D0130">
            <w:rPr>
              <w:noProof/>
            </w:rPr>
            <w:delText>D.X.3</w:delText>
          </w:r>
          <w:r w:rsidDel="005D0130">
            <w:rPr>
              <w:noProof/>
              <w:kern w:val="2"/>
              <w:sz w:val="20"/>
              <w:lang w:val="en-US" w:eastAsia="ko-KR"/>
              <w14:ligatures w14:val="standardContextual"/>
            </w:rPr>
            <w:tab/>
          </w:r>
          <w:r w:rsidDel="005D0130">
            <w:rPr>
              <w:noProof/>
            </w:rPr>
            <w:delText>Service Flows</w:delText>
          </w:r>
          <w:r w:rsidDel="005D0130">
            <w:rPr>
              <w:noProof/>
            </w:rPr>
            <w:tab/>
            <w:delText>13</w:delText>
          </w:r>
        </w:del>
      </w:ins>
    </w:p>
    <w:p w14:paraId="760A417D" w14:textId="3070D4DF" w:rsidR="006F4E71" w:rsidDel="005D0130" w:rsidRDefault="006F4E71">
      <w:pPr>
        <w:pStyle w:val="31"/>
        <w:tabs>
          <w:tab w:val="left" w:pos="1134"/>
          <w:tab w:val="right" w:leader="dot" w:pos="10195"/>
        </w:tabs>
        <w:rPr>
          <w:ins w:id="346" w:author="만든 이"/>
          <w:del w:id="347" w:author="만든 이"/>
          <w:noProof/>
          <w:kern w:val="2"/>
          <w:sz w:val="20"/>
          <w:lang w:val="en-US" w:eastAsia="ko-KR"/>
          <w14:ligatures w14:val="standardContextual"/>
        </w:rPr>
      </w:pPr>
      <w:ins w:id="348" w:author="만든 이">
        <w:del w:id="349" w:author="만든 이">
          <w:r w:rsidDel="005D0130">
            <w:rPr>
              <w:noProof/>
            </w:rPr>
            <w:delText>D.X.4</w:delText>
          </w:r>
          <w:r w:rsidDel="005D0130">
            <w:rPr>
              <w:noProof/>
              <w:kern w:val="2"/>
              <w:sz w:val="20"/>
              <w:lang w:val="en-US" w:eastAsia="ko-KR"/>
              <w14:ligatures w14:val="standardContextual"/>
            </w:rPr>
            <w:tab/>
          </w:r>
          <w:r w:rsidDel="005D0130">
            <w:rPr>
              <w:noProof/>
            </w:rPr>
            <w:delText>Post-conditions</w:delText>
          </w:r>
          <w:r w:rsidDel="005D0130">
            <w:rPr>
              <w:noProof/>
            </w:rPr>
            <w:tab/>
            <w:delText>13</w:delText>
          </w:r>
        </w:del>
      </w:ins>
    </w:p>
    <w:p w14:paraId="027F41FD" w14:textId="21147159" w:rsidR="006F4E71" w:rsidDel="005D0130" w:rsidRDefault="006F4E71">
      <w:pPr>
        <w:pStyle w:val="31"/>
        <w:tabs>
          <w:tab w:val="left" w:pos="1134"/>
          <w:tab w:val="right" w:leader="dot" w:pos="10195"/>
        </w:tabs>
        <w:rPr>
          <w:ins w:id="350" w:author="만든 이"/>
          <w:del w:id="351" w:author="만든 이"/>
          <w:noProof/>
          <w:kern w:val="2"/>
          <w:sz w:val="20"/>
          <w:lang w:val="en-US" w:eastAsia="ko-KR"/>
          <w14:ligatures w14:val="standardContextual"/>
        </w:rPr>
      </w:pPr>
      <w:ins w:id="352" w:author="만든 이">
        <w:del w:id="353" w:author="만든 이">
          <w:r w:rsidDel="005D0130">
            <w:rPr>
              <w:noProof/>
            </w:rPr>
            <w:delText>D.X.5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13</w:delText>
          </w:r>
        </w:del>
      </w:ins>
    </w:p>
    <w:p w14:paraId="671337D6" w14:textId="3848434F" w:rsidR="006F4E71" w:rsidDel="005D0130" w:rsidRDefault="006F4E71">
      <w:pPr>
        <w:pStyle w:val="31"/>
        <w:tabs>
          <w:tab w:val="left" w:pos="1134"/>
          <w:tab w:val="right" w:leader="dot" w:pos="10195"/>
        </w:tabs>
        <w:rPr>
          <w:ins w:id="354" w:author="만든 이"/>
          <w:del w:id="355" w:author="만든 이"/>
          <w:noProof/>
          <w:kern w:val="2"/>
          <w:sz w:val="20"/>
          <w:lang w:val="en-US" w:eastAsia="ko-KR"/>
          <w14:ligatures w14:val="standardContextual"/>
        </w:rPr>
      </w:pPr>
      <w:ins w:id="356" w:author="만든 이">
        <w:del w:id="357" w:author="만든 이">
          <w:r w:rsidDel="005D0130">
            <w:rPr>
              <w:noProof/>
            </w:rPr>
            <w:delText>D.X.6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13</w:delText>
          </w:r>
        </w:del>
      </w:ins>
    </w:p>
    <w:p w14:paraId="44A011B1" w14:textId="6751FE09" w:rsidR="002D592C" w:rsidDel="005D0130" w:rsidRDefault="002D592C">
      <w:pPr>
        <w:pStyle w:val="10"/>
        <w:rPr>
          <w:ins w:id="358" w:author="만든 이"/>
          <w:del w:id="359" w:author="만든 이"/>
          <w:b w:val="0"/>
          <w:color w:val="auto"/>
          <w:kern w:val="2"/>
          <w:sz w:val="20"/>
          <w:lang w:val="en-US" w:eastAsia="ko-KR"/>
          <w14:ligatures w14:val="standardContextual"/>
        </w:rPr>
      </w:pPr>
      <w:ins w:id="360" w:author="만든 이">
        <w:del w:id="361" w:author="만든 이">
          <w:r w:rsidDel="005D0130">
            <w:delText>1</w:delText>
          </w:r>
          <w:r w:rsidDel="005D0130">
            <w:rPr>
              <w:b w:val="0"/>
              <w:color w:val="auto"/>
              <w:kern w:val="2"/>
              <w:sz w:val="20"/>
              <w:lang w:val="en-US" w:eastAsia="ko-KR"/>
              <w14:ligatures w14:val="standardContextual"/>
            </w:rPr>
            <w:tab/>
          </w:r>
          <w:r w:rsidDel="005D0130">
            <w:delText>Introduction</w:delText>
          </w:r>
          <w:r w:rsidDel="005D0130">
            <w:tab/>
            <w:delText>6</w:delText>
          </w:r>
        </w:del>
      </w:ins>
    </w:p>
    <w:p w14:paraId="4BD395C2" w14:textId="33026D3B" w:rsidR="002D592C" w:rsidDel="005D0130" w:rsidRDefault="002D592C">
      <w:pPr>
        <w:pStyle w:val="20"/>
        <w:rPr>
          <w:ins w:id="362" w:author="만든 이"/>
          <w:del w:id="363" w:author="만든 이"/>
          <w:color w:val="auto"/>
          <w:kern w:val="2"/>
          <w:sz w:val="20"/>
          <w:lang w:val="en-US" w:eastAsia="ko-KR"/>
          <w14:ligatures w14:val="standardContextual"/>
        </w:rPr>
      </w:pPr>
      <w:ins w:id="364" w:author="만든 이">
        <w:del w:id="365" w:author="만든 이">
          <w:r w:rsidDel="005D0130">
            <w:delText>1.1</w:delText>
          </w:r>
          <w:r w:rsidDel="005D0130">
            <w:rPr>
              <w:color w:val="auto"/>
              <w:kern w:val="2"/>
              <w:sz w:val="20"/>
              <w:lang w:val="en-US" w:eastAsia="ko-KR"/>
              <w14:ligatures w14:val="standardContextual"/>
            </w:rPr>
            <w:tab/>
          </w:r>
          <w:r w:rsidDel="005D0130">
            <w:delText>Background</w:delText>
          </w:r>
          <w:r w:rsidDel="005D0130">
            <w:tab/>
            <w:delText>6</w:delText>
          </w:r>
        </w:del>
      </w:ins>
    </w:p>
    <w:p w14:paraId="0F2500E1" w14:textId="5532E239" w:rsidR="002D592C" w:rsidDel="005D0130" w:rsidRDefault="002D592C">
      <w:pPr>
        <w:pStyle w:val="20"/>
        <w:rPr>
          <w:ins w:id="366" w:author="만든 이"/>
          <w:del w:id="367" w:author="만든 이"/>
          <w:color w:val="auto"/>
          <w:kern w:val="2"/>
          <w:sz w:val="20"/>
          <w:lang w:val="en-US" w:eastAsia="ko-KR"/>
          <w14:ligatures w14:val="standardContextual"/>
        </w:rPr>
      </w:pPr>
      <w:ins w:id="368" w:author="만든 이">
        <w:del w:id="369" w:author="만든 이">
          <w:r w:rsidDel="005D0130">
            <w:delText>1.2</w:delText>
          </w:r>
          <w:r w:rsidDel="005D0130">
            <w:rPr>
              <w:color w:val="auto"/>
              <w:kern w:val="2"/>
              <w:sz w:val="20"/>
              <w:lang w:val="en-US" w:eastAsia="ko-KR"/>
              <w14:ligatures w14:val="standardContextual"/>
            </w:rPr>
            <w:tab/>
          </w:r>
          <w:r w:rsidDel="005D0130">
            <w:delText>Scope</w:delText>
          </w:r>
          <w:r w:rsidDel="005D0130">
            <w:tab/>
            <w:delText>6</w:delText>
          </w:r>
        </w:del>
      </w:ins>
    </w:p>
    <w:p w14:paraId="199F8392" w14:textId="3086B197" w:rsidR="002D592C" w:rsidDel="005D0130" w:rsidRDefault="002D592C">
      <w:pPr>
        <w:pStyle w:val="20"/>
        <w:rPr>
          <w:ins w:id="370" w:author="만든 이"/>
          <w:del w:id="371" w:author="만든 이"/>
          <w:color w:val="auto"/>
          <w:kern w:val="2"/>
          <w:sz w:val="20"/>
          <w:lang w:val="en-US" w:eastAsia="ko-KR"/>
          <w14:ligatures w14:val="standardContextual"/>
        </w:rPr>
      </w:pPr>
      <w:ins w:id="372" w:author="만든 이">
        <w:del w:id="373" w:author="만든 이">
          <w:r w:rsidDel="005D0130">
            <w:delText>1.3</w:delText>
          </w:r>
          <w:r w:rsidDel="005D0130">
            <w:rPr>
              <w:color w:val="auto"/>
              <w:kern w:val="2"/>
              <w:sz w:val="20"/>
              <w:lang w:val="en-US" w:eastAsia="ko-KR"/>
              <w14:ligatures w14:val="standardContextual"/>
            </w:rPr>
            <w:tab/>
          </w:r>
          <w:r w:rsidDel="005D0130">
            <w:delText>objectives</w:delText>
          </w:r>
          <w:r w:rsidDel="005D0130">
            <w:tab/>
            <w:delText>7</w:delText>
          </w:r>
        </w:del>
      </w:ins>
    </w:p>
    <w:p w14:paraId="178724A0" w14:textId="7222288D" w:rsidR="002D592C" w:rsidDel="005D0130" w:rsidRDefault="002D592C">
      <w:pPr>
        <w:pStyle w:val="10"/>
        <w:rPr>
          <w:ins w:id="374" w:author="만든 이"/>
          <w:del w:id="375" w:author="만든 이"/>
          <w:b w:val="0"/>
          <w:color w:val="auto"/>
          <w:kern w:val="2"/>
          <w:sz w:val="20"/>
          <w:lang w:val="en-US" w:eastAsia="ko-KR"/>
          <w14:ligatures w14:val="standardContextual"/>
        </w:rPr>
      </w:pPr>
      <w:ins w:id="376" w:author="만든 이">
        <w:del w:id="377" w:author="만든 이">
          <w:r w:rsidDel="005D0130">
            <w:delText>2</w:delText>
          </w:r>
          <w:r w:rsidDel="005D0130">
            <w:rPr>
              <w:b w:val="0"/>
              <w:color w:val="auto"/>
              <w:kern w:val="2"/>
              <w:sz w:val="20"/>
              <w:lang w:val="en-US" w:eastAsia="ko-KR"/>
              <w14:ligatures w14:val="standardContextual"/>
            </w:rPr>
            <w:tab/>
          </w:r>
          <w:r w:rsidDel="005D0130">
            <w:rPr>
              <w:lang w:eastAsia="ko-KR"/>
            </w:rPr>
            <w:delText>Use cases of maritime buoyage system (MBS)</w:delText>
          </w:r>
          <w:r w:rsidDel="005D0130">
            <w:tab/>
            <w:delText>7</w:delText>
          </w:r>
        </w:del>
      </w:ins>
    </w:p>
    <w:p w14:paraId="3694C486" w14:textId="52267ED0" w:rsidR="002D592C" w:rsidDel="005D0130" w:rsidRDefault="002D592C">
      <w:pPr>
        <w:pStyle w:val="20"/>
        <w:rPr>
          <w:ins w:id="378" w:author="만든 이"/>
          <w:del w:id="379" w:author="만든 이"/>
          <w:color w:val="auto"/>
          <w:kern w:val="2"/>
          <w:sz w:val="20"/>
          <w:lang w:val="en-US" w:eastAsia="ko-KR"/>
          <w14:ligatures w14:val="standardContextual"/>
        </w:rPr>
      </w:pPr>
      <w:ins w:id="380" w:author="만든 이">
        <w:del w:id="381" w:author="만든 이">
          <w:r w:rsidDel="005D0130">
            <w:delText>2.1</w:delText>
          </w:r>
          <w:r w:rsidDel="005D0130">
            <w:rPr>
              <w:color w:val="auto"/>
              <w:kern w:val="2"/>
              <w:sz w:val="20"/>
              <w:lang w:val="en-US" w:eastAsia="ko-KR"/>
              <w14:ligatures w14:val="standardContextual"/>
            </w:rPr>
            <w:tab/>
          </w:r>
          <w:r w:rsidDel="005D0130">
            <w:delText>use case on …</w:delText>
          </w:r>
          <w:r w:rsidDel="005D0130">
            <w:tab/>
            <w:delText>8</w:delText>
          </w:r>
        </w:del>
      </w:ins>
    </w:p>
    <w:p w14:paraId="04441D94" w14:textId="0B31D316" w:rsidR="002D592C" w:rsidDel="005D0130" w:rsidRDefault="002D592C">
      <w:pPr>
        <w:pStyle w:val="10"/>
        <w:rPr>
          <w:ins w:id="382" w:author="만든 이"/>
          <w:del w:id="383" w:author="만든 이"/>
          <w:b w:val="0"/>
          <w:color w:val="auto"/>
          <w:kern w:val="2"/>
          <w:sz w:val="20"/>
          <w:lang w:val="en-US" w:eastAsia="ko-KR"/>
          <w14:ligatures w14:val="standardContextual"/>
        </w:rPr>
      </w:pPr>
      <w:ins w:id="384" w:author="만든 이">
        <w:del w:id="385" w:author="만든 이">
          <w:r w:rsidDel="005D0130">
            <w:delText>3</w:delText>
          </w:r>
          <w:r w:rsidDel="005D0130">
            <w:rPr>
              <w:b w:val="0"/>
              <w:color w:val="auto"/>
              <w:kern w:val="2"/>
              <w:sz w:val="20"/>
              <w:lang w:val="en-US" w:eastAsia="ko-KR"/>
              <w14:ligatures w14:val="standardContextual"/>
            </w:rPr>
            <w:tab/>
          </w:r>
          <w:r w:rsidDel="005D0130">
            <w:rPr>
              <w:lang w:eastAsia="ko-KR"/>
            </w:rPr>
            <w:delText>Use cases of positioning, navigation and timing (PNT)</w:delText>
          </w:r>
          <w:r w:rsidDel="005D0130">
            <w:tab/>
            <w:delText>8</w:delText>
          </w:r>
        </w:del>
      </w:ins>
    </w:p>
    <w:p w14:paraId="442F6286" w14:textId="2BA1B5CA" w:rsidR="002D592C" w:rsidDel="005D0130" w:rsidRDefault="002D592C">
      <w:pPr>
        <w:pStyle w:val="20"/>
        <w:rPr>
          <w:ins w:id="386" w:author="만든 이"/>
          <w:del w:id="387" w:author="만든 이"/>
          <w:color w:val="auto"/>
          <w:kern w:val="2"/>
          <w:sz w:val="20"/>
          <w:lang w:val="en-US" w:eastAsia="ko-KR"/>
          <w14:ligatures w14:val="standardContextual"/>
        </w:rPr>
      </w:pPr>
      <w:ins w:id="388" w:author="만든 이">
        <w:del w:id="389" w:author="만든 이">
          <w:r w:rsidDel="005D0130">
            <w:delText>3.1</w:delText>
          </w:r>
          <w:r w:rsidDel="005D0130">
            <w:rPr>
              <w:color w:val="auto"/>
              <w:kern w:val="2"/>
              <w:sz w:val="20"/>
              <w:lang w:val="en-US" w:eastAsia="ko-KR"/>
              <w14:ligatures w14:val="standardContextual"/>
            </w:rPr>
            <w:tab/>
          </w:r>
          <w:r w:rsidDel="005D0130">
            <w:delText>use case on …</w:delText>
          </w:r>
          <w:r w:rsidDel="005D0130">
            <w:tab/>
            <w:delText>8</w:delText>
          </w:r>
        </w:del>
      </w:ins>
    </w:p>
    <w:p w14:paraId="68E38B83" w14:textId="353BF6D3" w:rsidR="002D592C" w:rsidDel="005D0130" w:rsidRDefault="002D592C">
      <w:pPr>
        <w:pStyle w:val="10"/>
        <w:rPr>
          <w:ins w:id="390" w:author="만든 이"/>
          <w:del w:id="391" w:author="만든 이"/>
          <w:b w:val="0"/>
          <w:color w:val="auto"/>
          <w:kern w:val="2"/>
          <w:sz w:val="20"/>
          <w:lang w:val="en-US" w:eastAsia="ko-KR"/>
          <w14:ligatures w14:val="standardContextual"/>
        </w:rPr>
      </w:pPr>
      <w:ins w:id="392" w:author="만든 이">
        <w:del w:id="393" w:author="만든 이">
          <w:r w:rsidDel="005D0130">
            <w:delText>4</w:delText>
          </w:r>
          <w:r w:rsidDel="005D0130">
            <w:rPr>
              <w:b w:val="0"/>
              <w:color w:val="auto"/>
              <w:kern w:val="2"/>
              <w:sz w:val="20"/>
              <w:lang w:val="en-US" w:eastAsia="ko-KR"/>
              <w14:ligatures w14:val="standardContextual"/>
            </w:rPr>
            <w:tab/>
          </w:r>
          <w:r w:rsidDel="005D0130">
            <w:rPr>
              <w:lang w:eastAsia="ko-KR"/>
            </w:rPr>
            <w:delText>Use cases of vessel traffic services (VTS)</w:delText>
          </w:r>
          <w:r w:rsidDel="005D0130">
            <w:tab/>
            <w:delText>8</w:delText>
          </w:r>
        </w:del>
      </w:ins>
    </w:p>
    <w:p w14:paraId="7C6C22D0" w14:textId="143B77AA" w:rsidR="002D592C" w:rsidDel="005D0130" w:rsidRDefault="002D592C">
      <w:pPr>
        <w:pStyle w:val="20"/>
        <w:rPr>
          <w:ins w:id="394" w:author="만든 이"/>
          <w:del w:id="395" w:author="만든 이"/>
          <w:color w:val="auto"/>
          <w:kern w:val="2"/>
          <w:sz w:val="20"/>
          <w:lang w:val="en-US" w:eastAsia="ko-KR"/>
          <w14:ligatures w14:val="standardContextual"/>
        </w:rPr>
      </w:pPr>
      <w:ins w:id="396" w:author="만든 이">
        <w:del w:id="397" w:author="만든 이">
          <w:r w:rsidDel="005D0130">
            <w:delText>4.1</w:delText>
          </w:r>
          <w:r w:rsidDel="005D0130">
            <w:rPr>
              <w:color w:val="auto"/>
              <w:kern w:val="2"/>
              <w:sz w:val="20"/>
              <w:lang w:val="en-US" w:eastAsia="ko-KR"/>
              <w14:ligatures w14:val="standardContextual"/>
            </w:rPr>
            <w:tab/>
          </w:r>
          <w:r w:rsidDel="005D0130">
            <w:delText>use case on …</w:delText>
          </w:r>
          <w:r w:rsidDel="005D0130">
            <w:tab/>
            <w:delText>8</w:delText>
          </w:r>
        </w:del>
      </w:ins>
    </w:p>
    <w:p w14:paraId="5B8079ED" w14:textId="34B8AEE7" w:rsidR="002D592C" w:rsidDel="005D0130" w:rsidRDefault="002D592C">
      <w:pPr>
        <w:pStyle w:val="10"/>
        <w:rPr>
          <w:ins w:id="398" w:author="만든 이"/>
          <w:del w:id="399" w:author="만든 이"/>
          <w:b w:val="0"/>
          <w:color w:val="auto"/>
          <w:kern w:val="2"/>
          <w:sz w:val="20"/>
          <w:lang w:val="en-US" w:eastAsia="ko-KR"/>
          <w14:ligatures w14:val="standardContextual"/>
        </w:rPr>
      </w:pPr>
      <w:ins w:id="400" w:author="만든 이">
        <w:del w:id="401" w:author="만든 이">
          <w:r w:rsidDel="005D0130">
            <w:delText>5</w:delText>
          </w:r>
          <w:r w:rsidDel="005D0130">
            <w:rPr>
              <w:b w:val="0"/>
              <w:color w:val="auto"/>
              <w:kern w:val="2"/>
              <w:sz w:val="20"/>
              <w:lang w:val="en-US" w:eastAsia="ko-KR"/>
              <w14:ligatures w14:val="standardContextual"/>
            </w:rPr>
            <w:tab/>
          </w:r>
          <w:r w:rsidDel="005D0130">
            <w:rPr>
              <w:lang w:eastAsia="ko-KR"/>
            </w:rPr>
            <w:delText>Use cases of digital maritime services</w:delText>
          </w:r>
          <w:r w:rsidDel="005D0130">
            <w:tab/>
            <w:delText>8</w:delText>
          </w:r>
        </w:del>
      </w:ins>
    </w:p>
    <w:p w14:paraId="6AD25662" w14:textId="4B76E837" w:rsidR="002D592C" w:rsidDel="005D0130" w:rsidRDefault="002D592C">
      <w:pPr>
        <w:pStyle w:val="20"/>
        <w:rPr>
          <w:ins w:id="402" w:author="만든 이"/>
          <w:del w:id="403" w:author="만든 이"/>
          <w:color w:val="auto"/>
          <w:kern w:val="2"/>
          <w:sz w:val="20"/>
          <w:lang w:val="en-US" w:eastAsia="ko-KR"/>
          <w14:ligatures w14:val="standardContextual"/>
        </w:rPr>
      </w:pPr>
      <w:ins w:id="404" w:author="만든 이">
        <w:del w:id="405" w:author="만든 이">
          <w:r w:rsidDel="005D0130">
            <w:delText>5.1</w:delText>
          </w:r>
          <w:r w:rsidDel="005D0130">
            <w:rPr>
              <w:color w:val="auto"/>
              <w:kern w:val="2"/>
              <w:sz w:val="20"/>
              <w:lang w:val="en-US" w:eastAsia="ko-KR"/>
              <w14:ligatures w14:val="standardContextual"/>
            </w:rPr>
            <w:tab/>
          </w:r>
          <w:r w:rsidDel="005D0130">
            <w:delText>use case on …</w:delText>
          </w:r>
          <w:r w:rsidDel="005D0130">
            <w:tab/>
            <w:delText>8</w:delText>
          </w:r>
        </w:del>
      </w:ins>
    </w:p>
    <w:p w14:paraId="2248CCEA" w14:textId="0438BCC9" w:rsidR="002D592C" w:rsidDel="005D0130" w:rsidRDefault="002D592C">
      <w:pPr>
        <w:pStyle w:val="10"/>
        <w:rPr>
          <w:ins w:id="406" w:author="만든 이"/>
          <w:del w:id="407" w:author="만든 이"/>
          <w:b w:val="0"/>
          <w:color w:val="auto"/>
          <w:kern w:val="2"/>
          <w:sz w:val="20"/>
          <w:lang w:val="en-US" w:eastAsia="ko-KR"/>
          <w14:ligatures w14:val="standardContextual"/>
        </w:rPr>
      </w:pPr>
      <w:ins w:id="408" w:author="만든 이">
        <w:del w:id="409" w:author="만든 이">
          <w:r w:rsidDel="005D0130">
            <w:delText>6</w:delText>
          </w:r>
          <w:r w:rsidDel="005D0130">
            <w:rPr>
              <w:b w:val="0"/>
              <w:color w:val="auto"/>
              <w:kern w:val="2"/>
              <w:sz w:val="20"/>
              <w:lang w:val="en-US" w:eastAsia="ko-KR"/>
              <w14:ligatures w14:val="standardContextual"/>
            </w:rPr>
            <w:tab/>
          </w:r>
          <w:r w:rsidDel="005D0130">
            <w:delText>Definitions</w:delText>
          </w:r>
          <w:r w:rsidDel="005D0130">
            <w:tab/>
            <w:delText>9</w:delText>
          </w:r>
        </w:del>
      </w:ins>
    </w:p>
    <w:p w14:paraId="5DE9E248" w14:textId="1214403A" w:rsidR="002D592C" w:rsidDel="005D0130" w:rsidRDefault="002D592C">
      <w:pPr>
        <w:pStyle w:val="10"/>
        <w:rPr>
          <w:ins w:id="410" w:author="만든 이"/>
          <w:del w:id="411" w:author="만든 이"/>
          <w:b w:val="0"/>
          <w:color w:val="auto"/>
          <w:kern w:val="2"/>
          <w:sz w:val="20"/>
          <w:lang w:val="en-US" w:eastAsia="ko-KR"/>
          <w14:ligatures w14:val="standardContextual"/>
        </w:rPr>
      </w:pPr>
      <w:ins w:id="412" w:author="만든 이">
        <w:del w:id="413" w:author="만든 이">
          <w:r w:rsidDel="005D0130">
            <w:delText>7</w:delText>
          </w:r>
          <w:r w:rsidDel="005D0130">
            <w:rPr>
              <w:b w:val="0"/>
              <w:color w:val="auto"/>
              <w:kern w:val="2"/>
              <w:sz w:val="20"/>
              <w:lang w:val="en-US" w:eastAsia="ko-KR"/>
              <w14:ligatures w14:val="standardContextual"/>
            </w:rPr>
            <w:tab/>
          </w:r>
          <w:r w:rsidDel="005D0130">
            <w:delText>Acronyms</w:delText>
          </w:r>
          <w:r w:rsidDel="005D0130">
            <w:tab/>
            <w:delText>9</w:delText>
          </w:r>
        </w:del>
      </w:ins>
    </w:p>
    <w:p w14:paraId="709AC39D" w14:textId="7DDF8D1C" w:rsidR="002D592C" w:rsidDel="005D0130" w:rsidRDefault="002D592C">
      <w:pPr>
        <w:pStyle w:val="10"/>
        <w:rPr>
          <w:ins w:id="414" w:author="만든 이"/>
          <w:del w:id="415" w:author="만든 이"/>
          <w:b w:val="0"/>
          <w:color w:val="auto"/>
          <w:kern w:val="2"/>
          <w:sz w:val="20"/>
          <w:lang w:val="en-US" w:eastAsia="ko-KR"/>
          <w14:ligatures w14:val="standardContextual"/>
        </w:rPr>
      </w:pPr>
      <w:ins w:id="416" w:author="만든 이">
        <w:del w:id="417" w:author="만든 이">
          <w:r w:rsidDel="005D0130">
            <w:delText>8</w:delText>
          </w:r>
          <w:r w:rsidDel="005D0130">
            <w:rPr>
              <w:b w:val="0"/>
              <w:color w:val="auto"/>
              <w:kern w:val="2"/>
              <w:sz w:val="20"/>
              <w:lang w:val="en-US" w:eastAsia="ko-KR"/>
              <w14:ligatures w14:val="standardContextual"/>
            </w:rPr>
            <w:tab/>
          </w:r>
          <w:r w:rsidDel="005D0130">
            <w:delText>References</w:delText>
          </w:r>
          <w:r w:rsidDel="005D0130">
            <w:tab/>
            <w:delText>9</w:delText>
          </w:r>
        </w:del>
      </w:ins>
    </w:p>
    <w:p w14:paraId="7C4F479B" w14:textId="1138E2B4" w:rsidR="002D592C" w:rsidDel="005D0130" w:rsidRDefault="002D592C">
      <w:pPr>
        <w:pStyle w:val="41"/>
        <w:rPr>
          <w:ins w:id="418" w:author="만든 이"/>
          <w:del w:id="419" w:author="만든 이"/>
          <w:b w:val="0"/>
          <w:noProof/>
          <w:color w:val="auto"/>
          <w:kern w:val="2"/>
          <w:sz w:val="20"/>
          <w:lang w:val="en-US" w:eastAsia="ko-KR"/>
          <w14:ligatures w14:val="standardContextual"/>
        </w:rPr>
      </w:pPr>
      <w:ins w:id="420" w:author="만든 이">
        <w:del w:id="421" w:author="만든 이">
          <w:r w:rsidRPr="00E83A95" w:rsidDel="005D0130">
            <w:rPr>
              <w:noProof/>
            </w:rPr>
            <w:delText>ANNEX A</w:delText>
          </w:r>
          <w:r w:rsidDel="005D0130">
            <w:rPr>
              <w:b w:val="0"/>
              <w:noProof/>
              <w:color w:val="auto"/>
              <w:kern w:val="2"/>
              <w:sz w:val="20"/>
              <w:lang w:val="en-US" w:eastAsia="ko-KR"/>
              <w14:ligatures w14:val="standardContextual"/>
            </w:rPr>
            <w:tab/>
          </w:r>
          <w:r w:rsidRPr="00E83A95" w:rsidDel="005D0130">
            <w:rPr>
              <w:iCs/>
              <w:noProof/>
            </w:rPr>
            <w:delText>Use cases and potential requirements on MBS</w:delText>
          </w:r>
          <w:r w:rsidDel="005D0130">
            <w:rPr>
              <w:noProof/>
            </w:rPr>
            <w:tab/>
            <w:delText>10</w:delText>
          </w:r>
        </w:del>
      </w:ins>
    </w:p>
    <w:p w14:paraId="087B02F8" w14:textId="17CE27EA" w:rsidR="002D592C" w:rsidDel="005D0130" w:rsidRDefault="002D592C">
      <w:pPr>
        <w:pStyle w:val="20"/>
        <w:rPr>
          <w:ins w:id="422" w:author="만든 이"/>
          <w:del w:id="423" w:author="만든 이"/>
          <w:color w:val="auto"/>
          <w:kern w:val="2"/>
          <w:sz w:val="20"/>
          <w:lang w:val="en-US" w:eastAsia="ko-KR"/>
          <w14:ligatures w14:val="standardContextual"/>
        </w:rPr>
      </w:pPr>
      <w:ins w:id="424" w:author="만든 이">
        <w:del w:id="425" w:author="만든 이">
          <w:r w:rsidDel="005D0130">
            <w:rPr>
              <w:lang w:eastAsia="ko-KR"/>
            </w:rPr>
            <w:delText xml:space="preserve">A.1 </w:delText>
          </w:r>
          <w:r w:rsidDel="005D0130">
            <w:delText>Use case on …</w:delText>
          </w:r>
          <w:r w:rsidDel="005D0130">
            <w:tab/>
            <w:delText>10</w:delText>
          </w:r>
        </w:del>
      </w:ins>
    </w:p>
    <w:p w14:paraId="722D88BB" w14:textId="414F960E" w:rsidR="002D592C" w:rsidDel="005D0130" w:rsidRDefault="002D592C">
      <w:pPr>
        <w:pStyle w:val="31"/>
        <w:tabs>
          <w:tab w:val="left" w:pos="1134"/>
          <w:tab w:val="right" w:leader="dot" w:pos="10195"/>
        </w:tabs>
        <w:rPr>
          <w:ins w:id="426" w:author="만든 이"/>
          <w:del w:id="427" w:author="만든 이"/>
          <w:noProof/>
          <w:kern w:val="2"/>
          <w:sz w:val="20"/>
          <w:lang w:val="en-US" w:eastAsia="ko-KR"/>
          <w14:ligatures w14:val="standardContextual"/>
        </w:rPr>
      </w:pPr>
      <w:ins w:id="428" w:author="만든 이">
        <w:del w:id="429" w:author="만든 이">
          <w:r w:rsidDel="005D0130">
            <w:rPr>
              <w:noProof/>
            </w:rPr>
            <w:delText>A.X.1</w:delText>
          </w:r>
          <w:r w:rsidDel="005D0130">
            <w:rPr>
              <w:noProof/>
              <w:kern w:val="2"/>
              <w:sz w:val="20"/>
              <w:lang w:val="en-US" w:eastAsia="ko-KR"/>
              <w14:ligatures w14:val="standardContextual"/>
            </w:rPr>
            <w:tab/>
          </w:r>
          <w:r w:rsidDel="005D0130">
            <w:rPr>
              <w:noProof/>
            </w:rPr>
            <w:delText>Description</w:delText>
          </w:r>
          <w:r w:rsidDel="005D0130">
            <w:rPr>
              <w:noProof/>
            </w:rPr>
            <w:tab/>
            <w:delText>10</w:delText>
          </w:r>
        </w:del>
      </w:ins>
    </w:p>
    <w:p w14:paraId="57E36751" w14:textId="07E68367" w:rsidR="002D592C" w:rsidDel="005D0130" w:rsidRDefault="002D592C">
      <w:pPr>
        <w:pStyle w:val="31"/>
        <w:tabs>
          <w:tab w:val="left" w:pos="1134"/>
          <w:tab w:val="right" w:leader="dot" w:pos="10195"/>
        </w:tabs>
        <w:rPr>
          <w:ins w:id="430" w:author="만든 이"/>
          <w:del w:id="431" w:author="만든 이"/>
          <w:noProof/>
          <w:kern w:val="2"/>
          <w:sz w:val="20"/>
          <w:lang w:val="en-US" w:eastAsia="ko-KR"/>
          <w14:ligatures w14:val="standardContextual"/>
        </w:rPr>
      </w:pPr>
      <w:ins w:id="432" w:author="만든 이">
        <w:del w:id="433" w:author="만든 이">
          <w:r w:rsidDel="005D0130">
            <w:rPr>
              <w:noProof/>
            </w:rPr>
            <w:delText>A.X.2</w:delText>
          </w:r>
          <w:r w:rsidDel="005D0130">
            <w:rPr>
              <w:noProof/>
              <w:kern w:val="2"/>
              <w:sz w:val="20"/>
              <w:lang w:val="en-US" w:eastAsia="ko-KR"/>
              <w14:ligatures w14:val="standardContextual"/>
            </w:rPr>
            <w:tab/>
          </w:r>
          <w:r w:rsidDel="005D0130">
            <w:rPr>
              <w:noProof/>
            </w:rPr>
            <w:delText>Pre-conditions</w:delText>
          </w:r>
          <w:r w:rsidDel="005D0130">
            <w:rPr>
              <w:noProof/>
            </w:rPr>
            <w:tab/>
            <w:delText>10</w:delText>
          </w:r>
        </w:del>
      </w:ins>
    </w:p>
    <w:p w14:paraId="49FF7228" w14:textId="07157065" w:rsidR="002D592C" w:rsidDel="005D0130" w:rsidRDefault="002D592C">
      <w:pPr>
        <w:pStyle w:val="31"/>
        <w:tabs>
          <w:tab w:val="left" w:pos="1134"/>
          <w:tab w:val="right" w:leader="dot" w:pos="10195"/>
        </w:tabs>
        <w:rPr>
          <w:ins w:id="434" w:author="만든 이"/>
          <w:del w:id="435" w:author="만든 이"/>
          <w:noProof/>
          <w:kern w:val="2"/>
          <w:sz w:val="20"/>
          <w:lang w:val="en-US" w:eastAsia="ko-KR"/>
          <w14:ligatures w14:val="standardContextual"/>
        </w:rPr>
      </w:pPr>
      <w:ins w:id="436" w:author="만든 이">
        <w:del w:id="437" w:author="만든 이">
          <w:r w:rsidDel="005D0130">
            <w:rPr>
              <w:noProof/>
            </w:rPr>
            <w:delText>A.1.3</w:delText>
          </w:r>
          <w:r w:rsidDel="005D0130">
            <w:rPr>
              <w:noProof/>
              <w:kern w:val="2"/>
              <w:sz w:val="20"/>
              <w:lang w:val="en-US" w:eastAsia="ko-KR"/>
              <w14:ligatures w14:val="standardContextual"/>
            </w:rPr>
            <w:tab/>
          </w:r>
          <w:r w:rsidDel="005D0130">
            <w:rPr>
              <w:noProof/>
            </w:rPr>
            <w:delText>Service Flows</w:delText>
          </w:r>
          <w:r w:rsidDel="005D0130">
            <w:rPr>
              <w:noProof/>
            </w:rPr>
            <w:tab/>
            <w:delText>10</w:delText>
          </w:r>
        </w:del>
      </w:ins>
    </w:p>
    <w:p w14:paraId="67CB394D" w14:textId="3EA68351" w:rsidR="002D592C" w:rsidDel="005D0130" w:rsidRDefault="002D592C">
      <w:pPr>
        <w:pStyle w:val="31"/>
        <w:tabs>
          <w:tab w:val="left" w:pos="1134"/>
          <w:tab w:val="right" w:leader="dot" w:pos="10195"/>
        </w:tabs>
        <w:rPr>
          <w:ins w:id="438" w:author="만든 이"/>
          <w:del w:id="439" w:author="만든 이"/>
          <w:noProof/>
          <w:kern w:val="2"/>
          <w:sz w:val="20"/>
          <w:lang w:val="en-US" w:eastAsia="ko-KR"/>
          <w14:ligatures w14:val="standardContextual"/>
        </w:rPr>
      </w:pPr>
      <w:ins w:id="440" w:author="만든 이">
        <w:del w:id="441" w:author="만든 이">
          <w:r w:rsidDel="005D0130">
            <w:rPr>
              <w:noProof/>
            </w:rPr>
            <w:delText>A.X.4</w:delText>
          </w:r>
          <w:r w:rsidDel="005D0130">
            <w:rPr>
              <w:noProof/>
              <w:kern w:val="2"/>
              <w:sz w:val="20"/>
              <w:lang w:val="en-US" w:eastAsia="ko-KR"/>
              <w14:ligatures w14:val="standardContextual"/>
            </w:rPr>
            <w:tab/>
          </w:r>
          <w:r w:rsidDel="005D0130">
            <w:rPr>
              <w:noProof/>
            </w:rPr>
            <w:delText>Post-conditions</w:delText>
          </w:r>
          <w:r w:rsidDel="005D0130">
            <w:rPr>
              <w:noProof/>
            </w:rPr>
            <w:tab/>
            <w:delText>10</w:delText>
          </w:r>
        </w:del>
      </w:ins>
    </w:p>
    <w:p w14:paraId="7A6237D4" w14:textId="56E6B10D" w:rsidR="002D592C" w:rsidDel="005D0130" w:rsidRDefault="002D592C">
      <w:pPr>
        <w:pStyle w:val="31"/>
        <w:tabs>
          <w:tab w:val="left" w:pos="1134"/>
          <w:tab w:val="right" w:leader="dot" w:pos="10195"/>
        </w:tabs>
        <w:rPr>
          <w:ins w:id="442" w:author="만든 이"/>
          <w:del w:id="443" w:author="만든 이"/>
          <w:noProof/>
          <w:kern w:val="2"/>
          <w:sz w:val="20"/>
          <w:lang w:val="en-US" w:eastAsia="ko-KR"/>
          <w14:ligatures w14:val="standardContextual"/>
        </w:rPr>
      </w:pPr>
      <w:ins w:id="444" w:author="만든 이">
        <w:del w:id="445" w:author="만든 이">
          <w:r w:rsidDel="005D0130">
            <w:rPr>
              <w:noProof/>
            </w:rPr>
            <w:delText>A.X.5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10</w:delText>
          </w:r>
        </w:del>
      </w:ins>
    </w:p>
    <w:p w14:paraId="2504BFB2" w14:textId="15EF5B61" w:rsidR="002D592C" w:rsidDel="005D0130" w:rsidRDefault="002D592C">
      <w:pPr>
        <w:pStyle w:val="31"/>
        <w:tabs>
          <w:tab w:val="left" w:pos="1134"/>
          <w:tab w:val="right" w:leader="dot" w:pos="10195"/>
        </w:tabs>
        <w:rPr>
          <w:ins w:id="446" w:author="만든 이"/>
          <w:del w:id="447" w:author="만든 이"/>
          <w:noProof/>
          <w:kern w:val="2"/>
          <w:sz w:val="20"/>
          <w:lang w:val="en-US" w:eastAsia="ko-KR"/>
          <w14:ligatures w14:val="standardContextual"/>
        </w:rPr>
      </w:pPr>
      <w:ins w:id="448" w:author="만든 이">
        <w:del w:id="449" w:author="만든 이">
          <w:r w:rsidDel="005D0130">
            <w:rPr>
              <w:noProof/>
            </w:rPr>
            <w:delText>A.X.6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10</w:delText>
          </w:r>
        </w:del>
      </w:ins>
    </w:p>
    <w:p w14:paraId="423AD6EC" w14:textId="3CEBAF95" w:rsidR="002D592C" w:rsidDel="005D0130" w:rsidRDefault="002D592C">
      <w:pPr>
        <w:pStyle w:val="41"/>
        <w:rPr>
          <w:ins w:id="450" w:author="만든 이"/>
          <w:del w:id="451" w:author="만든 이"/>
          <w:b w:val="0"/>
          <w:noProof/>
          <w:color w:val="auto"/>
          <w:kern w:val="2"/>
          <w:sz w:val="20"/>
          <w:lang w:val="en-US" w:eastAsia="ko-KR"/>
          <w14:ligatures w14:val="standardContextual"/>
        </w:rPr>
      </w:pPr>
      <w:ins w:id="452" w:author="만든 이">
        <w:del w:id="453" w:author="만든 이">
          <w:r w:rsidRPr="00E83A95" w:rsidDel="005D0130">
            <w:rPr>
              <w:noProof/>
            </w:rPr>
            <w:delText>ANNEX B</w:delText>
          </w:r>
          <w:r w:rsidDel="005D0130">
            <w:rPr>
              <w:b w:val="0"/>
              <w:noProof/>
              <w:color w:val="auto"/>
              <w:kern w:val="2"/>
              <w:sz w:val="20"/>
              <w:lang w:val="en-US" w:eastAsia="ko-KR"/>
              <w14:ligatures w14:val="standardContextual"/>
            </w:rPr>
            <w:tab/>
          </w:r>
          <w:r w:rsidRPr="00E83A95" w:rsidDel="005D0130">
            <w:rPr>
              <w:iCs/>
              <w:noProof/>
            </w:rPr>
            <w:delText>Use cases and potential requirements on PNT</w:delText>
          </w:r>
          <w:r w:rsidDel="005D0130">
            <w:rPr>
              <w:noProof/>
            </w:rPr>
            <w:tab/>
            <w:delText>11</w:delText>
          </w:r>
        </w:del>
      </w:ins>
    </w:p>
    <w:p w14:paraId="6653EB9B" w14:textId="54C19286" w:rsidR="002D592C" w:rsidDel="005D0130" w:rsidRDefault="002D592C">
      <w:pPr>
        <w:pStyle w:val="20"/>
        <w:rPr>
          <w:ins w:id="454" w:author="만든 이"/>
          <w:del w:id="455" w:author="만든 이"/>
          <w:color w:val="auto"/>
          <w:kern w:val="2"/>
          <w:sz w:val="20"/>
          <w:lang w:val="en-US" w:eastAsia="ko-KR"/>
          <w14:ligatures w14:val="standardContextual"/>
        </w:rPr>
      </w:pPr>
      <w:ins w:id="456" w:author="만든 이">
        <w:del w:id="457" w:author="만든 이">
          <w:r w:rsidDel="005D0130">
            <w:rPr>
              <w:lang w:eastAsia="ko-KR"/>
            </w:rPr>
            <w:delText xml:space="preserve">B.X </w:delText>
          </w:r>
          <w:r w:rsidDel="005D0130">
            <w:delText>Use case on …</w:delText>
          </w:r>
          <w:r w:rsidDel="005D0130">
            <w:tab/>
            <w:delText>11</w:delText>
          </w:r>
        </w:del>
      </w:ins>
    </w:p>
    <w:p w14:paraId="3C828B46" w14:textId="6E7C5422" w:rsidR="002D592C" w:rsidDel="005D0130" w:rsidRDefault="002D592C">
      <w:pPr>
        <w:pStyle w:val="31"/>
        <w:tabs>
          <w:tab w:val="left" w:pos="1134"/>
          <w:tab w:val="right" w:leader="dot" w:pos="10195"/>
        </w:tabs>
        <w:rPr>
          <w:ins w:id="458" w:author="만든 이"/>
          <w:del w:id="459" w:author="만든 이"/>
          <w:noProof/>
          <w:kern w:val="2"/>
          <w:sz w:val="20"/>
          <w:lang w:val="en-US" w:eastAsia="ko-KR"/>
          <w14:ligatures w14:val="standardContextual"/>
        </w:rPr>
      </w:pPr>
      <w:ins w:id="460" w:author="만든 이">
        <w:del w:id="461" w:author="만든 이">
          <w:r w:rsidDel="005D0130">
            <w:rPr>
              <w:noProof/>
            </w:rPr>
            <w:delText xml:space="preserve">B.X.1 </w:delText>
          </w:r>
          <w:r w:rsidDel="005D0130">
            <w:rPr>
              <w:noProof/>
              <w:kern w:val="2"/>
              <w:sz w:val="20"/>
              <w:lang w:val="en-US" w:eastAsia="ko-KR"/>
              <w14:ligatures w14:val="standardContextual"/>
            </w:rPr>
            <w:tab/>
          </w:r>
          <w:r w:rsidDel="005D0130">
            <w:rPr>
              <w:noProof/>
            </w:rPr>
            <w:delText>Description</w:delText>
          </w:r>
          <w:r w:rsidDel="005D0130">
            <w:rPr>
              <w:noProof/>
            </w:rPr>
            <w:tab/>
            <w:delText>11</w:delText>
          </w:r>
        </w:del>
      </w:ins>
    </w:p>
    <w:p w14:paraId="7725E0D5" w14:textId="31693C26" w:rsidR="002D592C" w:rsidDel="005D0130" w:rsidRDefault="002D592C">
      <w:pPr>
        <w:pStyle w:val="31"/>
        <w:tabs>
          <w:tab w:val="left" w:pos="1134"/>
          <w:tab w:val="right" w:leader="dot" w:pos="10195"/>
        </w:tabs>
        <w:rPr>
          <w:ins w:id="462" w:author="만든 이"/>
          <w:del w:id="463" w:author="만든 이"/>
          <w:noProof/>
          <w:kern w:val="2"/>
          <w:sz w:val="20"/>
          <w:lang w:val="en-US" w:eastAsia="ko-KR"/>
          <w14:ligatures w14:val="standardContextual"/>
        </w:rPr>
      </w:pPr>
      <w:ins w:id="464" w:author="만든 이">
        <w:del w:id="465" w:author="만든 이">
          <w:r w:rsidDel="005D0130">
            <w:rPr>
              <w:noProof/>
            </w:rPr>
            <w:delText>B.X.2</w:delText>
          </w:r>
          <w:r w:rsidDel="005D0130">
            <w:rPr>
              <w:noProof/>
              <w:kern w:val="2"/>
              <w:sz w:val="20"/>
              <w:lang w:val="en-US" w:eastAsia="ko-KR"/>
              <w14:ligatures w14:val="standardContextual"/>
            </w:rPr>
            <w:tab/>
          </w:r>
          <w:r w:rsidDel="005D0130">
            <w:rPr>
              <w:noProof/>
            </w:rPr>
            <w:delText>Pre-conditions</w:delText>
          </w:r>
          <w:r w:rsidDel="005D0130">
            <w:rPr>
              <w:noProof/>
            </w:rPr>
            <w:tab/>
            <w:delText>11</w:delText>
          </w:r>
        </w:del>
      </w:ins>
    </w:p>
    <w:p w14:paraId="032F3482" w14:textId="4D5B8419" w:rsidR="002D592C" w:rsidDel="005D0130" w:rsidRDefault="002D592C">
      <w:pPr>
        <w:pStyle w:val="31"/>
        <w:tabs>
          <w:tab w:val="left" w:pos="1134"/>
          <w:tab w:val="right" w:leader="dot" w:pos="10195"/>
        </w:tabs>
        <w:rPr>
          <w:ins w:id="466" w:author="만든 이"/>
          <w:del w:id="467" w:author="만든 이"/>
          <w:noProof/>
          <w:kern w:val="2"/>
          <w:sz w:val="20"/>
          <w:lang w:val="en-US" w:eastAsia="ko-KR"/>
          <w14:ligatures w14:val="standardContextual"/>
        </w:rPr>
      </w:pPr>
      <w:ins w:id="468" w:author="만든 이">
        <w:del w:id="469" w:author="만든 이">
          <w:r w:rsidDel="005D0130">
            <w:rPr>
              <w:noProof/>
            </w:rPr>
            <w:delText>B.X.3</w:delText>
          </w:r>
          <w:r w:rsidDel="005D0130">
            <w:rPr>
              <w:noProof/>
              <w:kern w:val="2"/>
              <w:sz w:val="20"/>
              <w:lang w:val="en-US" w:eastAsia="ko-KR"/>
              <w14:ligatures w14:val="standardContextual"/>
            </w:rPr>
            <w:tab/>
          </w:r>
          <w:r w:rsidDel="005D0130">
            <w:rPr>
              <w:noProof/>
            </w:rPr>
            <w:delText>Service Flows</w:delText>
          </w:r>
          <w:r w:rsidDel="005D0130">
            <w:rPr>
              <w:noProof/>
            </w:rPr>
            <w:tab/>
            <w:delText>11</w:delText>
          </w:r>
        </w:del>
      </w:ins>
    </w:p>
    <w:p w14:paraId="44FE0CB5" w14:textId="57A74107" w:rsidR="002D592C" w:rsidDel="005D0130" w:rsidRDefault="002D592C">
      <w:pPr>
        <w:pStyle w:val="31"/>
        <w:tabs>
          <w:tab w:val="left" w:pos="1134"/>
          <w:tab w:val="right" w:leader="dot" w:pos="10195"/>
        </w:tabs>
        <w:rPr>
          <w:ins w:id="470" w:author="만든 이"/>
          <w:del w:id="471" w:author="만든 이"/>
          <w:noProof/>
          <w:kern w:val="2"/>
          <w:sz w:val="20"/>
          <w:lang w:val="en-US" w:eastAsia="ko-KR"/>
          <w14:ligatures w14:val="standardContextual"/>
        </w:rPr>
      </w:pPr>
      <w:ins w:id="472" w:author="만든 이">
        <w:del w:id="473" w:author="만든 이">
          <w:r w:rsidDel="005D0130">
            <w:rPr>
              <w:noProof/>
            </w:rPr>
            <w:delText>B.X.4</w:delText>
          </w:r>
          <w:r w:rsidDel="005D0130">
            <w:rPr>
              <w:noProof/>
              <w:kern w:val="2"/>
              <w:sz w:val="20"/>
              <w:lang w:val="en-US" w:eastAsia="ko-KR"/>
              <w14:ligatures w14:val="standardContextual"/>
            </w:rPr>
            <w:tab/>
          </w:r>
          <w:r w:rsidDel="005D0130">
            <w:rPr>
              <w:noProof/>
            </w:rPr>
            <w:delText>Post-conditions</w:delText>
          </w:r>
          <w:r w:rsidDel="005D0130">
            <w:rPr>
              <w:noProof/>
            </w:rPr>
            <w:tab/>
            <w:delText>11</w:delText>
          </w:r>
        </w:del>
      </w:ins>
    </w:p>
    <w:p w14:paraId="613A5F69" w14:textId="5891F512" w:rsidR="002D592C" w:rsidDel="005D0130" w:rsidRDefault="002D592C">
      <w:pPr>
        <w:pStyle w:val="31"/>
        <w:tabs>
          <w:tab w:val="left" w:pos="1134"/>
          <w:tab w:val="right" w:leader="dot" w:pos="10195"/>
        </w:tabs>
        <w:rPr>
          <w:ins w:id="474" w:author="만든 이"/>
          <w:del w:id="475" w:author="만든 이"/>
          <w:noProof/>
          <w:kern w:val="2"/>
          <w:sz w:val="20"/>
          <w:lang w:val="en-US" w:eastAsia="ko-KR"/>
          <w14:ligatures w14:val="standardContextual"/>
        </w:rPr>
      </w:pPr>
      <w:ins w:id="476" w:author="만든 이">
        <w:del w:id="477" w:author="만든 이">
          <w:r w:rsidDel="005D0130">
            <w:rPr>
              <w:noProof/>
            </w:rPr>
            <w:delText>B.X.5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11</w:delText>
          </w:r>
        </w:del>
      </w:ins>
    </w:p>
    <w:p w14:paraId="176B1FF4" w14:textId="07B5ABA8" w:rsidR="002D592C" w:rsidDel="005D0130" w:rsidRDefault="002D592C">
      <w:pPr>
        <w:pStyle w:val="31"/>
        <w:tabs>
          <w:tab w:val="left" w:pos="1134"/>
          <w:tab w:val="right" w:leader="dot" w:pos="10195"/>
        </w:tabs>
        <w:rPr>
          <w:ins w:id="478" w:author="만든 이"/>
          <w:del w:id="479" w:author="만든 이"/>
          <w:noProof/>
          <w:kern w:val="2"/>
          <w:sz w:val="20"/>
          <w:lang w:val="en-US" w:eastAsia="ko-KR"/>
          <w14:ligatures w14:val="standardContextual"/>
        </w:rPr>
      </w:pPr>
      <w:ins w:id="480" w:author="만든 이">
        <w:del w:id="481" w:author="만든 이">
          <w:r w:rsidDel="005D0130">
            <w:rPr>
              <w:noProof/>
            </w:rPr>
            <w:delText>B.X.6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11</w:delText>
          </w:r>
        </w:del>
      </w:ins>
    </w:p>
    <w:p w14:paraId="03B5A132" w14:textId="61B58C2C" w:rsidR="002D592C" w:rsidDel="005D0130" w:rsidRDefault="002D592C">
      <w:pPr>
        <w:pStyle w:val="41"/>
        <w:rPr>
          <w:ins w:id="482" w:author="만든 이"/>
          <w:del w:id="483" w:author="만든 이"/>
          <w:b w:val="0"/>
          <w:noProof/>
          <w:color w:val="auto"/>
          <w:kern w:val="2"/>
          <w:sz w:val="20"/>
          <w:lang w:val="en-US" w:eastAsia="ko-KR"/>
          <w14:ligatures w14:val="standardContextual"/>
        </w:rPr>
      </w:pPr>
      <w:ins w:id="484" w:author="만든 이">
        <w:del w:id="485" w:author="만든 이">
          <w:r w:rsidRPr="00E83A95" w:rsidDel="005D0130">
            <w:rPr>
              <w:noProof/>
            </w:rPr>
            <w:delText>ANNEX C</w:delText>
          </w:r>
          <w:r w:rsidDel="005D0130">
            <w:rPr>
              <w:b w:val="0"/>
              <w:noProof/>
              <w:color w:val="auto"/>
              <w:kern w:val="2"/>
              <w:sz w:val="20"/>
              <w:lang w:val="en-US" w:eastAsia="ko-KR"/>
              <w14:ligatures w14:val="standardContextual"/>
            </w:rPr>
            <w:tab/>
          </w:r>
          <w:r w:rsidRPr="00E83A95" w:rsidDel="005D0130">
            <w:rPr>
              <w:iCs/>
              <w:noProof/>
            </w:rPr>
            <w:delText>Use cases and potential requirements on VTS</w:delText>
          </w:r>
          <w:r w:rsidDel="005D0130">
            <w:rPr>
              <w:noProof/>
            </w:rPr>
            <w:tab/>
            <w:delText>12</w:delText>
          </w:r>
        </w:del>
      </w:ins>
    </w:p>
    <w:p w14:paraId="69F5AE90" w14:textId="17B16F33" w:rsidR="002D592C" w:rsidDel="005D0130" w:rsidRDefault="002D592C">
      <w:pPr>
        <w:pStyle w:val="20"/>
        <w:rPr>
          <w:ins w:id="486" w:author="만든 이"/>
          <w:del w:id="487" w:author="만든 이"/>
          <w:color w:val="auto"/>
          <w:kern w:val="2"/>
          <w:sz w:val="20"/>
          <w:lang w:val="en-US" w:eastAsia="ko-KR"/>
          <w14:ligatures w14:val="standardContextual"/>
        </w:rPr>
      </w:pPr>
      <w:ins w:id="488" w:author="만든 이">
        <w:del w:id="489" w:author="만든 이">
          <w:r w:rsidDel="005D0130">
            <w:rPr>
              <w:lang w:eastAsia="ko-KR"/>
            </w:rPr>
            <w:delText xml:space="preserve">C.X </w:delText>
          </w:r>
          <w:r w:rsidDel="005D0130">
            <w:delText>Use case on …</w:delText>
          </w:r>
          <w:r w:rsidDel="005D0130">
            <w:tab/>
            <w:delText>12</w:delText>
          </w:r>
        </w:del>
      </w:ins>
    </w:p>
    <w:p w14:paraId="1136BB62" w14:textId="414FA224" w:rsidR="002D592C" w:rsidDel="005D0130" w:rsidRDefault="002D592C">
      <w:pPr>
        <w:pStyle w:val="31"/>
        <w:tabs>
          <w:tab w:val="left" w:pos="1134"/>
          <w:tab w:val="right" w:leader="dot" w:pos="10195"/>
        </w:tabs>
        <w:rPr>
          <w:ins w:id="490" w:author="만든 이"/>
          <w:del w:id="491" w:author="만든 이"/>
          <w:noProof/>
          <w:kern w:val="2"/>
          <w:sz w:val="20"/>
          <w:lang w:val="en-US" w:eastAsia="ko-KR"/>
          <w14:ligatures w14:val="standardContextual"/>
        </w:rPr>
      </w:pPr>
      <w:ins w:id="492" w:author="만든 이">
        <w:del w:id="493" w:author="만든 이">
          <w:r w:rsidDel="005D0130">
            <w:rPr>
              <w:noProof/>
            </w:rPr>
            <w:delText xml:space="preserve">C.X.1 </w:delText>
          </w:r>
          <w:r w:rsidDel="005D0130">
            <w:rPr>
              <w:noProof/>
              <w:kern w:val="2"/>
              <w:sz w:val="20"/>
              <w:lang w:val="en-US" w:eastAsia="ko-KR"/>
              <w14:ligatures w14:val="standardContextual"/>
            </w:rPr>
            <w:tab/>
          </w:r>
          <w:r w:rsidDel="005D0130">
            <w:rPr>
              <w:noProof/>
            </w:rPr>
            <w:delText>Description</w:delText>
          </w:r>
          <w:r w:rsidDel="005D0130">
            <w:rPr>
              <w:noProof/>
            </w:rPr>
            <w:tab/>
            <w:delText>12</w:delText>
          </w:r>
        </w:del>
      </w:ins>
    </w:p>
    <w:p w14:paraId="7BBF55BF" w14:textId="33A0A577" w:rsidR="002D592C" w:rsidDel="005D0130" w:rsidRDefault="002D592C">
      <w:pPr>
        <w:pStyle w:val="31"/>
        <w:tabs>
          <w:tab w:val="left" w:pos="1134"/>
          <w:tab w:val="right" w:leader="dot" w:pos="10195"/>
        </w:tabs>
        <w:rPr>
          <w:ins w:id="494" w:author="만든 이"/>
          <w:del w:id="495" w:author="만든 이"/>
          <w:noProof/>
          <w:kern w:val="2"/>
          <w:sz w:val="20"/>
          <w:lang w:val="en-US" w:eastAsia="ko-KR"/>
          <w14:ligatures w14:val="standardContextual"/>
        </w:rPr>
      </w:pPr>
      <w:ins w:id="496" w:author="만든 이">
        <w:del w:id="497" w:author="만든 이">
          <w:r w:rsidDel="005D0130">
            <w:rPr>
              <w:noProof/>
            </w:rPr>
            <w:delText>C.X.2</w:delText>
          </w:r>
          <w:r w:rsidDel="005D0130">
            <w:rPr>
              <w:noProof/>
              <w:kern w:val="2"/>
              <w:sz w:val="20"/>
              <w:lang w:val="en-US" w:eastAsia="ko-KR"/>
              <w14:ligatures w14:val="standardContextual"/>
            </w:rPr>
            <w:tab/>
          </w:r>
          <w:r w:rsidDel="005D0130">
            <w:rPr>
              <w:noProof/>
            </w:rPr>
            <w:delText>Pre-conditions</w:delText>
          </w:r>
          <w:r w:rsidDel="005D0130">
            <w:rPr>
              <w:noProof/>
            </w:rPr>
            <w:tab/>
            <w:delText>12</w:delText>
          </w:r>
        </w:del>
      </w:ins>
    </w:p>
    <w:p w14:paraId="76497499" w14:textId="0E94C3E4" w:rsidR="002D592C" w:rsidDel="005D0130" w:rsidRDefault="002D592C">
      <w:pPr>
        <w:pStyle w:val="31"/>
        <w:tabs>
          <w:tab w:val="left" w:pos="1134"/>
          <w:tab w:val="right" w:leader="dot" w:pos="10195"/>
        </w:tabs>
        <w:rPr>
          <w:ins w:id="498" w:author="만든 이"/>
          <w:del w:id="499" w:author="만든 이"/>
          <w:noProof/>
          <w:kern w:val="2"/>
          <w:sz w:val="20"/>
          <w:lang w:val="en-US" w:eastAsia="ko-KR"/>
          <w14:ligatures w14:val="standardContextual"/>
        </w:rPr>
      </w:pPr>
      <w:ins w:id="500" w:author="만든 이">
        <w:del w:id="501" w:author="만든 이">
          <w:r w:rsidDel="005D0130">
            <w:rPr>
              <w:noProof/>
            </w:rPr>
            <w:delText>C.X.3</w:delText>
          </w:r>
          <w:r w:rsidDel="005D0130">
            <w:rPr>
              <w:noProof/>
              <w:kern w:val="2"/>
              <w:sz w:val="20"/>
              <w:lang w:val="en-US" w:eastAsia="ko-KR"/>
              <w14:ligatures w14:val="standardContextual"/>
            </w:rPr>
            <w:tab/>
          </w:r>
          <w:r w:rsidDel="005D0130">
            <w:rPr>
              <w:noProof/>
            </w:rPr>
            <w:delText>Service Flows</w:delText>
          </w:r>
          <w:r w:rsidDel="005D0130">
            <w:rPr>
              <w:noProof/>
            </w:rPr>
            <w:tab/>
            <w:delText>12</w:delText>
          </w:r>
        </w:del>
      </w:ins>
    </w:p>
    <w:p w14:paraId="7B0B074B" w14:textId="65C1EB3A" w:rsidR="002D592C" w:rsidDel="005D0130" w:rsidRDefault="002D592C">
      <w:pPr>
        <w:pStyle w:val="31"/>
        <w:tabs>
          <w:tab w:val="left" w:pos="1134"/>
          <w:tab w:val="right" w:leader="dot" w:pos="10195"/>
        </w:tabs>
        <w:rPr>
          <w:ins w:id="502" w:author="만든 이"/>
          <w:del w:id="503" w:author="만든 이"/>
          <w:noProof/>
          <w:kern w:val="2"/>
          <w:sz w:val="20"/>
          <w:lang w:val="en-US" w:eastAsia="ko-KR"/>
          <w14:ligatures w14:val="standardContextual"/>
        </w:rPr>
      </w:pPr>
      <w:ins w:id="504" w:author="만든 이">
        <w:del w:id="505" w:author="만든 이">
          <w:r w:rsidDel="005D0130">
            <w:rPr>
              <w:noProof/>
            </w:rPr>
            <w:delText>C.X.4</w:delText>
          </w:r>
          <w:r w:rsidDel="005D0130">
            <w:rPr>
              <w:noProof/>
              <w:kern w:val="2"/>
              <w:sz w:val="20"/>
              <w:lang w:val="en-US" w:eastAsia="ko-KR"/>
              <w14:ligatures w14:val="standardContextual"/>
            </w:rPr>
            <w:tab/>
          </w:r>
          <w:r w:rsidDel="005D0130">
            <w:rPr>
              <w:noProof/>
            </w:rPr>
            <w:delText>Post-conditions</w:delText>
          </w:r>
          <w:r w:rsidDel="005D0130">
            <w:rPr>
              <w:noProof/>
            </w:rPr>
            <w:tab/>
            <w:delText>12</w:delText>
          </w:r>
        </w:del>
      </w:ins>
    </w:p>
    <w:p w14:paraId="7123AFDF" w14:textId="6A4EB182" w:rsidR="002D592C" w:rsidDel="005D0130" w:rsidRDefault="002D592C">
      <w:pPr>
        <w:pStyle w:val="31"/>
        <w:tabs>
          <w:tab w:val="left" w:pos="1134"/>
          <w:tab w:val="right" w:leader="dot" w:pos="10195"/>
        </w:tabs>
        <w:rPr>
          <w:ins w:id="506" w:author="만든 이"/>
          <w:del w:id="507" w:author="만든 이"/>
          <w:noProof/>
          <w:kern w:val="2"/>
          <w:sz w:val="20"/>
          <w:lang w:val="en-US" w:eastAsia="ko-KR"/>
          <w14:ligatures w14:val="standardContextual"/>
        </w:rPr>
      </w:pPr>
      <w:ins w:id="508" w:author="만든 이">
        <w:del w:id="509" w:author="만든 이">
          <w:r w:rsidDel="005D0130">
            <w:rPr>
              <w:noProof/>
            </w:rPr>
            <w:delText>C.X.5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12</w:delText>
          </w:r>
        </w:del>
      </w:ins>
    </w:p>
    <w:p w14:paraId="011EDFF2" w14:textId="1064F381" w:rsidR="002D592C" w:rsidDel="005D0130" w:rsidRDefault="002D592C">
      <w:pPr>
        <w:pStyle w:val="31"/>
        <w:tabs>
          <w:tab w:val="left" w:pos="1134"/>
          <w:tab w:val="right" w:leader="dot" w:pos="10195"/>
        </w:tabs>
        <w:rPr>
          <w:ins w:id="510" w:author="만든 이"/>
          <w:del w:id="511" w:author="만든 이"/>
          <w:noProof/>
          <w:kern w:val="2"/>
          <w:sz w:val="20"/>
          <w:lang w:val="en-US" w:eastAsia="ko-KR"/>
          <w14:ligatures w14:val="standardContextual"/>
        </w:rPr>
      </w:pPr>
      <w:ins w:id="512" w:author="만든 이">
        <w:del w:id="513" w:author="만든 이">
          <w:r w:rsidDel="005D0130">
            <w:rPr>
              <w:noProof/>
            </w:rPr>
            <w:delText>C.X.6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12</w:delText>
          </w:r>
        </w:del>
      </w:ins>
    </w:p>
    <w:p w14:paraId="188209FA" w14:textId="7BA9D7AA" w:rsidR="002D592C" w:rsidDel="005D0130" w:rsidRDefault="002D592C">
      <w:pPr>
        <w:pStyle w:val="41"/>
        <w:rPr>
          <w:ins w:id="514" w:author="만든 이"/>
          <w:del w:id="515" w:author="만든 이"/>
          <w:b w:val="0"/>
          <w:noProof/>
          <w:color w:val="auto"/>
          <w:kern w:val="2"/>
          <w:sz w:val="20"/>
          <w:lang w:val="en-US" w:eastAsia="ko-KR"/>
          <w14:ligatures w14:val="standardContextual"/>
        </w:rPr>
      </w:pPr>
      <w:ins w:id="516" w:author="만든 이">
        <w:del w:id="517" w:author="만든 이">
          <w:r w:rsidRPr="00E83A95" w:rsidDel="005D0130">
            <w:rPr>
              <w:noProof/>
            </w:rPr>
            <w:delText>ANNEX D</w:delText>
          </w:r>
          <w:r w:rsidDel="005D0130">
            <w:rPr>
              <w:b w:val="0"/>
              <w:noProof/>
              <w:color w:val="auto"/>
              <w:kern w:val="2"/>
              <w:sz w:val="20"/>
              <w:lang w:val="en-US" w:eastAsia="ko-KR"/>
              <w14:ligatures w14:val="standardContextual"/>
            </w:rPr>
            <w:tab/>
          </w:r>
          <w:r w:rsidRPr="00E83A95" w:rsidDel="005D0130">
            <w:rPr>
              <w:iCs/>
              <w:noProof/>
            </w:rPr>
            <w:delText>Use cases and potential requirements on DIGITAL MARITIME SERVICES</w:delText>
          </w:r>
          <w:r w:rsidDel="005D0130">
            <w:rPr>
              <w:noProof/>
            </w:rPr>
            <w:tab/>
            <w:delText>13</w:delText>
          </w:r>
        </w:del>
      </w:ins>
    </w:p>
    <w:p w14:paraId="4FC5851A" w14:textId="430C719C" w:rsidR="002D592C" w:rsidDel="005D0130" w:rsidRDefault="002D592C">
      <w:pPr>
        <w:pStyle w:val="20"/>
        <w:rPr>
          <w:ins w:id="518" w:author="만든 이"/>
          <w:del w:id="519" w:author="만든 이"/>
          <w:color w:val="auto"/>
          <w:kern w:val="2"/>
          <w:sz w:val="20"/>
          <w:lang w:val="en-US" w:eastAsia="ko-KR"/>
          <w14:ligatures w14:val="standardContextual"/>
        </w:rPr>
      </w:pPr>
      <w:ins w:id="520" w:author="만든 이">
        <w:del w:id="521" w:author="만든 이">
          <w:r w:rsidDel="005D0130">
            <w:rPr>
              <w:lang w:eastAsia="ko-KR"/>
            </w:rPr>
            <w:delText xml:space="preserve">D.X </w:delText>
          </w:r>
          <w:r w:rsidDel="005D0130">
            <w:delText>Use case on …</w:delText>
          </w:r>
          <w:r w:rsidDel="005D0130">
            <w:tab/>
            <w:delText>13</w:delText>
          </w:r>
        </w:del>
      </w:ins>
    </w:p>
    <w:p w14:paraId="67900E26" w14:textId="257C4201" w:rsidR="002D592C" w:rsidDel="005D0130" w:rsidRDefault="002D592C">
      <w:pPr>
        <w:pStyle w:val="31"/>
        <w:tabs>
          <w:tab w:val="left" w:pos="1134"/>
          <w:tab w:val="right" w:leader="dot" w:pos="10195"/>
        </w:tabs>
        <w:rPr>
          <w:ins w:id="522" w:author="만든 이"/>
          <w:del w:id="523" w:author="만든 이"/>
          <w:noProof/>
          <w:kern w:val="2"/>
          <w:sz w:val="20"/>
          <w:lang w:val="en-US" w:eastAsia="ko-KR"/>
          <w14:ligatures w14:val="standardContextual"/>
        </w:rPr>
      </w:pPr>
      <w:ins w:id="524" w:author="만든 이">
        <w:del w:id="525" w:author="만든 이">
          <w:r w:rsidDel="005D0130">
            <w:rPr>
              <w:noProof/>
            </w:rPr>
            <w:delText xml:space="preserve">D.X.1 </w:delText>
          </w:r>
          <w:r w:rsidDel="005D0130">
            <w:rPr>
              <w:noProof/>
              <w:kern w:val="2"/>
              <w:sz w:val="20"/>
              <w:lang w:val="en-US" w:eastAsia="ko-KR"/>
              <w14:ligatures w14:val="standardContextual"/>
            </w:rPr>
            <w:tab/>
          </w:r>
          <w:r w:rsidDel="005D0130">
            <w:rPr>
              <w:noProof/>
            </w:rPr>
            <w:delText>Description</w:delText>
          </w:r>
          <w:r w:rsidDel="005D0130">
            <w:rPr>
              <w:noProof/>
            </w:rPr>
            <w:tab/>
            <w:delText>13</w:delText>
          </w:r>
        </w:del>
      </w:ins>
    </w:p>
    <w:p w14:paraId="1C7BA5EB" w14:textId="407CEF05" w:rsidR="002D592C" w:rsidDel="005D0130" w:rsidRDefault="002D592C">
      <w:pPr>
        <w:pStyle w:val="31"/>
        <w:tabs>
          <w:tab w:val="left" w:pos="1134"/>
          <w:tab w:val="right" w:leader="dot" w:pos="10195"/>
        </w:tabs>
        <w:rPr>
          <w:ins w:id="526" w:author="만든 이"/>
          <w:del w:id="527" w:author="만든 이"/>
          <w:noProof/>
          <w:kern w:val="2"/>
          <w:sz w:val="20"/>
          <w:lang w:val="en-US" w:eastAsia="ko-KR"/>
          <w14:ligatures w14:val="standardContextual"/>
        </w:rPr>
      </w:pPr>
      <w:ins w:id="528" w:author="만든 이">
        <w:del w:id="529" w:author="만든 이">
          <w:r w:rsidDel="005D0130">
            <w:rPr>
              <w:noProof/>
            </w:rPr>
            <w:delText>D.X.2</w:delText>
          </w:r>
          <w:r w:rsidDel="005D0130">
            <w:rPr>
              <w:noProof/>
              <w:kern w:val="2"/>
              <w:sz w:val="20"/>
              <w:lang w:val="en-US" w:eastAsia="ko-KR"/>
              <w14:ligatures w14:val="standardContextual"/>
            </w:rPr>
            <w:tab/>
          </w:r>
          <w:r w:rsidDel="005D0130">
            <w:rPr>
              <w:noProof/>
            </w:rPr>
            <w:delText>Pre-conditions</w:delText>
          </w:r>
          <w:r w:rsidDel="005D0130">
            <w:rPr>
              <w:noProof/>
            </w:rPr>
            <w:tab/>
            <w:delText>13</w:delText>
          </w:r>
        </w:del>
      </w:ins>
    </w:p>
    <w:p w14:paraId="4E98E13E" w14:textId="555FB14A" w:rsidR="002D592C" w:rsidDel="005D0130" w:rsidRDefault="002D592C">
      <w:pPr>
        <w:pStyle w:val="31"/>
        <w:tabs>
          <w:tab w:val="left" w:pos="1134"/>
          <w:tab w:val="right" w:leader="dot" w:pos="10195"/>
        </w:tabs>
        <w:rPr>
          <w:ins w:id="530" w:author="만든 이"/>
          <w:del w:id="531" w:author="만든 이"/>
          <w:noProof/>
          <w:kern w:val="2"/>
          <w:sz w:val="20"/>
          <w:lang w:val="en-US" w:eastAsia="ko-KR"/>
          <w14:ligatures w14:val="standardContextual"/>
        </w:rPr>
      </w:pPr>
      <w:ins w:id="532" w:author="만든 이">
        <w:del w:id="533" w:author="만든 이">
          <w:r w:rsidDel="005D0130">
            <w:rPr>
              <w:noProof/>
            </w:rPr>
            <w:delText>D.X.3</w:delText>
          </w:r>
          <w:r w:rsidDel="005D0130">
            <w:rPr>
              <w:noProof/>
              <w:kern w:val="2"/>
              <w:sz w:val="20"/>
              <w:lang w:val="en-US" w:eastAsia="ko-KR"/>
              <w14:ligatures w14:val="standardContextual"/>
            </w:rPr>
            <w:tab/>
          </w:r>
          <w:r w:rsidDel="005D0130">
            <w:rPr>
              <w:noProof/>
            </w:rPr>
            <w:delText>Service Flows</w:delText>
          </w:r>
          <w:r w:rsidDel="005D0130">
            <w:rPr>
              <w:noProof/>
            </w:rPr>
            <w:tab/>
            <w:delText>13</w:delText>
          </w:r>
        </w:del>
      </w:ins>
    </w:p>
    <w:p w14:paraId="5A05DC31" w14:textId="12351153" w:rsidR="002D592C" w:rsidDel="005D0130" w:rsidRDefault="002D592C">
      <w:pPr>
        <w:pStyle w:val="31"/>
        <w:tabs>
          <w:tab w:val="left" w:pos="1134"/>
          <w:tab w:val="right" w:leader="dot" w:pos="10195"/>
        </w:tabs>
        <w:rPr>
          <w:ins w:id="534" w:author="만든 이"/>
          <w:del w:id="535" w:author="만든 이"/>
          <w:noProof/>
          <w:kern w:val="2"/>
          <w:sz w:val="20"/>
          <w:lang w:val="en-US" w:eastAsia="ko-KR"/>
          <w14:ligatures w14:val="standardContextual"/>
        </w:rPr>
      </w:pPr>
      <w:ins w:id="536" w:author="만든 이">
        <w:del w:id="537" w:author="만든 이">
          <w:r w:rsidDel="005D0130">
            <w:rPr>
              <w:noProof/>
            </w:rPr>
            <w:delText>D.X.4</w:delText>
          </w:r>
          <w:r w:rsidDel="005D0130">
            <w:rPr>
              <w:noProof/>
              <w:kern w:val="2"/>
              <w:sz w:val="20"/>
              <w:lang w:val="en-US" w:eastAsia="ko-KR"/>
              <w14:ligatures w14:val="standardContextual"/>
            </w:rPr>
            <w:tab/>
          </w:r>
          <w:r w:rsidDel="005D0130">
            <w:rPr>
              <w:noProof/>
            </w:rPr>
            <w:delText>Post-conditions</w:delText>
          </w:r>
          <w:r w:rsidDel="005D0130">
            <w:rPr>
              <w:noProof/>
            </w:rPr>
            <w:tab/>
            <w:delText>13</w:delText>
          </w:r>
        </w:del>
      </w:ins>
    </w:p>
    <w:p w14:paraId="2DDD2762" w14:textId="3412B16F" w:rsidR="002D592C" w:rsidDel="005D0130" w:rsidRDefault="002D592C">
      <w:pPr>
        <w:pStyle w:val="31"/>
        <w:tabs>
          <w:tab w:val="left" w:pos="1134"/>
          <w:tab w:val="right" w:leader="dot" w:pos="10195"/>
        </w:tabs>
        <w:rPr>
          <w:ins w:id="538" w:author="만든 이"/>
          <w:del w:id="539" w:author="만든 이"/>
          <w:noProof/>
          <w:kern w:val="2"/>
          <w:sz w:val="20"/>
          <w:lang w:val="en-US" w:eastAsia="ko-KR"/>
          <w14:ligatures w14:val="standardContextual"/>
        </w:rPr>
      </w:pPr>
      <w:ins w:id="540" w:author="만든 이">
        <w:del w:id="541" w:author="만든 이">
          <w:r w:rsidDel="005D0130">
            <w:rPr>
              <w:noProof/>
            </w:rPr>
            <w:delText>D.X.5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13</w:delText>
          </w:r>
        </w:del>
      </w:ins>
    </w:p>
    <w:p w14:paraId="183C9D71" w14:textId="22990038" w:rsidR="002D592C" w:rsidDel="005D0130" w:rsidRDefault="002D592C">
      <w:pPr>
        <w:pStyle w:val="31"/>
        <w:tabs>
          <w:tab w:val="left" w:pos="1134"/>
          <w:tab w:val="right" w:leader="dot" w:pos="10195"/>
        </w:tabs>
        <w:rPr>
          <w:ins w:id="542" w:author="만든 이"/>
          <w:del w:id="543" w:author="만든 이"/>
          <w:noProof/>
          <w:kern w:val="2"/>
          <w:sz w:val="20"/>
          <w:lang w:val="en-US" w:eastAsia="ko-KR"/>
          <w14:ligatures w14:val="standardContextual"/>
        </w:rPr>
      </w:pPr>
      <w:ins w:id="544" w:author="만든 이">
        <w:del w:id="545" w:author="만든 이">
          <w:r w:rsidDel="005D0130">
            <w:rPr>
              <w:noProof/>
            </w:rPr>
            <w:delText>D.X.6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13</w:delText>
          </w:r>
        </w:del>
      </w:ins>
    </w:p>
    <w:p w14:paraId="41836EE5" w14:textId="6870AC6C" w:rsidR="004E5052" w:rsidDel="005D0130" w:rsidRDefault="004E5052">
      <w:pPr>
        <w:pStyle w:val="10"/>
        <w:rPr>
          <w:ins w:id="546" w:author="만든 이"/>
          <w:del w:id="547" w:author="만든 이"/>
          <w:b w:val="0"/>
          <w:color w:val="auto"/>
          <w:kern w:val="2"/>
          <w:sz w:val="20"/>
          <w:lang w:val="en-US" w:eastAsia="ko-KR"/>
          <w14:ligatures w14:val="standardContextual"/>
        </w:rPr>
      </w:pPr>
      <w:ins w:id="548" w:author="만든 이">
        <w:del w:id="549" w:author="만든 이">
          <w:r w:rsidDel="005D0130">
            <w:delText>1</w:delText>
          </w:r>
          <w:r w:rsidDel="005D0130">
            <w:rPr>
              <w:b w:val="0"/>
              <w:color w:val="auto"/>
              <w:kern w:val="2"/>
              <w:sz w:val="20"/>
              <w:lang w:val="en-US" w:eastAsia="ko-KR"/>
              <w14:ligatures w14:val="standardContextual"/>
            </w:rPr>
            <w:tab/>
          </w:r>
          <w:r w:rsidDel="005D0130">
            <w:delText>Introduction</w:delText>
          </w:r>
          <w:r w:rsidDel="005D0130">
            <w:tab/>
            <w:delText>5</w:delText>
          </w:r>
        </w:del>
      </w:ins>
    </w:p>
    <w:p w14:paraId="6A421B55" w14:textId="0A8EF863" w:rsidR="004E5052" w:rsidDel="005D0130" w:rsidRDefault="004E5052">
      <w:pPr>
        <w:pStyle w:val="20"/>
        <w:rPr>
          <w:ins w:id="550" w:author="만든 이"/>
          <w:del w:id="551" w:author="만든 이"/>
          <w:color w:val="auto"/>
          <w:kern w:val="2"/>
          <w:sz w:val="20"/>
          <w:lang w:val="en-US" w:eastAsia="ko-KR"/>
          <w14:ligatures w14:val="standardContextual"/>
        </w:rPr>
      </w:pPr>
      <w:ins w:id="552" w:author="만든 이">
        <w:del w:id="553" w:author="만든 이">
          <w:r w:rsidDel="005D0130">
            <w:delText>1.1</w:delText>
          </w:r>
          <w:r w:rsidDel="005D0130">
            <w:rPr>
              <w:color w:val="auto"/>
              <w:kern w:val="2"/>
              <w:sz w:val="20"/>
              <w:lang w:val="en-US" w:eastAsia="ko-KR"/>
              <w14:ligatures w14:val="standardContextual"/>
            </w:rPr>
            <w:tab/>
          </w:r>
          <w:r w:rsidDel="005D0130">
            <w:delText>Background</w:delText>
          </w:r>
          <w:r w:rsidDel="005D0130">
            <w:tab/>
            <w:delText>5</w:delText>
          </w:r>
        </w:del>
      </w:ins>
    </w:p>
    <w:p w14:paraId="051F8B69" w14:textId="29B325FA" w:rsidR="004E5052" w:rsidDel="005D0130" w:rsidRDefault="004E5052">
      <w:pPr>
        <w:pStyle w:val="20"/>
        <w:rPr>
          <w:ins w:id="554" w:author="만든 이"/>
          <w:del w:id="555" w:author="만든 이"/>
          <w:color w:val="auto"/>
          <w:kern w:val="2"/>
          <w:sz w:val="20"/>
          <w:lang w:val="en-US" w:eastAsia="ko-KR"/>
          <w14:ligatures w14:val="standardContextual"/>
        </w:rPr>
      </w:pPr>
      <w:ins w:id="556" w:author="만든 이">
        <w:del w:id="557" w:author="만든 이">
          <w:r w:rsidDel="005D0130">
            <w:delText>1.2</w:delText>
          </w:r>
          <w:r w:rsidDel="005D0130">
            <w:rPr>
              <w:color w:val="auto"/>
              <w:kern w:val="2"/>
              <w:sz w:val="20"/>
              <w:lang w:val="en-US" w:eastAsia="ko-KR"/>
              <w14:ligatures w14:val="standardContextual"/>
            </w:rPr>
            <w:tab/>
          </w:r>
          <w:r w:rsidDel="005D0130">
            <w:delText>Scope</w:delText>
          </w:r>
          <w:r w:rsidDel="005D0130">
            <w:tab/>
            <w:delText>5</w:delText>
          </w:r>
        </w:del>
      </w:ins>
    </w:p>
    <w:p w14:paraId="2633F477" w14:textId="448D586F" w:rsidR="004E5052" w:rsidDel="005D0130" w:rsidRDefault="004E5052">
      <w:pPr>
        <w:pStyle w:val="20"/>
        <w:rPr>
          <w:ins w:id="558" w:author="만든 이"/>
          <w:del w:id="559" w:author="만든 이"/>
          <w:color w:val="auto"/>
          <w:kern w:val="2"/>
          <w:sz w:val="20"/>
          <w:lang w:val="en-US" w:eastAsia="ko-KR"/>
          <w14:ligatures w14:val="standardContextual"/>
        </w:rPr>
      </w:pPr>
      <w:ins w:id="560" w:author="만든 이">
        <w:del w:id="561" w:author="만든 이">
          <w:r w:rsidDel="005D0130">
            <w:delText>1.3</w:delText>
          </w:r>
          <w:r w:rsidDel="005D0130">
            <w:rPr>
              <w:color w:val="auto"/>
              <w:kern w:val="2"/>
              <w:sz w:val="20"/>
              <w:lang w:val="en-US" w:eastAsia="ko-KR"/>
              <w14:ligatures w14:val="standardContextual"/>
            </w:rPr>
            <w:tab/>
          </w:r>
          <w:r w:rsidDel="005D0130">
            <w:delText>objectives</w:delText>
          </w:r>
          <w:r w:rsidDel="005D0130">
            <w:tab/>
            <w:delText>6</w:delText>
          </w:r>
        </w:del>
      </w:ins>
    </w:p>
    <w:p w14:paraId="32365159" w14:textId="13A2242B" w:rsidR="004E5052" w:rsidDel="005D0130" w:rsidRDefault="004E5052">
      <w:pPr>
        <w:pStyle w:val="10"/>
        <w:rPr>
          <w:ins w:id="562" w:author="만든 이"/>
          <w:del w:id="563" w:author="만든 이"/>
          <w:b w:val="0"/>
          <w:color w:val="auto"/>
          <w:kern w:val="2"/>
          <w:sz w:val="20"/>
          <w:lang w:val="en-US" w:eastAsia="ko-KR"/>
          <w14:ligatures w14:val="standardContextual"/>
        </w:rPr>
      </w:pPr>
      <w:ins w:id="564" w:author="만든 이">
        <w:del w:id="565" w:author="만든 이">
          <w:r w:rsidDel="005D0130">
            <w:delText>2</w:delText>
          </w:r>
          <w:r w:rsidDel="005D0130">
            <w:rPr>
              <w:b w:val="0"/>
              <w:color w:val="auto"/>
              <w:kern w:val="2"/>
              <w:sz w:val="20"/>
              <w:lang w:val="en-US" w:eastAsia="ko-KR"/>
              <w14:ligatures w14:val="standardContextual"/>
            </w:rPr>
            <w:tab/>
          </w:r>
          <w:r w:rsidDel="005D0130">
            <w:rPr>
              <w:lang w:eastAsia="ko-KR"/>
            </w:rPr>
            <w:delText>use cases of maritime buoyage system (mbs)</w:delText>
          </w:r>
          <w:r w:rsidDel="005D0130">
            <w:tab/>
            <w:delText>6</w:delText>
          </w:r>
        </w:del>
      </w:ins>
    </w:p>
    <w:p w14:paraId="68DB8E2F" w14:textId="357D4B23" w:rsidR="004E5052" w:rsidDel="005D0130" w:rsidRDefault="004E5052">
      <w:pPr>
        <w:pStyle w:val="20"/>
        <w:rPr>
          <w:ins w:id="566" w:author="만든 이"/>
          <w:del w:id="567" w:author="만든 이"/>
          <w:color w:val="auto"/>
          <w:kern w:val="2"/>
          <w:sz w:val="20"/>
          <w:lang w:val="en-US" w:eastAsia="ko-KR"/>
          <w14:ligatures w14:val="standardContextual"/>
        </w:rPr>
      </w:pPr>
      <w:ins w:id="568" w:author="만든 이">
        <w:del w:id="569" w:author="만든 이">
          <w:r w:rsidDel="005D0130">
            <w:delText>2.1</w:delText>
          </w:r>
          <w:r w:rsidDel="005D0130">
            <w:rPr>
              <w:color w:val="auto"/>
              <w:kern w:val="2"/>
              <w:sz w:val="20"/>
              <w:lang w:val="en-US" w:eastAsia="ko-KR"/>
              <w14:ligatures w14:val="standardContextual"/>
            </w:rPr>
            <w:tab/>
          </w:r>
          <w:r w:rsidDel="005D0130">
            <w:delText>use case on …</w:delText>
          </w:r>
          <w:r w:rsidDel="005D0130">
            <w:tab/>
            <w:delText>7</w:delText>
          </w:r>
        </w:del>
      </w:ins>
    </w:p>
    <w:p w14:paraId="49EA8C85" w14:textId="3A676073" w:rsidR="004E5052" w:rsidDel="005D0130" w:rsidRDefault="004E5052">
      <w:pPr>
        <w:pStyle w:val="10"/>
        <w:rPr>
          <w:ins w:id="570" w:author="만든 이"/>
          <w:del w:id="571" w:author="만든 이"/>
          <w:b w:val="0"/>
          <w:color w:val="auto"/>
          <w:kern w:val="2"/>
          <w:sz w:val="20"/>
          <w:lang w:val="en-US" w:eastAsia="ko-KR"/>
          <w14:ligatures w14:val="standardContextual"/>
        </w:rPr>
      </w:pPr>
      <w:ins w:id="572" w:author="만든 이">
        <w:del w:id="573" w:author="만든 이">
          <w:r w:rsidDel="005D0130">
            <w:delText>3</w:delText>
          </w:r>
          <w:r w:rsidDel="005D0130">
            <w:rPr>
              <w:b w:val="0"/>
              <w:color w:val="auto"/>
              <w:kern w:val="2"/>
              <w:sz w:val="20"/>
              <w:lang w:val="en-US" w:eastAsia="ko-KR"/>
              <w14:ligatures w14:val="standardContextual"/>
            </w:rPr>
            <w:tab/>
          </w:r>
          <w:r w:rsidDel="005D0130">
            <w:rPr>
              <w:lang w:eastAsia="ko-KR"/>
            </w:rPr>
            <w:delText>use cases of positioning, navigation and timing (PNT)</w:delText>
          </w:r>
          <w:r w:rsidDel="005D0130">
            <w:tab/>
            <w:delText>7</w:delText>
          </w:r>
        </w:del>
      </w:ins>
    </w:p>
    <w:p w14:paraId="461DB64A" w14:textId="31272845" w:rsidR="004E5052" w:rsidDel="005D0130" w:rsidRDefault="004E5052">
      <w:pPr>
        <w:pStyle w:val="20"/>
        <w:rPr>
          <w:ins w:id="574" w:author="만든 이"/>
          <w:del w:id="575" w:author="만든 이"/>
          <w:color w:val="auto"/>
          <w:kern w:val="2"/>
          <w:sz w:val="20"/>
          <w:lang w:val="en-US" w:eastAsia="ko-KR"/>
          <w14:ligatures w14:val="standardContextual"/>
        </w:rPr>
      </w:pPr>
      <w:ins w:id="576" w:author="만든 이">
        <w:del w:id="577" w:author="만든 이">
          <w:r w:rsidDel="005D0130">
            <w:delText>3.1</w:delText>
          </w:r>
          <w:r w:rsidDel="005D0130">
            <w:rPr>
              <w:color w:val="auto"/>
              <w:kern w:val="2"/>
              <w:sz w:val="20"/>
              <w:lang w:val="en-US" w:eastAsia="ko-KR"/>
              <w14:ligatures w14:val="standardContextual"/>
            </w:rPr>
            <w:tab/>
          </w:r>
          <w:r w:rsidDel="005D0130">
            <w:delText>use case on …</w:delText>
          </w:r>
          <w:r w:rsidDel="005D0130">
            <w:tab/>
            <w:delText>7</w:delText>
          </w:r>
        </w:del>
      </w:ins>
    </w:p>
    <w:p w14:paraId="7CE704E7" w14:textId="01D68B7E" w:rsidR="004E5052" w:rsidDel="005D0130" w:rsidRDefault="004E5052">
      <w:pPr>
        <w:pStyle w:val="10"/>
        <w:rPr>
          <w:ins w:id="578" w:author="만든 이"/>
          <w:del w:id="579" w:author="만든 이"/>
          <w:b w:val="0"/>
          <w:color w:val="auto"/>
          <w:kern w:val="2"/>
          <w:sz w:val="20"/>
          <w:lang w:val="en-US" w:eastAsia="ko-KR"/>
          <w14:ligatures w14:val="standardContextual"/>
        </w:rPr>
      </w:pPr>
      <w:ins w:id="580" w:author="만든 이">
        <w:del w:id="581" w:author="만든 이">
          <w:r w:rsidDel="005D0130">
            <w:delText>4</w:delText>
          </w:r>
          <w:r w:rsidDel="005D0130">
            <w:rPr>
              <w:b w:val="0"/>
              <w:color w:val="auto"/>
              <w:kern w:val="2"/>
              <w:sz w:val="20"/>
              <w:lang w:val="en-US" w:eastAsia="ko-KR"/>
              <w14:ligatures w14:val="standardContextual"/>
            </w:rPr>
            <w:tab/>
          </w:r>
          <w:r w:rsidDel="005D0130">
            <w:rPr>
              <w:lang w:eastAsia="ko-KR"/>
            </w:rPr>
            <w:delText>use cases of vessel traffic services (VTS)</w:delText>
          </w:r>
          <w:r w:rsidDel="005D0130">
            <w:tab/>
            <w:delText>7</w:delText>
          </w:r>
        </w:del>
      </w:ins>
    </w:p>
    <w:p w14:paraId="45B411D2" w14:textId="3CE29F6C" w:rsidR="004E5052" w:rsidDel="005D0130" w:rsidRDefault="004E5052">
      <w:pPr>
        <w:pStyle w:val="20"/>
        <w:rPr>
          <w:ins w:id="582" w:author="만든 이"/>
          <w:del w:id="583" w:author="만든 이"/>
          <w:color w:val="auto"/>
          <w:kern w:val="2"/>
          <w:sz w:val="20"/>
          <w:lang w:val="en-US" w:eastAsia="ko-KR"/>
          <w14:ligatures w14:val="standardContextual"/>
        </w:rPr>
      </w:pPr>
      <w:ins w:id="584" w:author="만든 이">
        <w:del w:id="585" w:author="만든 이">
          <w:r w:rsidDel="005D0130">
            <w:delText>4.1</w:delText>
          </w:r>
          <w:r w:rsidDel="005D0130">
            <w:rPr>
              <w:color w:val="auto"/>
              <w:kern w:val="2"/>
              <w:sz w:val="20"/>
              <w:lang w:val="en-US" w:eastAsia="ko-KR"/>
              <w14:ligatures w14:val="standardContextual"/>
            </w:rPr>
            <w:tab/>
          </w:r>
          <w:r w:rsidDel="005D0130">
            <w:delText>use case on …</w:delText>
          </w:r>
          <w:r w:rsidDel="005D0130">
            <w:tab/>
            <w:delText>7</w:delText>
          </w:r>
        </w:del>
      </w:ins>
    </w:p>
    <w:p w14:paraId="281C8187" w14:textId="0A777B36" w:rsidR="004E5052" w:rsidDel="005D0130" w:rsidRDefault="004E5052">
      <w:pPr>
        <w:pStyle w:val="10"/>
        <w:rPr>
          <w:ins w:id="586" w:author="만든 이"/>
          <w:del w:id="587" w:author="만든 이"/>
          <w:b w:val="0"/>
          <w:color w:val="auto"/>
          <w:kern w:val="2"/>
          <w:sz w:val="20"/>
          <w:lang w:val="en-US" w:eastAsia="ko-KR"/>
          <w14:ligatures w14:val="standardContextual"/>
        </w:rPr>
      </w:pPr>
      <w:ins w:id="588" w:author="만든 이">
        <w:del w:id="589" w:author="만든 이">
          <w:r w:rsidDel="005D0130">
            <w:delText>5</w:delText>
          </w:r>
          <w:r w:rsidDel="005D0130">
            <w:rPr>
              <w:b w:val="0"/>
              <w:color w:val="auto"/>
              <w:kern w:val="2"/>
              <w:sz w:val="20"/>
              <w:lang w:val="en-US" w:eastAsia="ko-KR"/>
              <w14:ligatures w14:val="standardContextual"/>
            </w:rPr>
            <w:tab/>
          </w:r>
          <w:r w:rsidDel="005D0130">
            <w:rPr>
              <w:lang w:eastAsia="ko-KR"/>
            </w:rPr>
            <w:delText>use cases of digital maritime services</w:delText>
          </w:r>
          <w:r w:rsidDel="005D0130">
            <w:tab/>
            <w:delText>7</w:delText>
          </w:r>
        </w:del>
      </w:ins>
    </w:p>
    <w:p w14:paraId="68A1E285" w14:textId="46F6554C" w:rsidR="004E5052" w:rsidDel="005D0130" w:rsidRDefault="004E5052">
      <w:pPr>
        <w:pStyle w:val="20"/>
        <w:rPr>
          <w:ins w:id="590" w:author="만든 이"/>
          <w:del w:id="591" w:author="만든 이"/>
          <w:color w:val="auto"/>
          <w:kern w:val="2"/>
          <w:sz w:val="20"/>
          <w:lang w:val="en-US" w:eastAsia="ko-KR"/>
          <w14:ligatures w14:val="standardContextual"/>
        </w:rPr>
      </w:pPr>
      <w:ins w:id="592" w:author="만든 이">
        <w:del w:id="593" w:author="만든 이">
          <w:r w:rsidDel="005D0130">
            <w:delText>5.1</w:delText>
          </w:r>
          <w:r w:rsidDel="005D0130">
            <w:rPr>
              <w:color w:val="auto"/>
              <w:kern w:val="2"/>
              <w:sz w:val="20"/>
              <w:lang w:val="en-US" w:eastAsia="ko-KR"/>
              <w14:ligatures w14:val="standardContextual"/>
            </w:rPr>
            <w:tab/>
          </w:r>
          <w:r w:rsidDel="005D0130">
            <w:delText>use case on …</w:delText>
          </w:r>
          <w:r w:rsidDel="005D0130">
            <w:tab/>
            <w:delText>7</w:delText>
          </w:r>
        </w:del>
      </w:ins>
    </w:p>
    <w:p w14:paraId="257BF74A" w14:textId="48DDAF00" w:rsidR="004E5052" w:rsidDel="005D0130" w:rsidRDefault="004E5052">
      <w:pPr>
        <w:pStyle w:val="10"/>
        <w:rPr>
          <w:ins w:id="594" w:author="만든 이"/>
          <w:del w:id="595" w:author="만든 이"/>
          <w:b w:val="0"/>
          <w:color w:val="auto"/>
          <w:kern w:val="2"/>
          <w:sz w:val="20"/>
          <w:lang w:val="en-US" w:eastAsia="ko-KR"/>
          <w14:ligatures w14:val="standardContextual"/>
        </w:rPr>
      </w:pPr>
      <w:ins w:id="596" w:author="만든 이">
        <w:del w:id="597" w:author="만든 이">
          <w:r w:rsidDel="005D0130">
            <w:delText>6</w:delText>
          </w:r>
          <w:r w:rsidDel="005D0130">
            <w:rPr>
              <w:b w:val="0"/>
              <w:color w:val="auto"/>
              <w:kern w:val="2"/>
              <w:sz w:val="20"/>
              <w:lang w:val="en-US" w:eastAsia="ko-KR"/>
              <w14:ligatures w14:val="standardContextual"/>
            </w:rPr>
            <w:tab/>
          </w:r>
          <w:r w:rsidDel="005D0130">
            <w:delText>Definitions</w:delText>
          </w:r>
          <w:r w:rsidDel="005D0130">
            <w:tab/>
            <w:delText>7</w:delText>
          </w:r>
        </w:del>
      </w:ins>
    </w:p>
    <w:p w14:paraId="1FCA85BC" w14:textId="46DBDD5E" w:rsidR="004E5052" w:rsidDel="005D0130" w:rsidRDefault="004E5052">
      <w:pPr>
        <w:pStyle w:val="10"/>
        <w:rPr>
          <w:ins w:id="598" w:author="만든 이"/>
          <w:del w:id="599" w:author="만든 이"/>
          <w:b w:val="0"/>
          <w:color w:val="auto"/>
          <w:kern w:val="2"/>
          <w:sz w:val="20"/>
          <w:lang w:val="en-US" w:eastAsia="ko-KR"/>
          <w14:ligatures w14:val="standardContextual"/>
        </w:rPr>
      </w:pPr>
      <w:ins w:id="600" w:author="만든 이">
        <w:del w:id="601" w:author="만든 이">
          <w:r w:rsidDel="005D0130">
            <w:delText>7</w:delText>
          </w:r>
          <w:r w:rsidDel="005D0130">
            <w:rPr>
              <w:b w:val="0"/>
              <w:color w:val="auto"/>
              <w:kern w:val="2"/>
              <w:sz w:val="20"/>
              <w:lang w:val="en-US" w:eastAsia="ko-KR"/>
              <w14:ligatures w14:val="standardContextual"/>
            </w:rPr>
            <w:tab/>
          </w:r>
          <w:r w:rsidDel="005D0130">
            <w:delText>Acronyms</w:delText>
          </w:r>
          <w:r w:rsidDel="005D0130">
            <w:tab/>
            <w:delText>8</w:delText>
          </w:r>
        </w:del>
      </w:ins>
    </w:p>
    <w:p w14:paraId="37794B73" w14:textId="5B4AB43A" w:rsidR="004E5052" w:rsidDel="005D0130" w:rsidRDefault="004E5052">
      <w:pPr>
        <w:pStyle w:val="10"/>
        <w:rPr>
          <w:ins w:id="602" w:author="만든 이"/>
          <w:del w:id="603" w:author="만든 이"/>
          <w:b w:val="0"/>
          <w:color w:val="auto"/>
          <w:kern w:val="2"/>
          <w:sz w:val="20"/>
          <w:lang w:val="en-US" w:eastAsia="ko-KR"/>
          <w14:ligatures w14:val="standardContextual"/>
        </w:rPr>
      </w:pPr>
      <w:ins w:id="604" w:author="만든 이">
        <w:del w:id="605" w:author="만든 이">
          <w:r w:rsidDel="005D0130">
            <w:delText>8</w:delText>
          </w:r>
          <w:r w:rsidDel="005D0130">
            <w:rPr>
              <w:b w:val="0"/>
              <w:color w:val="auto"/>
              <w:kern w:val="2"/>
              <w:sz w:val="20"/>
              <w:lang w:val="en-US" w:eastAsia="ko-KR"/>
              <w14:ligatures w14:val="standardContextual"/>
            </w:rPr>
            <w:tab/>
          </w:r>
          <w:r w:rsidDel="005D0130">
            <w:delText>References</w:delText>
          </w:r>
          <w:r w:rsidDel="005D0130">
            <w:tab/>
            <w:delText>8</w:delText>
          </w:r>
        </w:del>
      </w:ins>
    </w:p>
    <w:p w14:paraId="43503F90" w14:textId="2989BCF3" w:rsidR="004E5052" w:rsidDel="005D0130" w:rsidRDefault="004E5052">
      <w:pPr>
        <w:pStyle w:val="41"/>
        <w:rPr>
          <w:ins w:id="606" w:author="만든 이"/>
          <w:del w:id="607" w:author="만든 이"/>
          <w:b w:val="0"/>
          <w:noProof/>
          <w:color w:val="auto"/>
          <w:kern w:val="2"/>
          <w:sz w:val="20"/>
          <w:lang w:val="en-US" w:eastAsia="ko-KR"/>
          <w14:ligatures w14:val="standardContextual"/>
        </w:rPr>
      </w:pPr>
      <w:ins w:id="608" w:author="만든 이">
        <w:del w:id="609" w:author="만든 이">
          <w:r w:rsidRPr="00C669EA" w:rsidDel="005D0130">
            <w:rPr>
              <w:noProof/>
            </w:rPr>
            <w:delText>ANNEX A</w:delText>
          </w:r>
          <w:r w:rsidDel="005D0130">
            <w:rPr>
              <w:b w:val="0"/>
              <w:noProof/>
              <w:color w:val="auto"/>
              <w:kern w:val="2"/>
              <w:sz w:val="20"/>
              <w:lang w:val="en-US" w:eastAsia="ko-KR"/>
              <w14:ligatures w14:val="standardContextual"/>
            </w:rPr>
            <w:tab/>
          </w:r>
          <w:r w:rsidRPr="00C669EA" w:rsidDel="005D0130">
            <w:rPr>
              <w:iCs/>
              <w:noProof/>
            </w:rPr>
            <w:delText>use cases and potential requirements on MBS</w:delText>
          </w:r>
          <w:r w:rsidDel="005D0130">
            <w:rPr>
              <w:noProof/>
            </w:rPr>
            <w:tab/>
            <w:delText>9</w:delText>
          </w:r>
        </w:del>
      </w:ins>
    </w:p>
    <w:p w14:paraId="78A34768" w14:textId="090DE55E" w:rsidR="004E5052" w:rsidDel="005D0130" w:rsidRDefault="004E5052">
      <w:pPr>
        <w:pStyle w:val="20"/>
        <w:rPr>
          <w:ins w:id="610" w:author="만든 이"/>
          <w:del w:id="611" w:author="만든 이"/>
          <w:color w:val="auto"/>
          <w:kern w:val="2"/>
          <w:sz w:val="20"/>
          <w:lang w:val="en-US" w:eastAsia="ko-KR"/>
          <w14:ligatures w14:val="standardContextual"/>
        </w:rPr>
      </w:pPr>
      <w:ins w:id="612" w:author="만든 이">
        <w:del w:id="613" w:author="만든 이">
          <w:r w:rsidDel="005D0130">
            <w:rPr>
              <w:lang w:eastAsia="ko-KR"/>
            </w:rPr>
            <w:delText xml:space="preserve">A.1 </w:delText>
          </w:r>
          <w:r w:rsidDel="005D0130">
            <w:delText>Use case on …</w:delText>
          </w:r>
          <w:r w:rsidDel="005D0130">
            <w:tab/>
            <w:delText>9</w:delText>
          </w:r>
        </w:del>
      </w:ins>
    </w:p>
    <w:p w14:paraId="2AF767A7" w14:textId="326D10FC" w:rsidR="004E5052" w:rsidDel="005D0130" w:rsidRDefault="004E5052">
      <w:pPr>
        <w:pStyle w:val="31"/>
        <w:tabs>
          <w:tab w:val="left" w:pos="1134"/>
          <w:tab w:val="right" w:leader="dot" w:pos="10195"/>
        </w:tabs>
        <w:rPr>
          <w:ins w:id="614" w:author="만든 이"/>
          <w:del w:id="615" w:author="만든 이"/>
          <w:noProof/>
          <w:kern w:val="2"/>
          <w:sz w:val="20"/>
          <w:lang w:val="en-US" w:eastAsia="ko-KR"/>
          <w14:ligatures w14:val="standardContextual"/>
        </w:rPr>
      </w:pPr>
      <w:ins w:id="616" w:author="만든 이">
        <w:del w:id="617" w:author="만든 이">
          <w:r w:rsidDel="005D0130">
            <w:rPr>
              <w:noProof/>
            </w:rPr>
            <w:delText>A.X.1</w:delText>
          </w:r>
          <w:r w:rsidDel="005D0130">
            <w:rPr>
              <w:noProof/>
              <w:kern w:val="2"/>
              <w:sz w:val="20"/>
              <w:lang w:val="en-US" w:eastAsia="ko-KR"/>
              <w14:ligatures w14:val="standardContextual"/>
            </w:rPr>
            <w:tab/>
          </w:r>
          <w:r w:rsidDel="005D0130">
            <w:rPr>
              <w:noProof/>
            </w:rPr>
            <w:delText>Description</w:delText>
          </w:r>
          <w:r w:rsidDel="005D0130">
            <w:rPr>
              <w:noProof/>
            </w:rPr>
            <w:tab/>
            <w:delText>9</w:delText>
          </w:r>
        </w:del>
      </w:ins>
    </w:p>
    <w:p w14:paraId="705049B5" w14:textId="032B53DE" w:rsidR="004E5052" w:rsidDel="005D0130" w:rsidRDefault="004E5052">
      <w:pPr>
        <w:pStyle w:val="31"/>
        <w:tabs>
          <w:tab w:val="left" w:pos="1134"/>
          <w:tab w:val="right" w:leader="dot" w:pos="10195"/>
        </w:tabs>
        <w:rPr>
          <w:ins w:id="618" w:author="만든 이"/>
          <w:del w:id="619" w:author="만든 이"/>
          <w:noProof/>
          <w:kern w:val="2"/>
          <w:sz w:val="20"/>
          <w:lang w:val="en-US" w:eastAsia="ko-KR"/>
          <w14:ligatures w14:val="standardContextual"/>
        </w:rPr>
      </w:pPr>
      <w:ins w:id="620" w:author="만든 이">
        <w:del w:id="621" w:author="만든 이">
          <w:r w:rsidDel="005D0130">
            <w:rPr>
              <w:noProof/>
            </w:rPr>
            <w:delText>A.X.2</w:delText>
          </w:r>
          <w:r w:rsidDel="005D0130">
            <w:rPr>
              <w:noProof/>
              <w:kern w:val="2"/>
              <w:sz w:val="20"/>
              <w:lang w:val="en-US" w:eastAsia="ko-KR"/>
              <w14:ligatures w14:val="standardContextual"/>
            </w:rPr>
            <w:tab/>
          </w:r>
          <w:r w:rsidDel="005D0130">
            <w:rPr>
              <w:noProof/>
            </w:rPr>
            <w:delText>Pre-conditions</w:delText>
          </w:r>
          <w:r w:rsidDel="005D0130">
            <w:rPr>
              <w:noProof/>
            </w:rPr>
            <w:tab/>
            <w:delText>9</w:delText>
          </w:r>
        </w:del>
      </w:ins>
    </w:p>
    <w:p w14:paraId="53288F00" w14:textId="4843A797" w:rsidR="004E5052" w:rsidDel="005D0130" w:rsidRDefault="004E5052">
      <w:pPr>
        <w:pStyle w:val="31"/>
        <w:tabs>
          <w:tab w:val="left" w:pos="1134"/>
          <w:tab w:val="right" w:leader="dot" w:pos="10195"/>
        </w:tabs>
        <w:rPr>
          <w:ins w:id="622" w:author="만든 이"/>
          <w:del w:id="623" w:author="만든 이"/>
          <w:noProof/>
          <w:kern w:val="2"/>
          <w:sz w:val="20"/>
          <w:lang w:val="en-US" w:eastAsia="ko-KR"/>
          <w14:ligatures w14:val="standardContextual"/>
        </w:rPr>
      </w:pPr>
      <w:ins w:id="624" w:author="만든 이">
        <w:del w:id="625" w:author="만든 이">
          <w:r w:rsidDel="005D0130">
            <w:rPr>
              <w:noProof/>
            </w:rPr>
            <w:delText>A.1.3</w:delText>
          </w:r>
          <w:r w:rsidDel="005D0130">
            <w:rPr>
              <w:noProof/>
              <w:kern w:val="2"/>
              <w:sz w:val="20"/>
              <w:lang w:val="en-US" w:eastAsia="ko-KR"/>
              <w14:ligatures w14:val="standardContextual"/>
            </w:rPr>
            <w:tab/>
          </w:r>
          <w:r w:rsidDel="005D0130">
            <w:rPr>
              <w:noProof/>
            </w:rPr>
            <w:delText>Service Flows</w:delText>
          </w:r>
          <w:r w:rsidDel="005D0130">
            <w:rPr>
              <w:noProof/>
            </w:rPr>
            <w:tab/>
            <w:delText>9</w:delText>
          </w:r>
        </w:del>
      </w:ins>
    </w:p>
    <w:p w14:paraId="5602E2B8" w14:textId="6964A3EB" w:rsidR="004E5052" w:rsidDel="005D0130" w:rsidRDefault="004E5052">
      <w:pPr>
        <w:pStyle w:val="31"/>
        <w:tabs>
          <w:tab w:val="left" w:pos="1134"/>
          <w:tab w:val="right" w:leader="dot" w:pos="10195"/>
        </w:tabs>
        <w:rPr>
          <w:ins w:id="626" w:author="만든 이"/>
          <w:del w:id="627" w:author="만든 이"/>
          <w:noProof/>
          <w:kern w:val="2"/>
          <w:sz w:val="20"/>
          <w:lang w:val="en-US" w:eastAsia="ko-KR"/>
          <w14:ligatures w14:val="standardContextual"/>
        </w:rPr>
      </w:pPr>
      <w:ins w:id="628" w:author="만든 이">
        <w:del w:id="629" w:author="만든 이">
          <w:r w:rsidDel="005D0130">
            <w:rPr>
              <w:noProof/>
            </w:rPr>
            <w:delText>A.X.4</w:delText>
          </w:r>
          <w:r w:rsidDel="005D0130">
            <w:rPr>
              <w:noProof/>
              <w:kern w:val="2"/>
              <w:sz w:val="20"/>
              <w:lang w:val="en-US" w:eastAsia="ko-KR"/>
              <w14:ligatures w14:val="standardContextual"/>
            </w:rPr>
            <w:tab/>
          </w:r>
          <w:r w:rsidDel="005D0130">
            <w:rPr>
              <w:noProof/>
            </w:rPr>
            <w:delText>Post-conditions</w:delText>
          </w:r>
          <w:r w:rsidDel="005D0130">
            <w:rPr>
              <w:noProof/>
            </w:rPr>
            <w:tab/>
            <w:delText>9</w:delText>
          </w:r>
        </w:del>
      </w:ins>
    </w:p>
    <w:p w14:paraId="47C08004" w14:textId="61E8206D" w:rsidR="004E5052" w:rsidDel="005D0130" w:rsidRDefault="004E5052">
      <w:pPr>
        <w:pStyle w:val="31"/>
        <w:tabs>
          <w:tab w:val="left" w:pos="1134"/>
          <w:tab w:val="right" w:leader="dot" w:pos="10195"/>
        </w:tabs>
        <w:rPr>
          <w:ins w:id="630" w:author="만든 이"/>
          <w:del w:id="631" w:author="만든 이"/>
          <w:noProof/>
          <w:kern w:val="2"/>
          <w:sz w:val="20"/>
          <w:lang w:val="en-US" w:eastAsia="ko-KR"/>
          <w14:ligatures w14:val="standardContextual"/>
        </w:rPr>
      </w:pPr>
      <w:ins w:id="632" w:author="만든 이">
        <w:del w:id="633" w:author="만든 이">
          <w:r w:rsidDel="005D0130">
            <w:rPr>
              <w:noProof/>
            </w:rPr>
            <w:delText>A.X.5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9</w:delText>
          </w:r>
        </w:del>
      </w:ins>
    </w:p>
    <w:p w14:paraId="3EFBE4C2" w14:textId="1142B6F3" w:rsidR="004E5052" w:rsidDel="005D0130" w:rsidRDefault="004E5052">
      <w:pPr>
        <w:pStyle w:val="31"/>
        <w:tabs>
          <w:tab w:val="left" w:pos="1134"/>
          <w:tab w:val="right" w:leader="dot" w:pos="10195"/>
        </w:tabs>
        <w:rPr>
          <w:ins w:id="634" w:author="만든 이"/>
          <w:del w:id="635" w:author="만든 이"/>
          <w:noProof/>
          <w:kern w:val="2"/>
          <w:sz w:val="20"/>
          <w:lang w:val="en-US" w:eastAsia="ko-KR"/>
          <w14:ligatures w14:val="standardContextual"/>
        </w:rPr>
      </w:pPr>
      <w:ins w:id="636" w:author="만든 이">
        <w:del w:id="637" w:author="만든 이">
          <w:r w:rsidDel="005D0130">
            <w:rPr>
              <w:noProof/>
            </w:rPr>
            <w:delText>A.X.6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9</w:delText>
          </w:r>
        </w:del>
      </w:ins>
    </w:p>
    <w:p w14:paraId="6083AF01" w14:textId="5B57AA83" w:rsidR="004E5052" w:rsidDel="005D0130" w:rsidRDefault="004E5052">
      <w:pPr>
        <w:pStyle w:val="41"/>
        <w:rPr>
          <w:ins w:id="638" w:author="만든 이"/>
          <w:del w:id="639" w:author="만든 이"/>
          <w:b w:val="0"/>
          <w:noProof/>
          <w:color w:val="auto"/>
          <w:kern w:val="2"/>
          <w:sz w:val="20"/>
          <w:lang w:val="en-US" w:eastAsia="ko-KR"/>
          <w14:ligatures w14:val="standardContextual"/>
        </w:rPr>
      </w:pPr>
      <w:ins w:id="640" w:author="만든 이">
        <w:del w:id="641" w:author="만든 이">
          <w:r w:rsidRPr="00C669EA" w:rsidDel="005D0130">
            <w:rPr>
              <w:noProof/>
            </w:rPr>
            <w:delText>ANNEX B</w:delText>
          </w:r>
          <w:r w:rsidDel="005D0130">
            <w:rPr>
              <w:b w:val="0"/>
              <w:noProof/>
              <w:color w:val="auto"/>
              <w:kern w:val="2"/>
              <w:sz w:val="20"/>
              <w:lang w:val="en-US" w:eastAsia="ko-KR"/>
              <w14:ligatures w14:val="standardContextual"/>
            </w:rPr>
            <w:tab/>
          </w:r>
          <w:r w:rsidRPr="00C669EA" w:rsidDel="005D0130">
            <w:rPr>
              <w:iCs/>
              <w:noProof/>
            </w:rPr>
            <w:delText>use cases and potential requirements on PNT</w:delText>
          </w:r>
          <w:r w:rsidDel="005D0130">
            <w:rPr>
              <w:noProof/>
            </w:rPr>
            <w:tab/>
            <w:delText>10</w:delText>
          </w:r>
        </w:del>
      </w:ins>
    </w:p>
    <w:p w14:paraId="36DDB2F9" w14:textId="4D664EC9" w:rsidR="004E5052" w:rsidDel="005D0130" w:rsidRDefault="004E5052">
      <w:pPr>
        <w:pStyle w:val="20"/>
        <w:rPr>
          <w:ins w:id="642" w:author="만든 이"/>
          <w:del w:id="643" w:author="만든 이"/>
          <w:color w:val="auto"/>
          <w:kern w:val="2"/>
          <w:sz w:val="20"/>
          <w:lang w:val="en-US" w:eastAsia="ko-KR"/>
          <w14:ligatures w14:val="standardContextual"/>
        </w:rPr>
      </w:pPr>
      <w:ins w:id="644" w:author="만든 이">
        <w:del w:id="645" w:author="만든 이">
          <w:r w:rsidDel="005D0130">
            <w:rPr>
              <w:lang w:eastAsia="ko-KR"/>
            </w:rPr>
            <w:delText xml:space="preserve">B.X </w:delText>
          </w:r>
          <w:r w:rsidDel="005D0130">
            <w:delText>Use case on …</w:delText>
          </w:r>
          <w:r w:rsidDel="005D0130">
            <w:tab/>
            <w:delText>10</w:delText>
          </w:r>
        </w:del>
      </w:ins>
    </w:p>
    <w:p w14:paraId="7227CCBA" w14:textId="7EFB2BFF" w:rsidR="004E5052" w:rsidDel="005D0130" w:rsidRDefault="004E5052">
      <w:pPr>
        <w:pStyle w:val="31"/>
        <w:tabs>
          <w:tab w:val="left" w:pos="1134"/>
          <w:tab w:val="right" w:leader="dot" w:pos="10195"/>
        </w:tabs>
        <w:rPr>
          <w:ins w:id="646" w:author="만든 이"/>
          <w:del w:id="647" w:author="만든 이"/>
          <w:noProof/>
          <w:kern w:val="2"/>
          <w:sz w:val="20"/>
          <w:lang w:val="en-US" w:eastAsia="ko-KR"/>
          <w14:ligatures w14:val="standardContextual"/>
        </w:rPr>
      </w:pPr>
      <w:ins w:id="648" w:author="만든 이">
        <w:del w:id="649" w:author="만든 이">
          <w:r w:rsidDel="005D0130">
            <w:rPr>
              <w:noProof/>
            </w:rPr>
            <w:delText xml:space="preserve">B.X.1 </w:delText>
          </w:r>
          <w:r w:rsidDel="005D0130">
            <w:rPr>
              <w:noProof/>
              <w:kern w:val="2"/>
              <w:sz w:val="20"/>
              <w:lang w:val="en-US" w:eastAsia="ko-KR"/>
              <w14:ligatures w14:val="standardContextual"/>
            </w:rPr>
            <w:tab/>
          </w:r>
          <w:r w:rsidDel="005D0130">
            <w:rPr>
              <w:noProof/>
            </w:rPr>
            <w:delText>Description</w:delText>
          </w:r>
          <w:r w:rsidDel="005D0130">
            <w:rPr>
              <w:noProof/>
            </w:rPr>
            <w:tab/>
            <w:delText>10</w:delText>
          </w:r>
        </w:del>
      </w:ins>
    </w:p>
    <w:p w14:paraId="7BE5E657" w14:textId="676B3B65" w:rsidR="004E5052" w:rsidDel="005D0130" w:rsidRDefault="004E5052">
      <w:pPr>
        <w:pStyle w:val="31"/>
        <w:tabs>
          <w:tab w:val="left" w:pos="1134"/>
          <w:tab w:val="right" w:leader="dot" w:pos="10195"/>
        </w:tabs>
        <w:rPr>
          <w:ins w:id="650" w:author="만든 이"/>
          <w:del w:id="651" w:author="만든 이"/>
          <w:noProof/>
          <w:kern w:val="2"/>
          <w:sz w:val="20"/>
          <w:lang w:val="en-US" w:eastAsia="ko-KR"/>
          <w14:ligatures w14:val="standardContextual"/>
        </w:rPr>
      </w:pPr>
      <w:ins w:id="652" w:author="만든 이">
        <w:del w:id="653" w:author="만든 이">
          <w:r w:rsidDel="005D0130">
            <w:rPr>
              <w:noProof/>
            </w:rPr>
            <w:delText>B.X.2</w:delText>
          </w:r>
          <w:r w:rsidDel="005D0130">
            <w:rPr>
              <w:noProof/>
              <w:kern w:val="2"/>
              <w:sz w:val="20"/>
              <w:lang w:val="en-US" w:eastAsia="ko-KR"/>
              <w14:ligatures w14:val="standardContextual"/>
            </w:rPr>
            <w:tab/>
          </w:r>
          <w:r w:rsidDel="005D0130">
            <w:rPr>
              <w:noProof/>
            </w:rPr>
            <w:delText>Pre-conditions</w:delText>
          </w:r>
          <w:r w:rsidDel="005D0130">
            <w:rPr>
              <w:noProof/>
            </w:rPr>
            <w:tab/>
            <w:delText>10</w:delText>
          </w:r>
        </w:del>
      </w:ins>
    </w:p>
    <w:p w14:paraId="3DC291AA" w14:textId="142AB829" w:rsidR="004E5052" w:rsidDel="005D0130" w:rsidRDefault="004E5052">
      <w:pPr>
        <w:pStyle w:val="31"/>
        <w:tabs>
          <w:tab w:val="left" w:pos="1134"/>
          <w:tab w:val="right" w:leader="dot" w:pos="10195"/>
        </w:tabs>
        <w:rPr>
          <w:ins w:id="654" w:author="만든 이"/>
          <w:del w:id="655" w:author="만든 이"/>
          <w:noProof/>
          <w:kern w:val="2"/>
          <w:sz w:val="20"/>
          <w:lang w:val="en-US" w:eastAsia="ko-KR"/>
          <w14:ligatures w14:val="standardContextual"/>
        </w:rPr>
      </w:pPr>
      <w:ins w:id="656" w:author="만든 이">
        <w:del w:id="657" w:author="만든 이">
          <w:r w:rsidDel="005D0130">
            <w:rPr>
              <w:noProof/>
            </w:rPr>
            <w:delText>B.X.3</w:delText>
          </w:r>
          <w:r w:rsidDel="005D0130">
            <w:rPr>
              <w:noProof/>
              <w:kern w:val="2"/>
              <w:sz w:val="20"/>
              <w:lang w:val="en-US" w:eastAsia="ko-KR"/>
              <w14:ligatures w14:val="standardContextual"/>
            </w:rPr>
            <w:tab/>
          </w:r>
          <w:r w:rsidDel="005D0130">
            <w:rPr>
              <w:noProof/>
            </w:rPr>
            <w:delText>Service Flows</w:delText>
          </w:r>
          <w:r w:rsidDel="005D0130">
            <w:rPr>
              <w:noProof/>
            </w:rPr>
            <w:tab/>
            <w:delText>10</w:delText>
          </w:r>
        </w:del>
      </w:ins>
    </w:p>
    <w:p w14:paraId="6C5AFC8C" w14:textId="28D320DC" w:rsidR="004E5052" w:rsidDel="005D0130" w:rsidRDefault="004E5052">
      <w:pPr>
        <w:pStyle w:val="31"/>
        <w:tabs>
          <w:tab w:val="left" w:pos="1134"/>
          <w:tab w:val="right" w:leader="dot" w:pos="10195"/>
        </w:tabs>
        <w:rPr>
          <w:ins w:id="658" w:author="만든 이"/>
          <w:del w:id="659" w:author="만든 이"/>
          <w:noProof/>
          <w:kern w:val="2"/>
          <w:sz w:val="20"/>
          <w:lang w:val="en-US" w:eastAsia="ko-KR"/>
          <w14:ligatures w14:val="standardContextual"/>
        </w:rPr>
      </w:pPr>
      <w:ins w:id="660" w:author="만든 이">
        <w:del w:id="661" w:author="만든 이">
          <w:r w:rsidDel="005D0130">
            <w:rPr>
              <w:noProof/>
            </w:rPr>
            <w:delText>B.X.4</w:delText>
          </w:r>
          <w:r w:rsidDel="005D0130">
            <w:rPr>
              <w:noProof/>
              <w:kern w:val="2"/>
              <w:sz w:val="20"/>
              <w:lang w:val="en-US" w:eastAsia="ko-KR"/>
              <w14:ligatures w14:val="standardContextual"/>
            </w:rPr>
            <w:tab/>
          </w:r>
          <w:r w:rsidDel="005D0130">
            <w:rPr>
              <w:noProof/>
            </w:rPr>
            <w:delText>Post-conditions</w:delText>
          </w:r>
          <w:r w:rsidDel="005D0130">
            <w:rPr>
              <w:noProof/>
            </w:rPr>
            <w:tab/>
            <w:delText>10</w:delText>
          </w:r>
        </w:del>
      </w:ins>
    </w:p>
    <w:p w14:paraId="7997863C" w14:textId="20AD2564" w:rsidR="004E5052" w:rsidDel="005D0130" w:rsidRDefault="004E5052">
      <w:pPr>
        <w:pStyle w:val="31"/>
        <w:tabs>
          <w:tab w:val="left" w:pos="1134"/>
          <w:tab w:val="right" w:leader="dot" w:pos="10195"/>
        </w:tabs>
        <w:rPr>
          <w:ins w:id="662" w:author="만든 이"/>
          <w:del w:id="663" w:author="만든 이"/>
          <w:noProof/>
          <w:kern w:val="2"/>
          <w:sz w:val="20"/>
          <w:lang w:val="en-US" w:eastAsia="ko-KR"/>
          <w14:ligatures w14:val="standardContextual"/>
        </w:rPr>
      </w:pPr>
      <w:ins w:id="664" w:author="만든 이">
        <w:del w:id="665" w:author="만든 이">
          <w:r w:rsidDel="005D0130">
            <w:rPr>
              <w:noProof/>
            </w:rPr>
            <w:delText>B.X.5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10</w:delText>
          </w:r>
        </w:del>
      </w:ins>
    </w:p>
    <w:p w14:paraId="4505A3E8" w14:textId="2A9B5D64" w:rsidR="004E5052" w:rsidDel="005D0130" w:rsidRDefault="004E5052">
      <w:pPr>
        <w:pStyle w:val="31"/>
        <w:tabs>
          <w:tab w:val="left" w:pos="1134"/>
          <w:tab w:val="right" w:leader="dot" w:pos="10195"/>
        </w:tabs>
        <w:rPr>
          <w:ins w:id="666" w:author="만든 이"/>
          <w:del w:id="667" w:author="만든 이"/>
          <w:noProof/>
          <w:kern w:val="2"/>
          <w:sz w:val="20"/>
          <w:lang w:val="en-US" w:eastAsia="ko-KR"/>
          <w14:ligatures w14:val="standardContextual"/>
        </w:rPr>
      </w:pPr>
      <w:ins w:id="668" w:author="만든 이">
        <w:del w:id="669" w:author="만든 이">
          <w:r w:rsidDel="005D0130">
            <w:rPr>
              <w:noProof/>
            </w:rPr>
            <w:delText>B.X.6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10</w:delText>
          </w:r>
        </w:del>
      </w:ins>
    </w:p>
    <w:p w14:paraId="046DDBB8" w14:textId="6F6FD246" w:rsidR="004E5052" w:rsidDel="005D0130" w:rsidRDefault="004E5052">
      <w:pPr>
        <w:pStyle w:val="41"/>
        <w:rPr>
          <w:ins w:id="670" w:author="만든 이"/>
          <w:del w:id="671" w:author="만든 이"/>
          <w:b w:val="0"/>
          <w:noProof/>
          <w:color w:val="auto"/>
          <w:kern w:val="2"/>
          <w:sz w:val="20"/>
          <w:lang w:val="en-US" w:eastAsia="ko-KR"/>
          <w14:ligatures w14:val="standardContextual"/>
        </w:rPr>
      </w:pPr>
      <w:ins w:id="672" w:author="만든 이">
        <w:del w:id="673" w:author="만든 이">
          <w:r w:rsidRPr="00C669EA" w:rsidDel="005D0130">
            <w:rPr>
              <w:noProof/>
            </w:rPr>
            <w:delText>ANNEX C</w:delText>
          </w:r>
          <w:r w:rsidDel="005D0130">
            <w:rPr>
              <w:b w:val="0"/>
              <w:noProof/>
              <w:color w:val="auto"/>
              <w:kern w:val="2"/>
              <w:sz w:val="20"/>
              <w:lang w:val="en-US" w:eastAsia="ko-KR"/>
              <w14:ligatures w14:val="standardContextual"/>
            </w:rPr>
            <w:tab/>
          </w:r>
          <w:r w:rsidRPr="00C669EA" w:rsidDel="005D0130">
            <w:rPr>
              <w:iCs/>
              <w:noProof/>
            </w:rPr>
            <w:delText>use cases and potential requirements on vts</w:delText>
          </w:r>
          <w:r w:rsidDel="005D0130">
            <w:rPr>
              <w:noProof/>
            </w:rPr>
            <w:tab/>
            <w:delText>11</w:delText>
          </w:r>
        </w:del>
      </w:ins>
    </w:p>
    <w:p w14:paraId="0592CC8F" w14:textId="32C5EE71" w:rsidR="004E5052" w:rsidDel="005D0130" w:rsidRDefault="004E5052">
      <w:pPr>
        <w:pStyle w:val="20"/>
        <w:rPr>
          <w:ins w:id="674" w:author="만든 이"/>
          <w:del w:id="675" w:author="만든 이"/>
          <w:color w:val="auto"/>
          <w:kern w:val="2"/>
          <w:sz w:val="20"/>
          <w:lang w:val="en-US" w:eastAsia="ko-KR"/>
          <w14:ligatures w14:val="standardContextual"/>
        </w:rPr>
      </w:pPr>
      <w:ins w:id="676" w:author="만든 이">
        <w:del w:id="677" w:author="만든 이">
          <w:r w:rsidDel="005D0130">
            <w:rPr>
              <w:lang w:eastAsia="ko-KR"/>
            </w:rPr>
            <w:delText xml:space="preserve">C.X </w:delText>
          </w:r>
          <w:r w:rsidDel="005D0130">
            <w:delText>Use case on …</w:delText>
          </w:r>
          <w:r w:rsidDel="005D0130">
            <w:tab/>
            <w:delText>11</w:delText>
          </w:r>
        </w:del>
      </w:ins>
    </w:p>
    <w:p w14:paraId="6BBE2B97" w14:textId="389805C7" w:rsidR="004E5052" w:rsidDel="005D0130" w:rsidRDefault="004E5052">
      <w:pPr>
        <w:pStyle w:val="31"/>
        <w:tabs>
          <w:tab w:val="left" w:pos="1134"/>
          <w:tab w:val="right" w:leader="dot" w:pos="10195"/>
        </w:tabs>
        <w:rPr>
          <w:ins w:id="678" w:author="만든 이"/>
          <w:del w:id="679" w:author="만든 이"/>
          <w:noProof/>
          <w:kern w:val="2"/>
          <w:sz w:val="20"/>
          <w:lang w:val="en-US" w:eastAsia="ko-KR"/>
          <w14:ligatures w14:val="standardContextual"/>
        </w:rPr>
      </w:pPr>
      <w:ins w:id="680" w:author="만든 이">
        <w:del w:id="681" w:author="만든 이">
          <w:r w:rsidDel="005D0130">
            <w:rPr>
              <w:noProof/>
            </w:rPr>
            <w:delText xml:space="preserve">C.X.1 </w:delText>
          </w:r>
          <w:r w:rsidDel="005D0130">
            <w:rPr>
              <w:noProof/>
              <w:kern w:val="2"/>
              <w:sz w:val="20"/>
              <w:lang w:val="en-US" w:eastAsia="ko-KR"/>
              <w14:ligatures w14:val="standardContextual"/>
            </w:rPr>
            <w:tab/>
          </w:r>
          <w:r w:rsidDel="005D0130">
            <w:rPr>
              <w:noProof/>
            </w:rPr>
            <w:delText>Description</w:delText>
          </w:r>
          <w:r w:rsidDel="005D0130">
            <w:rPr>
              <w:noProof/>
            </w:rPr>
            <w:tab/>
            <w:delText>11</w:delText>
          </w:r>
        </w:del>
      </w:ins>
    </w:p>
    <w:p w14:paraId="799B2F0C" w14:textId="4C2499DB" w:rsidR="004E5052" w:rsidDel="005D0130" w:rsidRDefault="004E5052">
      <w:pPr>
        <w:pStyle w:val="31"/>
        <w:tabs>
          <w:tab w:val="left" w:pos="1134"/>
          <w:tab w:val="right" w:leader="dot" w:pos="10195"/>
        </w:tabs>
        <w:rPr>
          <w:ins w:id="682" w:author="만든 이"/>
          <w:del w:id="683" w:author="만든 이"/>
          <w:noProof/>
          <w:kern w:val="2"/>
          <w:sz w:val="20"/>
          <w:lang w:val="en-US" w:eastAsia="ko-KR"/>
          <w14:ligatures w14:val="standardContextual"/>
        </w:rPr>
      </w:pPr>
      <w:ins w:id="684" w:author="만든 이">
        <w:del w:id="685" w:author="만든 이">
          <w:r w:rsidDel="005D0130">
            <w:rPr>
              <w:noProof/>
            </w:rPr>
            <w:delText>C.X.2</w:delText>
          </w:r>
          <w:r w:rsidDel="005D0130">
            <w:rPr>
              <w:noProof/>
              <w:kern w:val="2"/>
              <w:sz w:val="20"/>
              <w:lang w:val="en-US" w:eastAsia="ko-KR"/>
              <w14:ligatures w14:val="standardContextual"/>
            </w:rPr>
            <w:tab/>
          </w:r>
          <w:r w:rsidDel="005D0130">
            <w:rPr>
              <w:noProof/>
            </w:rPr>
            <w:delText>Pre-conditions</w:delText>
          </w:r>
          <w:r w:rsidDel="005D0130">
            <w:rPr>
              <w:noProof/>
            </w:rPr>
            <w:tab/>
            <w:delText>11</w:delText>
          </w:r>
        </w:del>
      </w:ins>
    </w:p>
    <w:p w14:paraId="5168CE7A" w14:textId="5991B20B" w:rsidR="004E5052" w:rsidDel="005D0130" w:rsidRDefault="004E5052">
      <w:pPr>
        <w:pStyle w:val="31"/>
        <w:tabs>
          <w:tab w:val="left" w:pos="1134"/>
          <w:tab w:val="right" w:leader="dot" w:pos="10195"/>
        </w:tabs>
        <w:rPr>
          <w:ins w:id="686" w:author="만든 이"/>
          <w:del w:id="687" w:author="만든 이"/>
          <w:noProof/>
          <w:kern w:val="2"/>
          <w:sz w:val="20"/>
          <w:lang w:val="en-US" w:eastAsia="ko-KR"/>
          <w14:ligatures w14:val="standardContextual"/>
        </w:rPr>
      </w:pPr>
      <w:ins w:id="688" w:author="만든 이">
        <w:del w:id="689" w:author="만든 이">
          <w:r w:rsidDel="005D0130">
            <w:rPr>
              <w:noProof/>
            </w:rPr>
            <w:delText>C.X.3</w:delText>
          </w:r>
          <w:r w:rsidDel="005D0130">
            <w:rPr>
              <w:noProof/>
              <w:kern w:val="2"/>
              <w:sz w:val="20"/>
              <w:lang w:val="en-US" w:eastAsia="ko-KR"/>
              <w14:ligatures w14:val="standardContextual"/>
            </w:rPr>
            <w:tab/>
          </w:r>
          <w:r w:rsidDel="005D0130">
            <w:rPr>
              <w:noProof/>
            </w:rPr>
            <w:delText>Service Flows</w:delText>
          </w:r>
          <w:r w:rsidDel="005D0130">
            <w:rPr>
              <w:noProof/>
            </w:rPr>
            <w:tab/>
            <w:delText>11</w:delText>
          </w:r>
        </w:del>
      </w:ins>
    </w:p>
    <w:p w14:paraId="3CC6068C" w14:textId="664DCA2E" w:rsidR="004E5052" w:rsidDel="005D0130" w:rsidRDefault="004E5052">
      <w:pPr>
        <w:pStyle w:val="31"/>
        <w:tabs>
          <w:tab w:val="left" w:pos="1134"/>
          <w:tab w:val="right" w:leader="dot" w:pos="10195"/>
        </w:tabs>
        <w:rPr>
          <w:ins w:id="690" w:author="만든 이"/>
          <w:del w:id="691" w:author="만든 이"/>
          <w:noProof/>
          <w:kern w:val="2"/>
          <w:sz w:val="20"/>
          <w:lang w:val="en-US" w:eastAsia="ko-KR"/>
          <w14:ligatures w14:val="standardContextual"/>
        </w:rPr>
      </w:pPr>
      <w:ins w:id="692" w:author="만든 이">
        <w:del w:id="693" w:author="만든 이">
          <w:r w:rsidDel="005D0130">
            <w:rPr>
              <w:noProof/>
            </w:rPr>
            <w:delText>C.X.4</w:delText>
          </w:r>
          <w:r w:rsidDel="005D0130">
            <w:rPr>
              <w:noProof/>
              <w:kern w:val="2"/>
              <w:sz w:val="20"/>
              <w:lang w:val="en-US" w:eastAsia="ko-KR"/>
              <w14:ligatures w14:val="standardContextual"/>
            </w:rPr>
            <w:tab/>
          </w:r>
          <w:r w:rsidDel="005D0130">
            <w:rPr>
              <w:noProof/>
            </w:rPr>
            <w:delText>Post-conditions</w:delText>
          </w:r>
          <w:r w:rsidDel="005D0130">
            <w:rPr>
              <w:noProof/>
            </w:rPr>
            <w:tab/>
            <w:delText>11</w:delText>
          </w:r>
        </w:del>
      </w:ins>
    </w:p>
    <w:p w14:paraId="13F5F5BD" w14:textId="60CAE3C4" w:rsidR="004E5052" w:rsidDel="005D0130" w:rsidRDefault="004E5052">
      <w:pPr>
        <w:pStyle w:val="31"/>
        <w:tabs>
          <w:tab w:val="left" w:pos="1134"/>
          <w:tab w:val="right" w:leader="dot" w:pos="10195"/>
        </w:tabs>
        <w:rPr>
          <w:ins w:id="694" w:author="만든 이"/>
          <w:del w:id="695" w:author="만든 이"/>
          <w:noProof/>
          <w:kern w:val="2"/>
          <w:sz w:val="20"/>
          <w:lang w:val="en-US" w:eastAsia="ko-KR"/>
          <w14:ligatures w14:val="standardContextual"/>
        </w:rPr>
      </w:pPr>
      <w:ins w:id="696" w:author="만든 이">
        <w:del w:id="697" w:author="만든 이">
          <w:r w:rsidDel="005D0130">
            <w:rPr>
              <w:noProof/>
            </w:rPr>
            <w:delText>C.X.5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11</w:delText>
          </w:r>
        </w:del>
      </w:ins>
    </w:p>
    <w:p w14:paraId="5DE11512" w14:textId="52A1E5A8" w:rsidR="004E5052" w:rsidDel="005D0130" w:rsidRDefault="004E5052">
      <w:pPr>
        <w:pStyle w:val="31"/>
        <w:tabs>
          <w:tab w:val="left" w:pos="1134"/>
          <w:tab w:val="right" w:leader="dot" w:pos="10195"/>
        </w:tabs>
        <w:rPr>
          <w:ins w:id="698" w:author="만든 이"/>
          <w:del w:id="699" w:author="만든 이"/>
          <w:noProof/>
          <w:kern w:val="2"/>
          <w:sz w:val="20"/>
          <w:lang w:val="en-US" w:eastAsia="ko-KR"/>
          <w14:ligatures w14:val="standardContextual"/>
        </w:rPr>
      </w:pPr>
      <w:ins w:id="700" w:author="만든 이">
        <w:del w:id="701" w:author="만든 이">
          <w:r w:rsidDel="005D0130">
            <w:rPr>
              <w:noProof/>
            </w:rPr>
            <w:delText>C.X.6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11</w:delText>
          </w:r>
        </w:del>
      </w:ins>
    </w:p>
    <w:p w14:paraId="1EF24356" w14:textId="7BD397D9" w:rsidR="004E5052" w:rsidDel="005D0130" w:rsidRDefault="004E5052">
      <w:pPr>
        <w:pStyle w:val="41"/>
        <w:rPr>
          <w:ins w:id="702" w:author="만든 이"/>
          <w:del w:id="703" w:author="만든 이"/>
          <w:b w:val="0"/>
          <w:noProof/>
          <w:color w:val="auto"/>
          <w:kern w:val="2"/>
          <w:sz w:val="20"/>
          <w:lang w:val="en-US" w:eastAsia="ko-KR"/>
          <w14:ligatures w14:val="standardContextual"/>
        </w:rPr>
      </w:pPr>
      <w:ins w:id="704" w:author="만든 이">
        <w:del w:id="705" w:author="만든 이">
          <w:r w:rsidRPr="00C669EA" w:rsidDel="005D0130">
            <w:rPr>
              <w:noProof/>
            </w:rPr>
            <w:delText>ANNEX D</w:delText>
          </w:r>
          <w:r w:rsidDel="005D0130">
            <w:rPr>
              <w:b w:val="0"/>
              <w:noProof/>
              <w:color w:val="auto"/>
              <w:kern w:val="2"/>
              <w:sz w:val="20"/>
              <w:lang w:val="en-US" w:eastAsia="ko-KR"/>
              <w14:ligatures w14:val="standardContextual"/>
            </w:rPr>
            <w:tab/>
          </w:r>
          <w:r w:rsidRPr="00C669EA" w:rsidDel="005D0130">
            <w:rPr>
              <w:iCs/>
              <w:noProof/>
            </w:rPr>
            <w:delText>use cases and potential requirements on DIGITAL MARITIME SERVICES</w:delText>
          </w:r>
          <w:r w:rsidDel="005D0130">
            <w:rPr>
              <w:noProof/>
            </w:rPr>
            <w:tab/>
            <w:delText>12</w:delText>
          </w:r>
        </w:del>
      </w:ins>
    </w:p>
    <w:p w14:paraId="4F0DEE04" w14:textId="2B39799C" w:rsidR="004E5052" w:rsidDel="005D0130" w:rsidRDefault="004E5052">
      <w:pPr>
        <w:pStyle w:val="20"/>
        <w:rPr>
          <w:ins w:id="706" w:author="만든 이"/>
          <w:del w:id="707" w:author="만든 이"/>
          <w:color w:val="auto"/>
          <w:kern w:val="2"/>
          <w:sz w:val="20"/>
          <w:lang w:val="en-US" w:eastAsia="ko-KR"/>
          <w14:ligatures w14:val="standardContextual"/>
        </w:rPr>
      </w:pPr>
      <w:ins w:id="708" w:author="만든 이">
        <w:del w:id="709" w:author="만든 이">
          <w:r w:rsidDel="005D0130">
            <w:rPr>
              <w:lang w:eastAsia="ko-KR"/>
            </w:rPr>
            <w:delText xml:space="preserve">D.X </w:delText>
          </w:r>
          <w:r w:rsidDel="005D0130">
            <w:delText>Use case on …</w:delText>
          </w:r>
          <w:r w:rsidDel="005D0130">
            <w:tab/>
            <w:delText>12</w:delText>
          </w:r>
        </w:del>
      </w:ins>
    </w:p>
    <w:p w14:paraId="6470FCFF" w14:textId="656CB4A2" w:rsidR="004E5052" w:rsidDel="005D0130" w:rsidRDefault="004E5052">
      <w:pPr>
        <w:pStyle w:val="31"/>
        <w:tabs>
          <w:tab w:val="left" w:pos="1134"/>
          <w:tab w:val="right" w:leader="dot" w:pos="10195"/>
        </w:tabs>
        <w:rPr>
          <w:ins w:id="710" w:author="만든 이"/>
          <w:del w:id="711" w:author="만든 이"/>
          <w:noProof/>
          <w:kern w:val="2"/>
          <w:sz w:val="20"/>
          <w:lang w:val="en-US" w:eastAsia="ko-KR"/>
          <w14:ligatures w14:val="standardContextual"/>
        </w:rPr>
      </w:pPr>
      <w:ins w:id="712" w:author="만든 이">
        <w:del w:id="713" w:author="만든 이">
          <w:r w:rsidDel="005D0130">
            <w:rPr>
              <w:noProof/>
            </w:rPr>
            <w:delText xml:space="preserve">D.X.1 </w:delText>
          </w:r>
          <w:r w:rsidDel="005D0130">
            <w:rPr>
              <w:noProof/>
              <w:kern w:val="2"/>
              <w:sz w:val="20"/>
              <w:lang w:val="en-US" w:eastAsia="ko-KR"/>
              <w14:ligatures w14:val="standardContextual"/>
            </w:rPr>
            <w:tab/>
          </w:r>
          <w:r w:rsidDel="005D0130">
            <w:rPr>
              <w:noProof/>
            </w:rPr>
            <w:delText>Description</w:delText>
          </w:r>
          <w:r w:rsidDel="005D0130">
            <w:rPr>
              <w:noProof/>
            </w:rPr>
            <w:tab/>
            <w:delText>12</w:delText>
          </w:r>
        </w:del>
      </w:ins>
    </w:p>
    <w:p w14:paraId="5DA6B1E7" w14:textId="46C4C0DE" w:rsidR="004E5052" w:rsidDel="005D0130" w:rsidRDefault="004E5052">
      <w:pPr>
        <w:pStyle w:val="31"/>
        <w:tabs>
          <w:tab w:val="left" w:pos="1134"/>
          <w:tab w:val="right" w:leader="dot" w:pos="10195"/>
        </w:tabs>
        <w:rPr>
          <w:ins w:id="714" w:author="만든 이"/>
          <w:del w:id="715" w:author="만든 이"/>
          <w:noProof/>
          <w:kern w:val="2"/>
          <w:sz w:val="20"/>
          <w:lang w:val="en-US" w:eastAsia="ko-KR"/>
          <w14:ligatures w14:val="standardContextual"/>
        </w:rPr>
      </w:pPr>
      <w:ins w:id="716" w:author="만든 이">
        <w:del w:id="717" w:author="만든 이">
          <w:r w:rsidDel="005D0130">
            <w:rPr>
              <w:noProof/>
            </w:rPr>
            <w:delText>D.X.2</w:delText>
          </w:r>
          <w:r w:rsidDel="005D0130">
            <w:rPr>
              <w:noProof/>
              <w:kern w:val="2"/>
              <w:sz w:val="20"/>
              <w:lang w:val="en-US" w:eastAsia="ko-KR"/>
              <w14:ligatures w14:val="standardContextual"/>
            </w:rPr>
            <w:tab/>
          </w:r>
          <w:r w:rsidDel="005D0130">
            <w:rPr>
              <w:noProof/>
            </w:rPr>
            <w:delText>Pre-conditions</w:delText>
          </w:r>
          <w:r w:rsidDel="005D0130">
            <w:rPr>
              <w:noProof/>
            </w:rPr>
            <w:tab/>
            <w:delText>12</w:delText>
          </w:r>
        </w:del>
      </w:ins>
    </w:p>
    <w:p w14:paraId="5F03E101" w14:textId="2ADEC01A" w:rsidR="004E5052" w:rsidDel="005D0130" w:rsidRDefault="004E5052">
      <w:pPr>
        <w:pStyle w:val="31"/>
        <w:tabs>
          <w:tab w:val="left" w:pos="1134"/>
          <w:tab w:val="right" w:leader="dot" w:pos="10195"/>
        </w:tabs>
        <w:rPr>
          <w:ins w:id="718" w:author="만든 이"/>
          <w:del w:id="719" w:author="만든 이"/>
          <w:noProof/>
          <w:kern w:val="2"/>
          <w:sz w:val="20"/>
          <w:lang w:val="en-US" w:eastAsia="ko-KR"/>
          <w14:ligatures w14:val="standardContextual"/>
        </w:rPr>
      </w:pPr>
      <w:ins w:id="720" w:author="만든 이">
        <w:del w:id="721" w:author="만든 이">
          <w:r w:rsidDel="005D0130">
            <w:rPr>
              <w:noProof/>
            </w:rPr>
            <w:delText>D.X.3</w:delText>
          </w:r>
          <w:r w:rsidDel="005D0130">
            <w:rPr>
              <w:noProof/>
              <w:kern w:val="2"/>
              <w:sz w:val="20"/>
              <w:lang w:val="en-US" w:eastAsia="ko-KR"/>
              <w14:ligatures w14:val="standardContextual"/>
            </w:rPr>
            <w:tab/>
          </w:r>
          <w:r w:rsidDel="005D0130">
            <w:rPr>
              <w:noProof/>
            </w:rPr>
            <w:delText>Service Flows</w:delText>
          </w:r>
          <w:r w:rsidDel="005D0130">
            <w:rPr>
              <w:noProof/>
            </w:rPr>
            <w:tab/>
            <w:delText>12</w:delText>
          </w:r>
        </w:del>
      </w:ins>
    </w:p>
    <w:p w14:paraId="32DBC765" w14:textId="43FE142A" w:rsidR="004E5052" w:rsidDel="005D0130" w:rsidRDefault="004E5052">
      <w:pPr>
        <w:pStyle w:val="31"/>
        <w:tabs>
          <w:tab w:val="left" w:pos="1134"/>
          <w:tab w:val="right" w:leader="dot" w:pos="10195"/>
        </w:tabs>
        <w:rPr>
          <w:ins w:id="722" w:author="만든 이"/>
          <w:del w:id="723" w:author="만든 이"/>
          <w:noProof/>
          <w:kern w:val="2"/>
          <w:sz w:val="20"/>
          <w:lang w:val="en-US" w:eastAsia="ko-KR"/>
          <w14:ligatures w14:val="standardContextual"/>
        </w:rPr>
      </w:pPr>
      <w:ins w:id="724" w:author="만든 이">
        <w:del w:id="725" w:author="만든 이">
          <w:r w:rsidDel="005D0130">
            <w:rPr>
              <w:noProof/>
            </w:rPr>
            <w:delText>D.X.4</w:delText>
          </w:r>
          <w:r w:rsidDel="005D0130">
            <w:rPr>
              <w:noProof/>
              <w:kern w:val="2"/>
              <w:sz w:val="20"/>
              <w:lang w:val="en-US" w:eastAsia="ko-KR"/>
              <w14:ligatures w14:val="standardContextual"/>
            </w:rPr>
            <w:tab/>
          </w:r>
          <w:r w:rsidDel="005D0130">
            <w:rPr>
              <w:noProof/>
            </w:rPr>
            <w:delText>Post-conditions</w:delText>
          </w:r>
          <w:r w:rsidDel="005D0130">
            <w:rPr>
              <w:noProof/>
            </w:rPr>
            <w:tab/>
            <w:delText>12</w:delText>
          </w:r>
        </w:del>
      </w:ins>
    </w:p>
    <w:p w14:paraId="347D33FA" w14:textId="2AA40E28" w:rsidR="004E5052" w:rsidDel="005D0130" w:rsidRDefault="004E5052">
      <w:pPr>
        <w:pStyle w:val="31"/>
        <w:tabs>
          <w:tab w:val="left" w:pos="1134"/>
          <w:tab w:val="right" w:leader="dot" w:pos="10195"/>
        </w:tabs>
        <w:rPr>
          <w:ins w:id="726" w:author="만든 이"/>
          <w:del w:id="727" w:author="만든 이"/>
          <w:noProof/>
          <w:kern w:val="2"/>
          <w:sz w:val="20"/>
          <w:lang w:val="en-US" w:eastAsia="ko-KR"/>
          <w14:ligatures w14:val="standardContextual"/>
        </w:rPr>
      </w:pPr>
      <w:ins w:id="728" w:author="만든 이">
        <w:del w:id="729" w:author="만든 이">
          <w:r w:rsidDel="005D0130">
            <w:rPr>
              <w:noProof/>
            </w:rPr>
            <w:delText>D.X.5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12</w:delText>
          </w:r>
        </w:del>
      </w:ins>
    </w:p>
    <w:p w14:paraId="423FBFD5" w14:textId="66931F44" w:rsidR="004E5052" w:rsidDel="005D0130" w:rsidRDefault="004E5052">
      <w:pPr>
        <w:pStyle w:val="31"/>
        <w:tabs>
          <w:tab w:val="left" w:pos="1134"/>
          <w:tab w:val="right" w:leader="dot" w:pos="10195"/>
        </w:tabs>
        <w:rPr>
          <w:ins w:id="730" w:author="만든 이"/>
          <w:del w:id="731" w:author="만든 이"/>
          <w:noProof/>
          <w:kern w:val="2"/>
          <w:sz w:val="20"/>
          <w:lang w:val="en-US" w:eastAsia="ko-KR"/>
          <w14:ligatures w14:val="standardContextual"/>
        </w:rPr>
      </w:pPr>
      <w:ins w:id="732" w:author="만든 이">
        <w:del w:id="733" w:author="만든 이">
          <w:r w:rsidDel="005D0130">
            <w:rPr>
              <w:noProof/>
            </w:rPr>
            <w:delText>D.X.6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12</w:delText>
          </w:r>
        </w:del>
      </w:ins>
    </w:p>
    <w:p w14:paraId="37898D47" w14:textId="22AF2932" w:rsidR="00F44CF1" w:rsidDel="005D0130" w:rsidRDefault="00F44CF1">
      <w:pPr>
        <w:pStyle w:val="10"/>
        <w:rPr>
          <w:ins w:id="734" w:author="만든 이"/>
          <w:del w:id="735" w:author="만든 이"/>
          <w:b w:val="0"/>
          <w:color w:val="auto"/>
          <w:kern w:val="2"/>
          <w:sz w:val="20"/>
          <w:lang w:val="en-US" w:eastAsia="ko-KR"/>
          <w14:ligatures w14:val="standardContextual"/>
        </w:rPr>
      </w:pPr>
      <w:ins w:id="736" w:author="만든 이">
        <w:del w:id="737" w:author="만든 이">
          <w:r w:rsidDel="005D0130">
            <w:delText>1</w:delText>
          </w:r>
          <w:r w:rsidDel="005D0130">
            <w:rPr>
              <w:b w:val="0"/>
              <w:color w:val="auto"/>
              <w:kern w:val="2"/>
              <w:sz w:val="20"/>
              <w:lang w:val="en-US" w:eastAsia="ko-KR"/>
              <w14:ligatures w14:val="standardContextual"/>
            </w:rPr>
            <w:tab/>
          </w:r>
          <w:r w:rsidDel="005D0130">
            <w:delText>Introduction</w:delText>
          </w:r>
          <w:r w:rsidDel="005D0130">
            <w:tab/>
            <w:delText>5</w:delText>
          </w:r>
        </w:del>
      </w:ins>
    </w:p>
    <w:p w14:paraId="32FDA22D" w14:textId="09A9A058" w:rsidR="00F44CF1" w:rsidDel="005D0130" w:rsidRDefault="00F44CF1">
      <w:pPr>
        <w:pStyle w:val="20"/>
        <w:rPr>
          <w:ins w:id="738" w:author="만든 이"/>
          <w:del w:id="739" w:author="만든 이"/>
          <w:color w:val="auto"/>
          <w:kern w:val="2"/>
          <w:sz w:val="20"/>
          <w:lang w:val="en-US" w:eastAsia="ko-KR"/>
          <w14:ligatures w14:val="standardContextual"/>
        </w:rPr>
      </w:pPr>
      <w:ins w:id="740" w:author="만든 이">
        <w:del w:id="741" w:author="만든 이">
          <w:r w:rsidDel="005D0130">
            <w:delText>1.1</w:delText>
          </w:r>
          <w:r w:rsidDel="005D0130">
            <w:rPr>
              <w:color w:val="auto"/>
              <w:kern w:val="2"/>
              <w:sz w:val="20"/>
              <w:lang w:val="en-US" w:eastAsia="ko-KR"/>
              <w14:ligatures w14:val="standardContextual"/>
            </w:rPr>
            <w:tab/>
          </w:r>
          <w:r w:rsidDel="005D0130">
            <w:delText>Background</w:delText>
          </w:r>
          <w:r w:rsidDel="005D0130">
            <w:tab/>
            <w:delText>5</w:delText>
          </w:r>
        </w:del>
      </w:ins>
    </w:p>
    <w:p w14:paraId="474379D4" w14:textId="632F7AA6" w:rsidR="00F44CF1" w:rsidDel="005D0130" w:rsidRDefault="00F44CF1">
      <w:pPr>
        <w:pStyle w:val="20"/>
        <w:rPr>
          <w:ins w:id="742" w:author="만든 이"/>
          <w:del w:id="743" w:author="만든 이"/>
          <w:color w:val="auto"/>
          <w:kern w:val="2"/>
          <w:sz w:val="20"/>
          <w:lang w:val="en-US" w:eastAsia="ko-KR"/>
          <w14:ligatures w14:val="standardContextual"/>
        </w:rPr>
      </w:pPr>
      <w:ins w:id="744" w:author="만든 이">
        <w:del w:id="745" w:author="만든 이">
          <w:r w:rsidDel="005D0130">
            <w:delText>1.2</w:delText>
          </w:r>
          <w:r w:rsidDel="005D0130">
            <w:rPr>
              <w:color w:val="auto"/>
              <w:kern w:val="2"/>
              <w:sz w:val="20"/>
              <w:lang w:val="en-US" w:eastAsia="ko-KR"/>
              <w14:ligatures w14:val="standardContextual"/>
            </w:rPr>
            <w:tab/>
          </w:r>
          <w:r w:rsidDel="005D0130">
            <w:delText>Scope</w:delText>
          </w:r>
          <w:r w:rsidDel="005D0130">
            <w:tab/>
            <w:delText>5</w:delText>
          </w:r>
        </w:del>
      </w:ins>
    </w:p>
    <w:p w14:paraId="02A59FEC" w14:textId="4A4726EE" w:rsidR="00F44CF1" w:rsidDel="005D0130" w:rsidRDefault="00F44CF1">
      <w:pPr>
        <w:pStyle w:val="20"/>
        <w:rPr>
          <w:ins w:id="746" w:author="만든 이"/>
          <w:del w:id="747" w:author="만든 이"/>
          <w:color w:val="auto"/>
          <w:kern w:val="2"/>
          <w:sz w:val="20"/>
          <w:lang w:val="en-US" w:eastAsia="ko-KR"/>
          <w14:ligatures w14:val="standardContextual"/>
        </w:rPr>
      </w:pPr>
      <w:ins w:id="748" w:author="만든 이">
        <w:del w:id="749" w:author="만든 이">
          <w:r w:rsidDel="005D0130">
            <w:delText>1.3</w:delText>
          </w:r>
          <w:r w:rsidDel="005D0130">
            <w:rPr>
              <w:color w:val="auto"/>
              <w:kern w:val="2"/>
              <w:sz w:val="20"/>
              <w:lang w:val="en-US" w:eastAsia="ko-KR"/>
              <w14:ligatures w14:val="standardContextual"/>
            </w:rPr>
            <w:tab/>
          </w:r>
          <w:r w:rsidDel="005D0130">
            <w:delText>objectives</w:delText>
          </w:r>
          <w:r w:rsidDel="005D0130">
            <w:tab/>
            <w:delText>6</w:delText>
          </w:r>
        </w:del>
      </w:ins>
    </w:p>
    <w:p w14:paraId="26F4D569" w14:textId="14F05777" w:rsidR="00F44CF1" w:rsidDel="005D0130" w:rsidRDefault="00F44CF1">
      <w:pPr>
        <w:pStyle w:val="10"/>
        <w:rPr>
          <w:ins w:id="750" w:author="만든 이"/>
          <w:del w:id="751" w:author="만든 이"/>
          <w:b w:val="0"/>
          <w:color w:val="auto"/>
          <w:kern w:val="2"/>
          <w:sz w:val="20"/>
          <w:lang w:val="en-US" w:eastAsia="ko-KR"/>
          <w14:ligatures w14:val="standardContextual"/>
        </w:rPr>
      </w:pPr>
      <w:ins w:id="752" w:author="만든 이">
        <w:del w:id="753" w:author="만든 이">
          <w:r w:rsidDel="005D0130">
            <w:delText>2</w:delText>
          </w:r>
          <w:r w:rsidDel="005D0130">
            <w:rPr>
              <w:b w:val="0"/>
              <w:color w:val="auto"/>
              <w:kern w:val="2"/>
              <w:sz w:val="20"/>
              <w:lang w:val="en-US" w:eastAsia="ko-KR"/>
              <w14:ligatures w14:val="standardContextual"/>
            </w:rPr>
            <w:tab/>
          </w:r>
          <w:r w:rsidDel="005D0130">
            <w:rPr>
              <w:lang w:eastAsia="ko-KR"/>
            </w:rPr>
            <w:delText>use cases of maritime buoyage system (mbs)</w:delText>
          </w:r>
          <w:r w:rsidDel="005D0130">
            <w:tab/>
            <w:delText>6</w:delText>
          </w:r>
        </w:del>
      </w:ins>
    </w:p>
    <w:p w14:paraId="19ABEB3A" w14:textId="111FCE1C" w:rsidR="00F44CF1" w:rsidDel="005D0130" w:rsidRDefault="00F44CF1">
      <w:pPr>
        <w:pStyle w:val="20"/>
        <w:rPr>
          <w:ins w:id="754" w:author="만든 이"/>
          <w:del w:id="755" w:author="만든 이"/>
          <w:color w:val="auto"/>
          <w:kern w:val="2"/>
          <w:sz w:val="20"/>
          <w:lang w:val="en-US" w:eastAsia="ko-KR"/>
          <w14:ligatures w14:val="standardContextual"/>
        </w:rPr>
      </w:pPr>
      <w:ins w:id="756" w:author="만든 이">
        <w:del w:id="757" w:author="만든 이">
          <w:r w:rsidDel="005D0130">
            <w:delText>2.1</w:delText>
          </w:r>
          <w:r w:rsidDel="005D0130">
            <w:rPr>
              <w:color w:val="auto"/>
              <w:kern w:val="2"/>
              <w:sz w:val="20"/>
              <w:lang w:val="en-US" w:eastAsia="ko-KR"/>
              <w14:ligatures w14:val="standardContextual"/>
            </w:rPr>
            <w:tab/>
          </w:r>
          <w:r w:rsidDel="005D0130">
            <w:delText>use case on …</w:delText>
          </w:r>
          <w:r w:rsidDel="005D0130">
            <w:tab/>
            <w:delText>6</w:delText>
          </w:r>
        </w:del>
      </w:ins>
    </w:p>
    <w:p w14:paraId="736BBE86" w14:textId="3CCD40BB" w:rsidR="00F44CF1" w:rsidDel="005D0130" w:rsidRDefault="00F44CF1">
      <w:pPr>
        <w:pStyle w:val="10"/>
        <w:rPr>
          <w:ins w:id="758" w:author="만든 이"/>
          <w:del w:id="759" w:author="만든 이"/>
          <w:b w:val="0"/>
          <w:color w:val="auto"/>
          <w:kern w:val="2"/>
          <w:sz w:val="20"/>
          <w:lang w:val="en-US" w:eastAsia="ko-KR"/>
          <w14:ligatures w14:val="standardContextual"/>
        </w:rPr>
      </w:pPr>
      <w:ins w:id="760" w:author="만든 이">
        <w:del w:id="761" w:author="만든 이">
          <w:r w:rsidDel="005D0130">
            <w:delText>3</w:delText>
          </w:r>
          <w:r w:rsidDel="005D0130">
            <w:rPr>
              <w:b w:val="0"/>
              <w:color w:val="auto"/>
              <w:kern w:val="2"/>
              <w:sz w:val="20"/>
              <w:lang w:val="en-US" w:eastAsia="ko-KR"/>
              <w14:ligatures w14:val="standardContextual"/>
            </w:rPr>
            <w:tab/>
          </w:r>
          <w:r w:rsidDel="005D0130">
            <w:rPr>
              <w:lang w:eastAsia="ko-KR"/>
            </w:rPr>
            <w:delText>use cases of positioning, navigation and timing (PNT)</w:delText>
          </w:r>
          <w:r w:rsidDel="005D0130">
            <w:tab/>
            <w:delText>6</w:delText>
          </w:r>
        </w:del>
      </w:ins>
    </w:p>
    <w:p w14:paraId="07790C33" w14:textId="567B9225" w:rsidR="00F44CF1" w:rsidDel="005D0130" w:rsidRDefault="00F44CF1">
      <w:pPr>
        <w:pStyle w:val="20"/>
        <w:rPr>
          <w:ins w:id="762" w:author="만든 이"/>
          <w:del w:id="763" w:author="만든 이"/>
          <w:color w:val="auto"/>
          <w:kern w:val="2"/>
          <w:sz w:val="20"/>
          <w:lang w:val="en-US" w:eastAsia="ko-KR"/>
          <w14:ligatures w14:val="standardContextual"/>
        </w:rPr>
      </w:pPr>
      <w:ins w:id="764" w:author="만든 이">
        <w:del w:id="765" w:author="만든 이">
          <w:r w:rsidDel="005D0130">
            <w:delText>3.1</w:delText>
          </w:r>
          <w:r w:rsidDel="005D0130">
            <w:rPr>
              <w:color w:val="auto"/>
              <w:kern w:val="2"/>
              <w:sz w:val="20"/>
              <w:lang w:val="en-US" w:eastAsia="ko-KR"/>
              <w14:ligatures w14:val="standardContextual"/>
            </w:rPr>
            <w:tab/>
          </w:r>
          <w:r w:rsidDel="005D0130">
            <w:delText>use case on …</w:delText>
          </w:r>
          <w:r w:rsidDel="005D0130">
            <w:tab/>
            <w:delText>6</w:delText>
          </w:r>
        </w:del>
      </w:ins>
    </w:p>
    <w:p w14:paraId="49D5BB32" w14:textId="1A78FB8C" w:rsidR="00F44CF1" w:rsidDel="005D0130" w:rsidRDefault="00F44CF1">
      <w:pPr>
        <w:pStyle w:val="10"/>
        <w:rPr>
          <w:ins w:id="766" w:author="만든 이"/>
          <w:del w:id="767" w:author="만든 이"/>
          <w:b w:val="0"/>
          <w:color w:val="auto"/>
          <w:kern w:val="2"/>
          <w:sz w:val="20"/>
          <w:lang w:val="en-US" w:eastAsia="ko-KR"/>
          <w14:ligatures w14:val="standardContextual"/>
        </w:rPr>
      </w:pPr>
      <w:ins w:id="768" w:author="만든 이">
        <w:del w:id="769" w:author="만든 이">
          <w:r w:rsidDel="005D0130">
            <w:delText>4</w:delText>
          </w:r>
          <w:r w:rsidDel="005D0130">
            <w:rPr>
              <w:b w:val="0"/>
              <w:color w:val="auto"/>
              <w:kern w:val="2"/>
              <w:sz w:val="20"/>
              <w:lang w:val="en-US" w:eastAsia="ko-KR"/>
              <w14:ligatures w14:val="standardContextual"/>
            </w:rPr>
            <w:tab/>
          </w:r>
          <w:r w:rsidDel="005D0130">
            <w:rPr>
              <w:lang w:eastAsia="ko-KR"/>
            </w:rPr>
            <w:delText>use cases of vessel traffic services (VTS)</w:delText>
          </w:r>
          <w:r w:rsidDel="005D0130">
            <w:tab/>
            <w:delText>6</w:delText>
          </w:r>
        </w:del>
      </w:ins>
    </w:p>
    <w:p w14:paraId="277B4F9F" w14:textId="21C5E271" w:rsidR="00F44CF1" w:rsidDel="005D0130" w:rsidRDefault="00F44CF1">
      <w:pPr>
        <w:pStyle w:val="20"/>
        <w:rPr>
          <w:ins w:id="770" w:author="만든 이"/>
          <w:del w:id="771" w:author="만든 이"/>
          <w:color w:val="auto"/>
          <w:kern w:val="2"/>
          <w:sz w:val="20"/>
          <w:lang w:val="en-US" w:eastAsia="ko-KR"/>
          <w14:ligatures w14:val="standardContextual"/>
        </w:rPr>
      </w:pPr>
      <w:ins w:id="772" w:author="만든 이">
        <w:del w:id="773" w:author="만든 이">
          <w:r w:rsidDel="005D0130">
            <w:delText>4.1</w:delText>
          </w:r>
          <w:r w:rsidDel="005D0130">
            <w:rPr>
              <w:color w:val="auto"/>
              <w:kern w:val="2"/>
              <w:sz w:val="20"/>
              <w:lang w:val="en-US" w:eastAsia="ko-KR"/>
              <w14:ligatures w14:val="standardContextual"/>
            </w:rPr>
            <w:tab/>
          </w:r>
          <w:r w:rsidDel="005D0130">
            <w:delText>use case on …</w:delText>
          </w:r>
          <w:r w:rsidDel="005D0130">
            <w:tab/>
            <w:delText>7</w:delText>
          </w:r>
        </w:del>
      </w:ins>
    </w:p>
    <w:p w14:paraId="40AA542A" w14:textId="54C9371C" w:rsidR="00F44CF1" w:rsidDel="005D0130" w:rsidRDefault="00F44CF1">
      <w:pPr>
        <w:pStyle w:val="10"/>
        <w:rPr>
          <w:ins w:id="774" w:author="만든 이"/>
          <w:del w:id="775" w:author="만든 이"/>
          <w:b w:val="0"/>
          <w:color w:val="auto"/>
          <w:kern w:val="2"/>
          <w:sz w:val="20"/>
          <w:lang w:val="en-US" w:eastAsia="ko-KR"/>
          <w14:ligatures w14:val="standardContextual"/>
        </w:rPr>
      </w:pPr>
      <w:ins w:id="776" w:author="만든 이">
        <w:del w:id="777" w:author="만든 이">
          <w:r w:rsidDel="005D0130">
            <w:delText>5</w:delText>
          </w:r>
          <w:r w:rsidDel="005D0130">
            <w:rPr>
              <w:b w:val="0"/>
              <w:color w:val="auto"/>
              <w:kern w:val="2"/>
              <w:sz w:val="20"/>
              <w:lang w:val="en-US" w:eastAsia="ko-KR"/>
              <w14:ligatures w14:val="standardContextual"/>
            </w:rPr>
            <w:tab/>
          </w:r>
          <w:r w:rsidDel="005D0130">
            <w:rPr>
              <w:lang w:eastAsia="ko-KR"/>
            </w:rPr>
            <w:delText>use cases of digital maritime services</w:delText>
          </w:r>
          <w:r w:rsidDel="005D0130">
            <w:tab/>
            <w:delText>7</w:delText>
          </w:r>
        </w:del>
      </w:ins>
    </w:p>
    <w:p w14:paraId="616B9B15" w14:textId="11005786" w:rsidR="00F44CF1" w:rsidDel="005D0130" w:rsidRDefault="00F44CF1">
      <w:pPr>
        <w:pStyle w:val="20"/>
        <w:rPr>
          <w:ins w:id="778" w:author="만든 이"/>
          <w:del w:id="779" w:author="만든 이"/>
          <w:color w:val="auto"/>
          <w:kern w:val="2"/>
          <w:sz w:val="20"/>
          <w:lang w:val="en-US" w:eastAsia="ko-KR"/>
          <w14:ligatures w14:val="standardContextual"/>
        </w:rPr>
      </w:pPr>
      <w:ins w:id="780" w:author="만든 이">
        <w:del w:id="781" w:author="만든 이">
          <w:r w:rsidDel="005D0130">
            <w:delText>5.1</w:delText>
          </w:r>
          <w:r w:rsidDel="005D0130">
            <w:rPr>
              <w:color w:val="auto"/>
              <w:kern w:val="2"/>
              <w:sz w:val="20"/>
              <w:lang w:val="en-US" w:eastAsia="ko-KR"/>
              <w14:ligatures w14:val="standardContextual"/>
            </w:rPr>
            <w:tab/>
          </w:r>
          <w:r w:rsidDel="005D0130">
            <w:delText>use case on …</w:delText>
          </w:r>
          <w:r w:rsidDel="005D0130">
            <w:tab/>
            <w:delText>7</w:delText>
          </w:r>
        </w:del>
      </w:ins>
    </w:p>
    <w:p w14:paraId="78296DEF" w14:textId="3AB692C5" w:rsidR="00F44CF1" w:rsidDel="005D0130" w:rsidRDefault="00F44CF1">
      <w:pPr>
        <w:pStyle w:val="10"/>
        <w:rPr>
          <w:ins w:id="782" w:author="만든 이"/>
          <w:del w:id="783" w:author="만든 이"/>
          <w:b w:val="0"/>
          <w:color w:val="auto"/>
          <w:kern w:val="2"/>
          <w:sz w:val="20"/>
          <w:lang w:val="en-US" w:eastAsia="ko-KR"/>
          <w14:ligatures w14:val="standardContextual"/>
        </w:rPr>
      </w:pPr>
      <w:ins w:id="784" w:author="만든 이">
        <w:del w:id="785" w:author="만든 이">
          <w:r w:rsidDel="005D0130">
            <w:delText>6</w:delText>
          </w:r>
          <w:r w:rsidDel="005D0130">
            <w:rPr>
              <w:b w:val="0"/>
              <w:color w:val="auto"/>
              <w:kern w:val="2"/>
              <w:sz w:val="20"/>
              <w:lang w:val="en-US" w:eastAsia="ko-KR"/>
              <w14:ligatures w14:val="standardContextual"/>
            </w:rPr>
            <w:tab/>
          </w:r>
          <w:r w:rsidDel="005D0130">
            <w:delText>Definitions</w:delText>
          </w:r>
          <w:r w:rsidDel="005D0130">
            <w:tab/>
            <w:delText>7</w:delText>
          </w:r>
        </w:del>
      </w:ins>
    </w:p>
    <w:p w14:paraId="686B6CF2" w14:textId="334D8907" w:rsidR="00F44CF1" w:rsidDel="005D0130" w:rsidRDefault="00F44CF1">
      <w:pPr>
        <w:pStyle w:val="10"/>
        <w:rPr>
          <w:ins w:id="786" w:author="만든 이"/>
          <w:del w:id="787" w:author="만든 이"/>
          <w:b w:val="0"/>
          <w:color w:val="auto"/>
          <w:kern w:val="2"/>
          <w:sz w:val="20"/>
          <w:lang w:val="en-US" w:eastAsia="ko-KR"/>
          <w14:ligatures w14:val="standardContextual"/>
        </w:rPr>
      </w:pPr>
      <w:ins w:id="788" w:author="만든 이">
        <w:del w:id="789" w:author="만든 이">
          <w:r w:rsidDel="005D0130">
            <w:delText>7</w:delText>
          </w:r>
          <w:r w:rsidDel="005D0130">
            <w:rPr>
              <w:b w:val="0"/>
              <w:color w:val="auto"/>
              <w:kern w:val="2"/>
              <w:sz w:val="20"/>
              <w:lang w:val="en-US" w:eastAsia="ko-KR"/>
              <w14:ligatures w14:val="standardContextual"/>
            </w:rPr>
            <w:tab/>
          </w:r>
          <w:r w:rsidDel="005D0130">
            <w:delText>Acronyms</w:delText>
          </w:r>
          <w:r w:rsidDel="005D0130">
            <w:tab/>
            <w:delText>7</w:delText>
          </w:r>
        </w:del>
      </w:ins>
    </w:p>
    <w:p w14:paraId="7C3F7B51" w14:textId="7DDEE347" w:rsidR="00F44CF1" w:rsidDel="005D0130" w:rsidRDefault="00F44CF1">
      <w:pPr>
        <w:pStyle w:val="10"/>
        <w:rPr>
          <w:ins w:id="790" w:author="만든 이"/>
          <w:del w:id="791" w:author="만든 이"/>
          <w:b w:val="0"/>
          <w:color w:val="auto"/>
          <w:kern w:val="2"/>
          <w:sz w:val="20"/>
          <w:lang w:val="en-US" w:eastAsia="ko-KR"/>
          <w14:ligatures w14:val="standardContextual"/>
        </w:rPr>
      </w:pPr>
      <w:ins w:id="792" w:author="만든 이">
        <w:del w:id="793" w:author="만든 이">
          <w:r w:rsidDel="005D0130">
            <w:delText>8</w:delText>
          </w:r>
          <w:r w:rsidDel="005D0130">
            <w:rPr>
              <w:b w:val="0"/>
              <w:color w:val="auto"/>
              <w:kern w:val="2"/>
              <w:sz w:val="20"/>
              <w:lang w:val="en-US" w:eastAsia="ko-KR"/>
              <w14:ligatures w14:val="standardContextual"/>
            </w:rPr>
            <w:tab/>
          </w:r>
          <w:r w:rsidDel="005D0130">
            <w:delText>References</w:delText>
          </w:r>
          <w:r w:rsidDel="005D0130">
            <w:tab/>
            <w:delText>7</w:delText>
          </w:r>
        </w:del>
      </w:ins>
    </w:p>
    <w:p w14:paraId="2A6AD8D9" w14:textId="0E0C1AAA" w:rsidR="00F44CF1" w:rsidDel="005D0130" w:rsidRDefault="00F44CF1">
      <w:pPr>
        <w:pStyle w:val="41"/>
        <w:rPr>
          <w:ins w:id="794" w:author="만든 이"/>
          <w:del w:id="795" w:author="만든 이"/>
          <w:b w:val="0"/>
          <w:noProof/>
          <w:color w:val="auto"/>
          <w:kern w:val="2"/>
          <w:sz w:val="20"/>
          <w:lang w:val="en-US" w:eastAsia="ko-KR"/>
          <w14:ligatures w14:val="standardContextual"/>
        </w:rPr>
      </w:pPr>
      <w:ins w:id="796" w:author="만든 이">
        <w:del w:id="797" w:author="만든 이">
          <w:r w:rsidRPr="002D698A" w:rsidDel="005D0130">
            <w:rPr>
              <w:noProof/>
            </w:rPr>
            <w:delText>ANNEX A</w:delText>
          </w:r>
          <w:r w:rsidDel="005D0130">
            <w:rPr>
              <w:b w:val="0"/>
              <w:noProof/>
              <w:color w:val="auto"/>
              <w:kern w:val="2"/>
              <w:sz w:val="20"/>
              <w:lang w:val="en-US" w:eastAsia="ko-KR"/>
              <w14:ligatures w14:val="standardContextual"/>
            </w:rPr>
            <w:tab/>
          </w:r>
          <w:r w:rsidRPr="002D698A" w:rsidDel="005D0130">
            <w:rPr>
              <w:iCs/>
              <w:noProof/>
            </w:rPr>
            <w:delText>use cases and potential requirements on MBS</w:delText>
          </w:r>
          <w:r w:rsidDel="005D0130">
            <w:rPr>
              <w:noProof/>
            </w:rPr>
            <w:tab/>
            <w:delText>8</w:delText>
          </w:r>
        </w:del>
      </w:ins>
    </w:p>
    <w:p w14:paraId="600DD193" w14:textId="501A208D" w:rsidR="00F44CF1" w:rsidDel="005D0130" w:rsidRDefault="00F44CF1">
      <w:pPr>
        <w:pStyle w:val="20"/>
        <w:rPr>
          <w:ins w:id="798" w:author="만든 이"/>
          <w:del w:id="799" w:author="만든 이"/>
          <w:color w:val="auto"/>
          <w:kern w:val="2"/>
          <w:sz w:val="20"/>
          <w:lang w:val="en-US" w:eastAsia="ko-KR"/>
          <w14:ligatures w14:val="standardContextual"/>
        </w:rPr>
      </w:pPr>
      <w:ins w:id="800" w:author="만든 이">
        <w:del w:id="801" w:author="만든 이">
          <w:r w:rsidDel="005D0130">
            <w:rPr>
              <w:lang w:eastAsia="ko-KR"/>
            </w:rPr>
            <w:delText xml:space="preserve">A.1 </w:delText>
          </w:r>
          <w:r w:rsidDel="005D0130">
            <w:delText>Use case on …</w:delText>
          </w:r>
          <w:r w:rsidDel="005D0130">
            <w:tab/>
            <w:delText>8</w:delText>
          </w:r>
        </w:del>
      </w:ins>
    </w:p>
    <w:p w14:paraId="0D2DDEF4" w14:textId="5134BB4E" w:rsidR="00F44CF1" w:rsidDel="005D0130" w:rsidRDefault="00F44CF1">
      <w:pPr>
        <w:pStyle w:val="31"/>
        <w:tabs>
          <w:tab w:val="left" w:pos="1134"/>
          <w:tab w:val="right" w:leader="dot" w:pos="10195"/>
        </w:tabs>
        <w:rPr>
          <w:ins w:id="802" w:author="만든 이"/>
          <w:del w:id="803" w:author="만든 이"/>
          <w:noProof/>
          <w:kern w:val="2"/>
          <w:sz w:val="20"/>
          <w:lang w:val="en-US" w:eastAsia="ko-KR"/>
          <w14:ligatures w14:val="standardContextual"/>
        </w:rPr>
      </w:pPr>
      <w:ins w:id="804" w:author="만든 이">
        <w:del w:id="805" w:author="만든 이">
          <w:r w:rsidDel="005D0130">
            <w:rPr>
              <w:noProof/>
            </w:rPr>
            <w:delText>A.X.1</w:delText>
          </w:r>
          <w:r w:rsidDel="005D0130">
            <w:rPr>
              <w:noProof/>
              <w:kern w:val="2"/>
              <w:sz w:val="20"/>
              <w:lang w:val="en-US" w:eastAsia="ko-KR"/>
              <w14:ligatures w14:val="standardContextual"/>
            </w:rPr>
            <w:tab/>
          </w:r>
          <w:r w:rsidDel="005D0130">
            <w:rPr>
              <w:noProof/>
            </w:rPr>
            <w:delText>Description</w:delText>
          </w:r>
          <w:r w:rsidDel="005D0130">
            <w:rPr>
              <w:noProof/>
            </w:rPr>
            <w:tab/>
            <w:delText>8</w:delText>
          </w:r>
        </w:del>
      </w:ins>
    </w:p>
    <w:p w14:paraId="33CEF55B" w14:textId="565FD4D3" w:rsidR="00F44CF1" w:rsidDel="005D0130" w:rsidRDefault="00F44CF1">
      <w:pPr>
        <w:pStyle w:val="31"/>
        <w:tabs>
          <w:tab w:val="left" w:pos="1134"/>
          <w:tab w:val="right" w:leader="dot" w:pos="10195"/>
        </w:tabs>
        <w:rPr>
          <w:ins w:id="806" w:author="만든 이"/>
          <w:del w:id="807" w:author="만든 이"/>
          <w:noProof/>
          <w:kern w:val="2"/>
          <w:sz w:val="20"/>
          <w:lang w:val="en-US" w:eastAsia="ko-KR"/>
          <w14:ligatures w14:val="standardContextual"/>
        </w:rPr>
      </w:pPr>
      <w:ins w:id="808" w:author="만든 이">
        <w:del w:id="809" w:author="만든 이">
          <w:r w:rsidDel="005D0130">
            <w:rPr>
              <w:noProof/>
            </w:rPr>
            <w:delText>A.X.2</w:delText>
          </w:r>
          <w:r w:rsidDel="005D0130">
            <w:rPr>
              <w:noProof/>
              <w:kern w:val="2"/>
              <w:sz w:val="20"/>
              <w:lang w:val="en-US" w:eastAsia="ko-KR"/>
              <w14:ligatures w14:val="standardContextual"/>
            </w:rPr>
            <w:tab/>
          </w:r>
          <w:r w:rsidDel="005D0130">
            <w:rPr>
              <w:noProof/>
            </w:rPr>
            <w:delText>Pre-conditions</w:delText>
          </w:r>
          <w:r w:rsidDel="005D0130">
            <w:rPr>
              <w:noProof/>
            </w:rPr>
            <w:tab/>
            <w:delText>8</w:delText>
          </w:r>
        </w:del>
      </w:ins>
    </w:p>
    <w:p w14:paraId="25A77F2C" w14:textId="00AC421A" w:rsidR="00F44CF1" w:rsidDel="005D0130" w:rsidRDefault="00F44CF1">
      <w:pPr>
        <w:pStyle w:val="31"/>
        <w:tabs>
          <w:tab w:val="left" w:pos="1134"/>
          <w:tab w:val="right" w:leader="dot" w:pos="10195"/>
        </w:tabs>
        <w:rPr>
          <w:ins w:id="810" w:author="만든 이"/>
          <w:del w:id="811" w:author="만든 이"/>
          <w:noProof/>
          <w:kern w:val="2"/>
          <w:sz w:val="20"/>
          <w:lang w:val="en-US" w:eastAsia="ko-KR"/>
          <w14:ligatures w14:val="standardContextual"/>
        </w:rPr>
      </w:pPr>
      <w:ins w:id="812" w:author="만든 이">
        <w:del w:id="813" w:author="만든 이">
          <w:r w:rsidDel="005D0130">
            <w:rPr>
              <w:noProof/>
            </w:rPr>
            <w:delText>A.1.3</w:delText>
          </w:r>
          <w:r w:rsidDel="005D0130">
            <w:rPr>
              <w:noProof/>
              <w:kern w:val="2"/>
              <w:sz w:val="20"/>
              <w:lang w:val="en-US" w:eastAsia="ko-KR"/>
              <w14:ligatures w14:val="standardContextual"/>
            </w:rPr>
            <w:tab/>
          </w:r>
          <w:r w:rsidDel="005D0130">
            <w:rPr>
              <w:noProof/>
            </w:rPr>
            <w:delText>Service Flows</w:delText>
          </w:r>
          <w:r w:rsidDel="005D0130">
            <w:rPr>
              <w:noProof/>
            </w:rPr>
            <w:tab/>
            <w:delText>8</w:delText>
          </w:r>
        </w:del>
      </w:ins>
    </w:p>
    <w:p w14:paraId="25C69008" w14:textId="63A4B49D" w:rsidR="00F44CF1" w:rsidDel="005D0130" w:rsidRDefault="00F44CF1">
      <w:pPr>
        <w:pStyle w:val="31"/>
        <w:tabs>
          <w:tab w:val="left" w:pos="1134"/>
          <w:tab w:val="right" w:leader="dot" w:pos="10195"/>
        </w:tabs>
        <w:rPr>
          <w:ins w:id="814" w:author="만든 이"/>
          <w:del w:id="815" w:author="만든 이"/>
          <w:noProof/>
          <w:kern w:val="2"/>
          <w:sz w:val="20"/>
          <w:lang w:val="en-US" w:eastAsia="ko-KR"/>
          <w14:ligatures w14:val="standardContextual"/>
        </w:rPr>
      </w:pPr>
      <w:ins w:id="816" w:author="만든 이">
        <w:del w:id="817" w:author="만든 이">
          <w:r w:rsidDel="005D0130">
            <w:rPr>
              <w:noProof/>
            </w:rPr>
            <w:delText>A.X.4</w:delText>
          </w:r>
          <w:r w:rsidDel="005D0130">
            <w:rPr>
              <w:noProof/>
              <w:kern w:val="2"/>
              <w:sz w:val="20"/>
              <w:lang w:val="en-US" w:eastAsia="ko-KR"/>
              <w14:ligatures w14:val="standardContextual"/>
            </w:rPr>
            <w:tab/>
          </w:r>
          <w:r w:rsidDel="005D0130">
            <w:rPr>
              <w:noProof/>
            </w:rPr>
            <w:delText>Post-conditions</w:delText>
          </w:r>
          <w:r w:rsidDel="005D0130">
            <w:rPr>
              <w:noProof/>
            </w:rPr>
            <w:tab/>
            <w:delText>8</w:delText>
          </w:r>
        </w:del>
      </w:ins>
    </w:p>
    <w:p w14:paraId="4D903C9A" w14:textId="137D2FBE" w:rsidR="00F44CF1" w:rsidDel="005D0130" w:rsidRDefault="00F44CF1">
      <w:pPr>
        <w:pStyle w:val="31"/>
        <w:tabs>
          <w:tab w:val="left" w:pos="1134"/>
          <w:tab w:val="right" w:leader="dot" w:pos="10195"/>
        </w:tabs>
        <w:rPr>
          <w:ins w:id="818" w:author="만든 이"/>
          <w:del w:id="819" w:author="만든 이"/>
          <w:noProof/>
          <w:kern w:val="2"/>
          <w:sz w:val="20"/>
          <w:lang w:val="en-US" w:eastAsia="ko-KR"/>
          <w14:ligatures w14:val="standardContextual"/>
        </w:rPr>
      </w:pPr>
      <w:ins w:id="820" w:author="만든 이">
        <w:del w:id="821" w:author="만든 이">
          <w:r w:rsidDel="005D0130">
            <w:rPr>
              <w:noProof/>
            </w:rPr>
            <w:delText>A.X.5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8</w:delText>
          </w:r>
        </w:del>
      </w:ins>
    </w:p>
    <w:p w14:paraId="3171B48A" w14:textId="4FC93064" w:rsidR="00F44CF1" w:rsidDel="005D0130" w:rsidRDefault="00F44CF1">
      <w:pPr>
        <w:pStyle w:val="31"/>
        <w:tabs>
          <w:tab w:val="left" w:pos="1134"/>
          <w:tab w:val="right" w:leader="dot" w:pos="10195"/>
        </w:tabs>
        <w:rPr>
          <w:ins w:id="822" w:author="만든 이"/>
          <w:del w:id="823" w:author="만든 이"/>
          <w:noProof/>
          <w:kern w:val="2"/>
          <w:sz w:val="20"/>
          <w:lang w:val="en-US" w:eastAsia="ko-KR"/>
          <w14:ligatures w14:val="standardContextual"/>
        </w:rPr>
      </w:pPr>
      <w:ins w:id="824" w:author="만든 이">
        <w:del w:id="825" w:author="만든 이">
          <w:r w:rsidDel="005D0130">
            <w:rPr>
              <w:noProof/>
            </w:rPr>
            <w:delText>A.X.6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8</w:delText>
          </w:r>
        </w:del>
      </w:ins>
    </w:p>
    <w:p w14:paraId="7227EEBE" w14:textId="4BB84185" w:rsidR="00F44CF1" w:rsidDel="005D0130" w:rsidRDefault="00F44CF1">
      <w:pPr>
        <w:pStyle w:val="41"/>
        <w:rPr>
          <w:ins w:id="826" w:author="만든 이"/>
          <w:del w:id="827" w:author="만든 이"/>
          <w:b w:val="0"/>
          <w:noProof/>
          <w:color w:val="auto"/>
          <w:kern w:val="2"/>
          <w:sz w:val="20"/>
          <w:lang w:val="en-US" w:eastAsia="ko-KR"/>
          <w14:ligatures w14:val="standardContextual"/>
        </w:rPr>
      </w:pPr>
      <w:ins w:id="828" w:author="만든 이">
        <w:del w:id="829" w:author="만든 이">
          <w:r w:rsidRPr="002D698A" w:rsidDel="005D0130">
            <w:rPr>
              <w:noProof/>
            </w:rPr>
            <w:delText>ANNEX B</w:delText>
          </w:r>
          <w:r w:rsidDel="005D0130">
            <w:rPr>
              <w:b w:val="0"/>
              <w:noProof/>
              <w:color w:val="auto"/>
              <w:kern w:val="2"/>
              <w:sz w:val="20"/>
              <w:lang w:val="en-US" w:eastAsia="ko-KR"/>
              <w14:ligatures w14:val="standardContextual"/>
            </w:rPr>
            <w:tab/>
          </w:r>
          <w:r w:rsidRPr="002D698A" w:rsidDel="005D0130">
            <w:rPr>
              <w:iCs/>
              <w:noProof/>
            </w:rPr>
            <w:delText>use cases and potential requirements on PNT</w:delText>
          </w:r>
          <w:r w:rsidDel="005D0130">
            <w:rPr>
              <w:noProof/>
            </w:rPr>
            <w:tab/>
            <w:delText>9</w:delText>
          </w:r>
        </w:del>
      </w:ins>
    </w:p>
    <w:p w14:paraId="00FEDC59" w14:textId="65BEFA9E" w:rsidR="00F44CF1" w:rsidDel="005D0130" w:rsidRDefault="00F44CF1">
      <w:pPr>
        <w:pStyle w:val="20"/>
        <w:rPr>
          <w:ins w:id="830" w:author="만든 이"/>
          <w:del w:id="831" w:author="만든 이"/>
          <w:color w:val="auto"/>
          <w:kern w:val="2"/>
          <w:sz w:val="20"/>
          <w:lang w:val="en-US" w:eastAsia="ko-KR"/>
          <w14:ligatures w14:val="standardContextual"/>
        </w:rPr>
      </w:pPr>
      <w:ins w:id="832" w:author="만든 이">
        <w:del w:id="833" w:author="만든 이">
          <w:r w:rsidDel="005D0130">
            <w:rPr>
              <w:lang w:eastAsia="ko-KR"/>
            </w:rPr>
            <w:delText xml:space="preserve">B.X </w:delText>
          </w:r>
          <w:r w:rsidDel="005D0130">
            <w:delText>Use case on …</w:delText>
          </w:r>
          <w:r w:rsidDel="005D0130">
            <w:tab/>
            <w:delText>9</w:delText>
          </w:r>
        </w:del>
      </w:ins>
    </w:p>
    <w:p w14:paraId="4C57F668" w14:textId="1A8B76A6" w:rsidR="00F44CF1" w:rsidDel="005D0130" w:rsidRDefault="00F44CF1">
      <w:pPr>
        <w:pStyle w:val="31"/>
        <w:tabs>
          <w:tab w:val="left" w:pos="1134"/>
          <w:tab w:val="right" w:leader="dot" w:pos="10195"/>
        </w:tabs>
        <w:rPr>
          <w:ins w:id="834" w:author="만든 이"/>
          <w:del w:id="835" w:author="만든 이"/>
          <w:noProof/>
          <w:kern w:val="2"/>
          <w:sz w:val="20"/>
          <w:lang w:val="en-US" w:eastAsia="ko-KR"/>
          <w14:ligatures w14:val="standardContextual"/>
        </w:rPr>
      </w:pPr>
      <w:ins w:id="836" w:author="만든 이">
        <w:del w:id="837" w:author="만든 이">
          <w:r w:rsidDel="005D0130">
            <w:rPr>
              <w:noProof/>
            </w:rPr>
            <w:delText xml:space="preserve">B.X.1 </w:delText>
          </w:r>
          <w:r w:rsidDel="005D0130">
            <w:rPr>
              <w:noProof/>
              <w:kern w:val="2"/>
              <w:sz w:val="20"/>
              <w:lang w:val="en-US" w:eastAsia="ko-KR"/>
              <w14:ligatures w14:val="standardContextual"/>
            </w:rPr>
            <w:tab/>
          </w:r>
          <w:r w:rsidDel="005D0130">
            <w:rPr>
              <w:noProof/>
            </w:rPr>
            <w:delText>Description</w:delText>
          </w:r>
          <w:r w:rsidDel="005D0130">
            <w:rPr>
              <w:noProof/>
            </w:rPr>
            <w:tab/>
            <w:delText>9</w:delText>
          </w:r>
        </w:del>
      </w:ins>
    </w:p>
    <w:p w14:paraId="6594D6D6" w14:textId="65936D3B" w:rsidR="00F44CF1" w:rsidDel="005D0130" w:rsidRDefault="00F44CF1">
      <w:pPr>
        <w:pStyle w:val="31"/>
        <w:tabs>
          <w:tab w:val="left" w:pos="1134"/>
          <w:tab w:val="right" w:leader="dot" w:pos="10195"/>
        </w:tabs>
        <w:rPr>
          <w:ins w:id="838" w:author="만든 이"/>
          <w:del w:id="839" w:author="만든 이"/>
          <w:noProof/>
          <w:kern w:val="2"/>
          <w:sz w:val="20"/>
          <w:lang w:val="en-US" w:eastAsia="ko-KR"/>
          <w14:ligatures w14:val="standardContextual"/>
        </w:rPr>
      </w:pPr>
      <w:ins w:id="840" w:author="만든 이">
        <w:del w:id="841" w:author="만든 이">
          <w:r w:rsidDel="005D0130">
            <w:rPr>
              <w:noProof/>
            </w:rPr>
            <w:delText>B.X.2</w:delText>
          </w:r>
          <w:r w:rsidDel="005D0130">
            <w:rPr>
              <w:noProof/>
              <w:kern w:val="2"/>
              <w:sz w:val="20"/>
              <w:lang w:val="en-US" w:eastAsia="ko-KR"/>
              <w14:ligatures w14:val="standardContextual"/>
            </w:rPr>
            <w:tab/>
          </w:r>
          <w:r w:rsidDel="005D0130">
            <w:rPr>
              <w:noProof/>
            </w:rPr>
            <w:delText>Pre-conditions</w:delText>
          </w:r>
          <w:r w:rsidDel="005D0130">
            <w:rPr>
              <w:noProof/>
            </w:rPr>
            <w:tab/>
            <w:delText>9</w:delText>
          </w:r>
        </w:del>
      </w:ins>
    </w:p>
    <w:p w14:paraId="1A02B9FE" w14:textId="02F3B593" w:rsidR="00F44CF1" w:rsidDel="005D0130" w:rsidRDefault="00F44CF1">
      <w:pPr>
        <w:pStyle w:val="31"/>
        <w:tabs>
          <w:tab w:val="left" w:pos="1134"/>
          <w:tab w:val="right" w:leader="dot" w:pos="10195"/>
        </w:tabs>
        <w:rPr>
          <w:ins w:id="842" w:author="만든 이"/>
          <w:del w:id="843" w:author="만든 이"/>
          <w:noProof/>
          <w:kern w:val="2"/>
          <w:sz w:val="20"/>
          <w:lang w:val="en-US" w:eastAsia="ko-KR"/>
          <w14:ligatures w14:val="standardContextual"/>
        </w:rPr>
      </w:pPr>
      <w:ins w:id="844" w:author="만든 이">
        <w:del w:id="845" w:author="만든 이">
          <w:r w:rsidDel="005D0130">
            <w:rPr>
              <w:noProof/>
            </w:rPr>
            <w:delText>B.X.3</w:delText>
          </w:r>
          <w:r w:rsidDel="005D0130">
            <w:rPr>
              <w:noProof/>
              <w:kern w:val="2"/>
              <w:sz w:val="20"/>
              <w:lang w:val="en-US" w:eastAsia="ko-KR"/>
              <w14:ligatures w14:val="standardContextual"/>
            </w:rPr>
            <w:tab/>
          </w:r>
          <w:r w:rsidDel="005D0130">
            <w:rPr>
              <w:noProof/>
            </w:rPr>
            <w:delText>Service Flows</w:delText>
          </w:r>
          <w:r w:rsidDel="005D0130">
            <w:rPr>
              <w:noProof/>
            </w:rPr>
            <w:tab/>
            <w:delText>9</w:delText>
          </w:r>
        </w:del>
      </w:ins>
    </w:p>
    <w:p w14:paraId="75A60E7A" w14:textId="7AFD035C" w:rsidR="00F44CF1" w:rsidDel="005D0130" w:rsidRDefault="00F44CF1">
      <w:pPr>
        <w:pStyle w:val="31"/>
        <w:tabs>
          <w:tab w:val="left" w:pos="1134"/>
          <w:tab w:val="right" w:leader="dot" w:pos="10195"/>
        </w:tabs>
        <w:rPr>
          <w:ins w:id="846" w:author="만든 이"/>
          <w:del w:id="847" w:author="만든 이"/>
          <w:noProof/>
          <w:kern w:val="2"/>
          <w:sz w:val="20"/>
          <w:lang w:val="en-US" w:eastAsia="ko-KR"/>
          <w14:ligatures w14:val="standardContextual"/>
        </w:rPr>
      </w:pPr>
      <w:ins w:id="848" w:author="만든 이">
        <w:del w:id="849" w:author="만든 이">
          <w:r w:rsidDel="005D0130">
            <w:rPr>
              <w:noProof/>
            </w:rPr>
            <w:delText>B.X.4</w:delText>
          </w:r>
          <w:r w:rsidDel="005D0130">
            <w:rPr>
              <w:noProof/>
              <w:kern w:val="2"/>
              <w:sz w:val="20"/>
              <w:lang w:val="en-US" w:eastAsia="ko-KR"/>
              <w14:ligatures w14:val="standardContextual"/>
            </w:rPr>
            <w:tab/>
          </w:r>
          <w:r w:rsidDel="005D0130">
            <w:rPr>
              <w:noProof/>
            </w:rPr>
            <w:delText>Post-conditions</w:delText>
          </w:r>
          <w:r w:rsidDel="005D0130">
            <w:rPr>
              <w:noProof/>
            </w:rPr>
            <w:tab/>
            <w:delText>9</w:delText>
          </w:r>
        </w:del>
      </w:ins>
    </w:p>
    <w:p w14:paraId="7E8649EA" w14:textId="6C8E768D" w:rsidR="00F44CF1" w:rsidDel="005D0130" w:rsidRDefault="00F44CF1">
      <w:pPr>
        <w:pStyle w:val="31"/>
        <w:tabs>
          <w:tab w:val="left" w:pos="1134"/>
          <w:tab w:val="right" w:leader="dot" w:pos="10195"/>
        </w:tabs>
        <w:rPr>
          <w:ins w:id="850" w:author="만든 이"/>
          <w:del w:id="851" w:author="만든 이"/>
          <w:noProof/>
          <w:kern w:val="2"/>
          <w:sz w:val="20"/>
          <w:lang w:val="en-US" w:eastAsia="ko-KR"/>
          <w14:ligatures w14:val="standardContextual"/>
        </w:rPr>
      </w:pPr>
      <w:ins w:id="852" w:author="만든 이">
        <w:del w:id="853" w:author="만든 이">
          <w:r w:rsidDel="005D0130">
            <w:rPr>
              <w:noProof/>
            </w:rPr>
            <w:delText>B.X.5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9</w:delText>
          </w:r>
        </w:del>
      </w:ins>
    </w:p>
    <w:p w14:paraId="00CE8FEC" w14:textId="083E58C6" w:rsidR="00F44CF1" w:rsidDel="005D0130" w:rsidRDefault="00F44CF1">
      <w:pPr>
        <w:pStyle w:val="31"/>
        <w:tabs>
          <w:tab w:val="left" w:pos="1134"/>
          <w:tab w:val="right" w:leader="dot" w:pos="10195"/>
        </w:tabs>
        <w:rPr>
          <w:ins w:id="854" w:author="만든 이"/>
          <w:del w:id="855" w:author="만든 이"/>
          <w:noProof/>
          <w:kern w:val="2"/>
          <w:sz w:val="20"/>
          <w:lang w:val="en-US" w:eastAsia="ko-KR"/>
          <w14:ligatures w14:val="standardContextual"/>
        </w:rPr>
      </w:pPr>
      <w:ins w:id="856" w:author="만든 이">
        <w:del w:id="857" w:author="만든 이">
          <w:r w:rsidDel="005D0130">
            <w:rPr>
              <w:noProof/>
            </w:rPr>
            <w:delText>B.X.6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9</w:delText>
          </w:r>
        </w:del>
      </w:ins>
    </w:p>
    <w:p w14:paraId="0F73F23B" w14:textId="03E46ADC" w:rsidR="00F44CF1" w:rsidDel="005D0130" w:rsidRDefault="00F44CF1">
      <w:pPr>
        <w:pStyle w:val="41"/>
        <w:rPr>
          <w:ins w:id="858" w:author="만든 이"/>
          <w:del w:id="859" w:author="만든 이"/>
          <w:b w:val="0"/>
          <w:noProof/>
          <w:color w:val="auto"/>
          <w:kern w:val="2"/>
          <w:sz w:val="20"/>
          <w:lang w:val="en-US" w:eastAsia="ko-KR"/>
          <w14:ligatures w14:val="standardContextual"/>
        </w:rPr>
      </w:pPr>
      <w:ins w:id="860" w:author="만든 이">
        <w:del w:id="861" w:author="만든 이">
          <w:r w:rsidRPr="002D698A" w:rsidDel="005D0130">
            <w:rPr>
              <w:noProof/>
            </w:rPr>
            <w:delText>ANNEX C</w:delText>
          </w:r>
          <w:r w:rsidDel="005D0130">
            <w:rPr>
              <w:b w:val="0"/>
              <w:noProof/>
              <w:color w:val="auto"/>
              <w:kern w:val="2"/>
              <w:sz w:val="20"/>
              <w:lang w:val="en-US" w:eastAsia="ko-KR"/>
              <w14:ligatures w14:val="standardContextual"/>
            </w:rPr>
            <w:tab/>
          </w:r>
          <w:r w:rsidRPr="002D698A" w:rsidDel="005D0130">
            <w:rPr>
              <w:iCs/>
              <w:noProof/>
            </w:rPr>
            <w:delText>use cases and potential requirements on vts</w:delText>
          </w:r>
          <w:r w:rsidDel="005D0130">
            <w:rPr>
              <w:noProof/>
            </w:rPr>
            <w:tab/>
            <w:delText>10</w:delText>
          </w:r>
        </w:del>
      </w:ins>
    </w:p>
    <w:p w14:paraId="6E207C53" w14:textId="78937846" w:rsidR="00F44CF1" w:rsidDel="005D0130" w:rsidRDefault="00F44CF1">
      <w:pPr>
        <w:pStyle w:val="20"/>
        <w:rPr>
          <w:ins w:id="862" w:author="만든 이"/>
          <w:del w:id="863" w:author="만든 이"/>
          <w:color w:val="auto"/>
          <w:kern w:val="2"/>
          <w:sz w:val="20"/>
          <w:lang w:val="en-US" w:eastAsia="ko-KR"/>
          <w14:ligatures w14:val="standardContextual"/>
        </w:rPr>
      </w:pPr>
      <w:ins w:id="864" w:author="만든 이">
        <w:del w:id="865" w:author="만든 이">
          <w:r w:rsidDel="005D0130">
            <w:rPr>
              <w:lang w:eastAsia="ko-KR"/>
            </w:rPr>
            <w:delText xml:space="preserve">C.X </w:delText>
          </w:r>
          <w:r w:rsidDel="005D0130">
            <w:delText>Use case on …</w:delText>
          </w:r>
          <w:r w:rsidDel="005D0130">
            <w:tab/>
            <w:delText>10</w:delText>
          </w:r>
        </w:del>
      </w:ins>
    </w:p>
    <w:p w14:paraId="6F4E7F03" w14:textId="0751DCED" w:rsidR="00F44CF1" w:rsidDel="005D0130" w:rsidRDefault="00F44CF1">
      <w:pPr>
        <w:pStyle w:val="31"/>
        <w:tabs>
          <w:tab w:val="left" w:pos="1134"/>
          <w:tab w:val="right" w:leader="dot" w:pos="10195"/>
        </w:tabs>
        <w:rPr>
          <w:ins w:id="866" w:author="만든 이"/>
          <w:del w:id="867" w:author="만든 이"/>
          <w:noProof/>
          <w:kern w:val="2"/>
          <w:sz w:val="20"/>
          <w:lang w:val="en-US" w:eastAsia="ko-KR"/>
          <w14:ligatures w14:val="standardContextual"/>
        </w:rPr>
      </w:pPr>
      <w:ins w:id="868" w:author="만든 이">
        <w:del w:id="869" w:author="만든 이">
          <w:r w:rsidDel="005D0130">
            <w:rPr>
              <w:noProof/>
            </w:rPr>
            <w:delText xml:space="preserve">C.X.1 </w:delText>
          </w:r>
          <w:r w:rsidDel="005D0130">
            <w:rPr>
              <w:noProof/>
              <w:kern w:val="2"/>
              <w:sz w:val="20"/>
              <w:lang w:val="en-US" w:eastAsia="ko-KR"/>
              <w14:ligatures w14:val="standardContextual"/>
            </w:rPr>
            <w:tab/>
          </w:r>
          <w:r w:rsidDel="005D0130">
            <w:rPr>
              <w:noProof/>
            </w:rPr>
            <w:delText>Description</w:delText>
          </w:r>
          <w:r w:rsidDel="005D0130">
            <w:rPr>
              <w:noProof/>
            </w:rPr>
            <w:tab/>
            <w:delText>10</w:delText>
          </w:r>
        </w:del>
      </w:ins>
    </w:p>
    <w:p w14:paraId="316B8C41" w14:textId="2B12393E" w:rsidR="00F44CF1" w:rsidDel="005D0130" w:rsidRDefault="00F44CF1">
      <w:pPr>
        <w:pStyle w:val="31"/>
        <w:tabs>
          <w:tab w:val="left" w:pos="1134"/>
          <w:tab w:val="right" w:leader="dot" w:pos="10195"/>
        </w:tabs>
        <w:rPr>
          <w:ins w:id="870" w:author="만든 이"/>
          <w:del w:id="871" w:author="만든 이"/>
          <w:noProof/>
          <w:kern w:val="2"/>
          <w:sz w:val="20"/>
          <w:lang w:val="en-US" w:eastAsia="ko-KR"/>
          <w14:ligatures w14:val="standardContextual"/>
        </w:rPr>
      </w:pPr>
      <w:ins w:id="872" w:author="만든 이">
        <w:del w:id="873" w:author="만든 이">
          <w:r w:rsidDel="005D0130">
            <w:rPr>
              <w:noProof/>
            </w:rPr>
            <w:delText>C.X.2</w:delText>
          </w:r>
          <w:r w:rsidDel="005D0130">
            <w:rPr>
              <w:noProof/>
              <w:kern w:val="2"/>
              <w:sz w:val="20"/>
              <w:lang w:val="en-US" w:eastAsia="ko-KR"/>
              <w14:ligatures w14:val="standardContextual"/>
            </w:rPr>
            <w:tab/>
          </w:r>
          <w:r w:rsidDel="005D0130">
            <w:rPr>
              <w:noProof/>
            </w:rPr>
            <w:delText>Pre-conditions</w:delText>
          </w:r>
          <w:r w:rsidDel="005D0130">
            <w:rPr>
              <w:noProof/>
            </w:rPr>
            <w:tab/>
            <w:delText>10</w:delText>
          </w:r>
        </w:del>
      </w:ins>
    </w:p>
    <w:p w14:paraId="05F05E54" w14:textId="396E25ED" w:rsidR="00F44CF1" w:rsidDel="005D0130" w:rsidRDefault="00F44CF1">
      <w:pPr>
        <w:pStyle w:val="31"/>
        <w:tabs>
          <w:tab w:val="left" w:pos="1134"/>
          <w:tab w:val="right" w:leader="dot" w:pos="10195"/>
        </w:tabs>
        <w:rPr>
          <w:ins w:id="874" w:author="만든 이"/>
          <w:del w:id="875" w:author="만든 이"/>
          <w:noProof/>
          <w:kern w:val="2"/>
          <w:sz w:val="20"/>
          <w:lang w:val="en-US" w:eastAsia="ko-KR"/>
          <w14:ligatures w14:val="standardContextual"/>
        </w:rPr>
      </w:pPr>
      <w:ins w:id="876" w:author="만든 이">
        <w:del w:id="877" w:author="만든 이">
          <w:r w:rsidDel="005D0130">
            <w:rPr>
              <w:noProof/>
            </w:rPr>
            <w:delText>C.X.3</w:delText>
          </w:r>
          <w:r w:rsidDel="005D0130">
            <w:rPr>
              <w:noProof/>
              <w:kern w:val="2"/>
              <w:sz w:val="20"/>
              <w:lang w:val="en-US" w:eastAsia="ko-KR"/>
              <w14:ligatures w14:val="standardContextual"/>
            </w:rPr>
            <w:tab/>
          </w:r>
          <w:r w:rsidDel="005D0130">
            <w:rPr>
              <w:noProof/>
            </w:rPr>
            <w:delText>Service Flows</w:delText>
          </w:r>
          <w:r w:rsidDel="005D0130">
            <w:rPr>
              <w:noProof/>
            </w:rPr>
            <w:tab/>
            <w:delText>10</w:delText>
          </w:r>
        </w:del>
      </w:ins>
    </w:p>
    <w:p w14:paraId="715F5F48" w14:textId="27F53F84" w:rsidR="00F44CF1" w:rsidDel="005D0130" w:rsidRDefault="00F44CF1">
      <w:pPr>
        <w:pStyle w:val="31"/>
        <w:tabs>
          <w:tab w:val="left" w:pos="1134"/>
          <w:tab w:val="right" w:leader="dot" w:pos="10195"/>
        </w:tabs>
        <w:rPr>
          <w:ins w:id="878" w:author="만든 이"/>
          <w:del w:id="879" w:author="만든 이"/>
          <w:noProof/>
          <w:kern w:val="2"/>
          <w:sz w:val="20"/>
          <w:lang w:val="en-US" w:eastAsia="ko-KR"/>
          <w14:ligatures w14:val="standardContextual"/>
        </w:rPr>
      </w:pPr>
      <w:ins w:id="880" w:author="만든 이">
        <w:del w:id="881" w:author="만든 이">
          <w:r w:rsidDel="005D0130">
            <w:rPr>
              <w:noProof/>
            </w:rPr>
            <w:delText>C.X.4</w:delText>
          </w:r>
          <w:r w:rsidDel="005D0130">
            <w:rPr>
              <w:noProof/>
              <w:kern w:val="2"/>
              <w:sz w:val="20"/>
              <w:lang w:val="en-US" w:eastAsia="ko-KR"/>
              <w14:ligatures w14:val="standardContextual"/>
            </w:rPr>
            <w:tab/>
          </w:r>
          <w:r w:rsidDel="005D0130">
            <w:rPr>
              <w:noProof/>
            </w:rPr>
            <w:delText>Post-conditions</w:delText>
          </w:r>
          <w:r w:rsidDel="005D0130">
            <w:rPr>
              <w:noProof/>
            </w:rPr>
            <w:tab/>
            <w:delText>10</w:delText>
          </w:r>
        </w:del>
      </w:ins>
    </w:p>
    <w:p w14:paraId="72D731C8" w14:textId="2D2FEC97" w:rsidR="00F44CF1" w:rsidDel="005D0130" w:rsidRDefault="00F44CF1">
      <w:pPr>
        <w:pStyle w:val="31"/>
        <w:tabs>
          <w:tab w:val="left" w:pos="1134"/>
          <w:tab w:val="right" w:leader="dot" w:pos="10195"/>
        </w:tabs>
        <w:rPr>
          <w:ins w:id="882" w:author="만든 이"/>
          <w:del w:id="883" w:author="만든 이"/>
          <w:noProof/>
          <w:kern w:val="2"/>
          <w:sz w:val="20"/>
          <w:lang w:val="en-US" w:eastAsia="ko-KR"/>
          <w14:ligatures w14:val="standardContextual"/>
        </w:rPr>
      </w:pPr>
      <w:ins w:id="884" w:author="만든 이">
        <w:del w:id="885" w:author="만든 이">
          <w:r w:rsidDel="005D0130">
            <w:rPr>
              <w:noProof/>
            </w:rPr>
            <w:delText>C.X.5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10</w:delText>
          </w:r>
        </w:del>
      </w:ins>
    </w:p>
    <w:p w14:paraId="449DC3C3" w14:textId="5A834A75" w:rsidR="00F44CF1" w:rsidDel="005D0130" w:rsidRDefault="00F44CF1">
      <w:pPr>
        <w:pStyle w:val="31"/>
        <w:tabs>
          <w:tab w:val="left" w:pos="1134"/>
          <w:tab w:val="right" w:leader="dot" w:pos="10195"/>
        </w:tabs>
        <w:rPr>
          <w:ins w:id="886" w:author="만든 이"/>
          <w:del w:id="887" w:author="만든 이"/>
          <w:noProof/>
          <w:kern w:val="2"/>
          <w:sz w:val="20"/>
          <w:lang w:val="en-US" w:eastAsia="ko-KR"/>
          <w14:ligatures w14:val="standardContextual"/>
        </w:rPr>
      </w:pPr>
      <w:ins w:id="888" w:author="만든 이">
        <w:del w:id="889" w:author="만든 이">
          <w:r w:rsidDel="005D0130">
            <w:rPr>
              <w:noProof/>
            </w:rPr>
            <w:delText>C.X.6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10</w:delText>
          </w:r>
        </w:del>
      </w:ins>
    </w:p>
    <w:p w14:paraId="736BDE49" w14:textId="50FE4C58" w:rsidR="00F44CF1" w:rsidDel="005D0130" w:rsidRDefault="00F44CF1">
      <w:pPr>
        <w:pStyle w:val="41"/>
        <w:rPr>
          <w:ins w:id="890" w:author="만든 이"/>
          <w:del w:id="891" w:author="만든 이"/>
          <w:b w:val="0"/>
          <w:noProof/>
          <w:color w:val="auto"/>
          <w:kern w:val="2"/>
          <w:sz w:val="20"/>
          <w:lang w:val="en-US" w:eastAsia="ko-KR"/>
          <w14:ligatures w14:val="standardContextual"/>
        </w:rPr>
      </w:pPr>
      <w:ins w:id="892" w:author="만든 이">
        <w:del w:id="893" w:author="만든 이">
          <w:r w:rsidRPr="002D698A" w:rsidDel="005D0130">
            <w:rPr>
              <w:noProof/>
            </w:rPr>
            <w:delText>ANNEX D</w:delText>
          </w:r>
          <w:r w:rsidDel="005D0130">
            <w:rPr>
              <w:b w:val="0"/>
              <w:noProof/>
              <w:color w:val="auto"/>
              <w:kern w:val="2"/>
              <w:sz w:val="20"/>
              <w:lang w:val="en-US" w:eastAsia="ko-KR"/>
              <w14:ligatures w14:val="standardContextual"/>
            </w:rPr>
            <w:tab/>
          </w:r>
          <w:r w:rsidRPr="002D698A" w:rsidDel="005D0130">
            <w:rPr>
              <w:iCs/>
              <w:noProof/>
            </w:rPr>
            <w:delText>use cases and potential requirements on DIGITAL MARITIME SERVICES</w:delText>
          </w:r>
          <w:r w:rsidDel="005D0130">
            <w:rPr>
              <w:noProof/>
            </w:rPr>
            <w:tab/>
            <w:delText>11</w:delText>
          </w:r>
        </w:del>
      </w:ins>
    </w:p>
    <w:p w14:paraId="0C3B9D8B" w14:textId="49EDB912" w:rsidR="00F44CF1" w:rsidDel="005D0130" w:rsidRDefault="00F44CF1">
      <w:pPr>
        <w:pStyle w:val="20"/>
        <w:rPr>
          <w:ins w:id="894" w:author="만든 이"/>
          <w:del w:id="895" w:author="만든 이"/>
          <w:color w:val="auto"/>
          <w:kern w:val="2"/>
          <w:sz w:val="20"/>
          <w:lang w:val="en-US" w:eastAsia="ko-KR"/>
          <w14:ligatures w14:val="standardContextual"/>
        </w:rPr>
      </w:pPr>
      <w:ins w:id="896" w:author="만든 이">
        <w:del w:id="897" w:author="만든 이">
          <w:r w:rsidDel="005D0130">
            <w:rPr>
              <w:lang w:eastAsia="ko-KR"/>
            </w:rPr>
            <w:delText xml:space="preserve">D.X </w:delText>
          </w:r>
          <w:r w:rsidDel="005D0130">
            <w:delText>Use case on …</w:delText>
          </w:r>
          <w:r w:rsidDel="005D0130">
            <w:tab/>
            <w:delText>11</w:delText>
          </w:r>
        </w:del>
      </w:ins>
    </w:p>
    <w:p w14:paraId="66179D42" w14:textId="6AFFD4D9" w:rsidR="00F44CF1" w:rsidDel="005D0130" w:rsidRDefault="00F44CF1">
      <w:pPr>
        <w:pStyle w:val="31"/>
        <w:tabs>
          <w:tab w:val="left" w:pos="1134"/>
          <w:tab w:val="right" w:leader="dot" w:pos="10195"/>
        </w:tabs>
        <w:rPr>
          <w:ins w:id="898" w:author="만든 이"/>
          <w:del w:id="899" w:author="만든 이"/>
          <w:noProof/>
          <w:kern w:val="2"/>
          <w:sz w:val="20"/>
          <w:lang w:val="en-US" w:eastAsia="ko-KR"/>
          <w14:ligatures w14:val="standardContextual"/>
        </w:rPr>
      </w:pPr>
      <w:ins w:id="900" w:author="만든 이">
        <w:del w:id="901" w:author="만든 이">
          <w:r w:rsidDel="005D0130">
            <w:rPr>
              <w:noProof/>
            </w:rPr>
            <w:delText xml:space="preserve">D.X.1 </w:delText>
          </w:r>
          <w:r w:rsidDel="005D0130">
            <w:rPr>
              <w:noProof/>
              <w:kern w:val="2"/>
              <w:sz w:val="20"/>
              <w:lang w:val="en-US" w:eastAsia="ko-KR"/>
              <w14:ligatures w14:val="standardContextual"/>
            </w:rPr>
            <w:tab/>
          </w:r>
          <w:r w:rsidDel="005D0130">
            <w:rPr>
              <w:noProof/>
            </w:rPr>
            <w:delText>Description</w:delText>
          </w:r>
          <w:r w:rsidDel="005D0130">
            <w:rPr>
              <w:noProof/>
            </w:rPr>
            <w:tab/>
            <w:delText>11</w:delText>
          </w:r>
        </w:del>
      </w:ins>
    </w:p>
    <w:p w14:paraId="32F8DCEC" w14:textId="2641756C" w:rsidR="00F44CF1" w:rsidDel="005D0130" w:rsidRDefault="00F44CF1">
      <w:pPr>
        <w:pStyle w:val="31"/>
        <w:tabs>
          <w:tab w:val="left" w:pos="1134"/>
          <w:tab w:val="right" w:leader="dot" w:pos="10195"/>
        </w:tabs>
        <w:rPr>
          <w:ins w:id="902" w:author="만든 이"/>
          <w:del w:id="903" w:author="만든 이"/>
          <w:noProof/>
          <w:kern w:val="2"/>
          <w:sz w:val="20"/>
          <w:lang w:val="en-US" w:eastAsia="ko-KR"/>
          <w14:ligatures w14:val="standardContextual"/>
        </w:rPr>
      </w:pPr>
      <w:ins w:id="904" w:author="만든 이">
        <w:del w:id="905" w:author="만든 이">
          <w:r w:rsidDel="005D0130">
            <w:rPr>
              <w:noProof/>
            </w:rPr>
            <w:delText>D.X.2</w:delText>
          </w:r>
          <w:r w:rsidDel="005D0130">
            <w:rPr>
              <w:noProof/>
              <w:kern w:val="2"/>
              <w:sz w:val="20"/>
              <w:lang w:val="en-US" w:eastAsia="ko-KR"/>
              <w14:ligatures w14:val="standardContextual"/>
            </w:rPr>
            <w:tab/>
          </w:r>
          <w:r w:rsidDel="005D0130">
            <w:rPr>
              <w:noProof/>
            </w:rPr>
            <w:delText>Pre-conditions</w:delText>
          </w:r>
          <w:r w:rsidDel="005D0130">
            <w:rPr>
              <w:noProof/>
            </w:rPr>
            <w:tab/>
            <w:delText>11</w:delText>
          </w:r>
        </w:del>
      </w:ins>
    </w:p>
    <w:p w14:paraId="10400B73" w14:textId="07764334" w:rsidR="00F44CF1" w:rsidDel="005D0130" w:rsidRDefault="00F44CF1">
      <w:pPr>
        <w:pStyle w:val="31"/>
        <w:tabs>
          <w:tab w:val="left" w:pos="1134"/>
          <w:tab w:val="right" w:leader="dot" w:pos="10195"/>
        </w:tabs>
        <w:rPr>
          <w:ins w:id="906" w:author="만든 이"/>
          <w:del w:id="907" w:author="만든 이"/>
          <w:noProof/>
          <w:kern w:val="2"/>
          <w:sz w:val="20"/>
          <w:lang w:val="en-US" w:eastAsia="ko-KR"/>
          <w14:ligatures w14:val="standardContextual"/>
        </w:rPr>
      </w:pPr>
      <w:ins w:id="908" w:author="만든 이">
        <w:del w:id="909" w:author="만든 이">
          <w:r w:rsidDel="005D0130">
            <w:rPr>
              <w:noProof/>
            </w:rPr>
            <w:delText>D.X.3</w:delText>
          </w:r>
          <w:r w:rsidDel="005D0130">
            <w:rPr>
              <w:noProof/>
              <w:kern w:val="2"/>
              <w:sz w:val="20"/>
              <w:lang w:val="en-US" w:eastAsia="ko-KR"/>
              <w14:ligatures w14:val="standardContextual"/>
            </w:rPr>
            <w:tab/>
          </w:r>
          <w:r w:rsidDel="005D0130">
            <w:rPr>
              <w:noProof/>
            </w:rPr>
            <w:delText>Service Flows</w:delText>
          </w:r>
          <w:r w:rsidDel="005D0130">
            <w:rPr>
              <w:noProof/>
            </w:rPr>
            <w:tab/>
            <w:delText>11</w:delText>
          </w:r>
        </w:del>
      </w:ins>
    </w:p>
    <w:p w14:paraId="0403F9B9" w14:textId="218D3B19" w:rsidR="00F44CF1" w:rsidDel="005D0130" w:rsidRDefault="00F44CF1">
      <w:pPr>
        <w:pStyle w:val="31"/>
        <w:tabs>
          <w:tab w:val="left" w:pos="1134"/>
          <w:tab w:val="right" w:leader="dot" w:pos="10195"/>
        </w:tabs>
        <w:rPr>
          <w:ins w:id="910" w:author="만든 이"/>
          <w:del w:id="911" w:author="만든 이"/>
          <w:noProof/>
          <w:kern w:val="2"/>
          <w:sz w:val="20"/>
          <w:lang w:val="en-US" w:eastAsia="ko-KR"/>
          <w14:ligatures w14:val="standardContextual"/>
        </w:rPr>
      </w:pPr>
      <w:ins w:id="912" w:author="만든 이">
        <w:del w:id="913" w:author="만든 이">
          <w:r w:rsidDel="005D0130">
            <w:rPr>
              <w:noProof/>
            </w:rPr>
            <w:delText>D.X.4</w:delText>
          </w:r>
          <w:r w:rsidDel="005D0130">
            <w:rPr>
              <w:noProof/>
              <w:kern w:val="2"/>
              <w:sz w:val="20"/>
              <w:lang w:val="en-US" w:eastAsia="ko-KR"/>
              <w14:ligatures w14:val="standardContextual"/>
            </w:rPr>
            <w:tab/>
          </w:r>
          <w:r w:rsidDel="005D0130">
            <w:rPr>
              <w:noProof/>
            </w:rPr>
            <w:delText>Post-conditions</w:delText>
          </w:r>
          <w:r w:rsidDel="005D0130">
            <w:rPr>
              <w:noProof/>
            </w:rPr>
            <w:tab/>
            <w:delText>11</w:delText>
          </w:r>
        </w:del>
      </w:ins>
    </w:p>
    <w:p w14:paraId="278FD180" w14:textId="76CE88CA" w:rsidR="00F44CF1" w:rsidDel="005D0130" w:rsidRDefault="00F44CF1">
      <w:pPr>
        <w:pStyle w:val="31"/>
        <w:tabs>
          <w:tab w:val="left" w:pos="1134"/>
          <w:tab w:val="right" w:leader="dot" w:pos="10195"/>
        </w:tabs>
        <w:rPr>
          <w:ins w:id="914" w:author="만든 이"/>
          <w:del w:id="915" w:author="만든 이"/>
          <w:noProof/>
          <w:kern w:val="2"/>
          <w:sz w:val="20"/>
          <w:lang w:val="en-US" w:eastAsia="ko-KR"/>
          <w14:ligatures w14:val="standardContextual"/>
        </w:rPr>
      </w:pPr>
      <w:ins w:id="916" w:author="만든 이">
        <w:del w:id="917" w:author="만든 이">
          <w:r w:rsidDel="005D0130">
            <w:rPr>
              <w:noProof/>
            </w:rPr>
            <w:delText>D.X.5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11</w:delText>
          </w:r>
        </w:del>
      </w:ins>
    </w:p>
    <w:p w14:paraId="5364E42E" w14:textId="75181336" w:rsidR="00F44CF1" w:rsidDel="005D0130" w:rsidRDefault="00F44CF1">
      <w:pPr>
        <w:pStyle w:val="31"/>
        <w:tabs>
          <w:tab w:val="left" w:pos="1134"/>
          <w:tab w:val="right" w:leader="dot" w:pos="10195"/>
        </w:tabs>
        <w:rPr>
          <w:ins w:id="918" w:author="만든 이"/>
          <w:del w:id="919" w:author="만든 이"/>
          <w:noProof/>
          <w:kern w:val="2"/>
          <w:sz w:val="20"/>
          <w:lang w:val="en-US" w:eastAsia="ko-KR"/>
          <w14:ligatures w14:val="standardContextual"/>
        </w:rPr>
      </w:pPr>
      <w:ins w:id="920" w:author="만든 이">
        <w:del w:id="921" w:author="만든 이">
          <w:r w:rsidDel="005D0130">
            <w:rPr>
              <w:noProof/>
            </w:rPr>
            <w:delText>D.X.6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11</w:delText>
          </w:r>
        </w:del>
      </w:ins>
    </w:p>
    <w:p w14:paraId="6326C401" w14:textId="609299E4" w:rsidR="00E61AD7" w:rsidDel="005D0130" w:rsidRDefault="00E61AD7">
      <w:pPr>
        <w:pStyle w:val="10"/>
        <w:rPr>
          <w:ins w:id="922" w:author="만든 이"/>
          <w:del w:id="923" w:author="만든 이"/>
          <w:b w:val="0"/>
          <w:color w:val="auto"/>
          <w:kern w:val="2"/>
          <w:sz w:val="20"/>
          <w:lang w:val="en-US" w:eastAsia="ko-KR"/>
          <w14:ligatures w14:val="standardContextual"/>
        </w:rPr>
      </w:pPr>
      <w:ins w:id="924" w:author="만든 이">
        <w:del w:id="925" w:author="만든 이">
          <w:r w:rsidDel="005D0130">
            <w:delText>1</w:delText>
          </w:r>
          <w:r w:rsidDel="005D0130">
            <w:rPr>
              <w:b w:val="0"/>
              <w:color w:val="auto"/>
              <w:kern w:val="2"/>
              <w:sz w:val="20"/>
              <w:lang w:val="en-US" w:eastAsia="ko-KR"/>
              <w14:ligatures w14:val="standardContextual"/>
            </w:rPr>
            <w:tab/>
          </w:r>
          <w:r w:rsidDel="005D0130">
            <w:delText>Introduction</w:delText>
          </w:r>
          <w:r w:rsidDel="005D0130">
            <w:tab/>
            <w:delText>5</w:delText>
          </w:r>
        </w:del>
      </w:ins>
    </w:p>
    <w:p w14:paraId="613A39D2" w14:textId="3E51F05D" w:rsidR="00E61AD7" w:rsidDel="005D0130" w:rsidRDefault="00E61AD7">
      <w:pPr>
        <w:pStyle w:val="20"/>
        <w:rPr>
          <w:ins w:id="926" w:author="만든 이"/>
          <w:del w:id="927" w:author="만든 이"/>
          <w:color w:val="auto"/>
          <w:kern w:val="2"/>
          <w:sz w:val="20"/>
          <w:lang w:val="en-US" w:eastAsia="ko-KR"/>
          <w14:ligatures w14:val="standardContextual"/>
        </w:rPr>
      </w:pPr>
      <w:ins w:id="928" w:author="만든 이">
        <w:del w:id="929" w:author="만든 이">
          <w:r w:rsidDel="005D0130">
            <w:delText>1.1</w:delText>
          </w:r>
          <w:r w:rsidDel="005D0130">
            <w:rPr>
              <w:color w:val="auto"/>
              <w:kern w:val="2"/>
              <w:sz w:val="20"/>
              <w:lang w:val="en-US" w:eastAsia="ko-KR"/>
              <w14:ligatures w14:val="standardContextual"/>
            </w:rPr>
            <w:tab/>
          </w:r>
          <w:r w:rsidDel="005D0130">
            <w:delText>Background</w:delText>
          </w:r>
          <w:r w:rsidDel="005D0130">
            <w:tab/>
            <w:delText>5</w:delText>
          </w:r>
        </w:del>
      </w:ins>
    </w:p>
    <w:p w14:paraId="11C916DE" w14:textId="03F4487B" w:rsidR="00E61AD7" w:rsidDel="005D0130" w:rsidRDefault="00E61AD7">
      <w:pPr>
        <w:pStyle w:val="20"/>
        <w:rPr>
          <w:ins w:id="930" w:author="만든 이"/>
          <w:del w:id="931" w:author="만든 이"/>
          <w:color w:val="auto"/>
          <w:kern w:val="2"/>
          <w:sz w:val="20"/>
          <w:lang w:val="en-US" w:eastAsia="ko-KR"/>
          <w14:ligatures w14:val="standardContextual"/>
        </w:rPr>
      </w:pPr>
      <w:ins w:id="932" w:author="만든 이">
        <w:del w:id="933" w:author="만든 이">
          <w:r w:rsidDel="005D0130">
            <w:delText>1.2</w:delText>
          </w:r>
          <w:r w:rsidDel="005D0130">
            <w:rPr>
              <w:color w:val="auto"/>
              <w:kern w:val="2"/>
              <w:sz w:val="20"/>
              <w:lang w:val="en-US" w:eastAsia="ko-KR"/>
              <w14:ligatures w14:val="standardContextual"/>
            </w:rPr>
            <w:tab/>
          </w:r>
          <w:r w:rsidDel="005D0130">
            <w:delText>Scope</w:delText>
          </w:r>
          <w:r w:rsidDel="005D0130">
            <w:tab/>
            <w:delText>5</w:delText>
          </w:r>
        </w:del>
      </w:ins>
    </w:p>
    <w:p w14:paraId="6A7EF380" w14:textId="0E4E9D66" w:rsidR="00E61AD7" w:rsidDel="005D0130" w:rsidRDefault="00E61AD7">
      <w:pPr>
        <w:pStyle w:val="20"/>
        <w:rPr>
          <w:ins w:id="934" w:author="만든 이"/>
          <w:del w:id="935" w:author="만든 이"/>
          <w:color w:val="auto"/>
          <w:kern w:val="2"/>
          <w:sz w:val="20"/>
          <w:lang w:val="en-US" w:eastAsia="ko-KR"/>
          <w14:ligatures w14:val="standardContextual"/>
        </w:rPr>
      </w:pPr>
      <w:ins w:id="936" w:author="만든 이">
        <w:del w:id="937" w:author="만든 이">
          <w:r w:rsidDel="005D0130">
            <w:delText>1.3</w:delText>
          </w:r>
          <w:r w:rsidDel="005D0130">
            <w:rPr>
              <w:color w:val="auto"/>
              <w:kern w:val="2"/>
              <w:sz w:val="20"/>
              <w:lang w:val="en-US" w:eastAsia="ko-KR"/>
              <w14:ligatures w14:val="standardContextual"/>
            </w:rPr>
            <w:tab/>
          </w:r>
          <w:r w:rsidDel="005D0130">
            <w:delText>objectives</w:delText>
          </w:r>
          <w:r w:rsidDel="005D0130">
            <w:tab/>
            <w:delText>6</w:delText>
          </w:r>
        </w:del>
      </w:ins>
    </w:p>
    <w:p w14:paraId="23505FD3" w14:textId="507C47BF" w:rsidR="00E61AD7" w:rsidDel="005D0130" w:rsidRDefault="00E61AD7">
      <w:pPr>
        <w:pStyle w:val="10"/>
        <w:rPr>
          <w:ins w:id="938" w:author="만든 이"/>
          <w:del w:id="939" w:author="만든 이"/>
          <w:b w:val="0"/>
          <w:color w:val="auto"/>
          <w:kern w:val="2"/>
          <w:sz w:val="20"/>
          <w:lang w:val="en-US" w:eastAsia="ko-KR"/>
          <w14:ligatures w14:val="standardContextual"/>
        </w:rPr>
      </w:pPr>
      <w:ins w:id="940" w:author="만든 이">
        <w:del w:id="941" w:author="만든 이">
          <w:r w:rsidDel="005D0130">
            <w:delText>2</w:delText>
          </w:r>
          <w:r w:rsidDel="005D0130">
            <w:rPr>
              <w:b w:val="0"/>
              <w:color w:val="auto"/>
              <w:kern w:val="2"/>
              <w:sz w:val="20"/>
              <w:lang w:val="en-US" w:eastAsia="ko-KR"/>
              <w14:ligatures w14:val="standardContextual"/>
            </w:rPr>
            <w:tab/>
          </w:r>
          <w:r w:rsidDel="005D0130">
            <w:rPr>
              <w:lang w:eastAsia="ko-KR"/>
            </w:rPr>
            <w:delText>use cases of maritime buoyage system (mbs)</w:delText>
          </w:r>
          <w:r w:rsidDel="005D0130">
            <w:tab/>
            <w:delText>6</w:delText>
          </w:r>
        </w:del>
      </w:ins>
    </w:p>
    <w:p w14:paraId="5D78F1D3" w14:textId="5DB1DC83" w:rsidR="00E61AD7" w:rsidDel="005D0130" w:rsidRDefault="00E61AD7">
      <w:pPr>
        <w:pStyle w:val="20"/>
        <w:rPr>
          <w:ins w:id="942" w:author="만든 이"/>
          <w:del w:id="943" w:author="만든 이"/>
          <w:color w:val="auto"/>
          <w:kern w:val="2"/>
          <w:sz w:val="20"/>
          <w:lang w:val="en-US" w:eastAsia="ko-KR"/>
          <w14:ligatures w14:val="standardContextual"/>
        </w:rPr>
      </w:pPr>
      <w:ins w:id="944" w:author="만든 이">
        <w:del w:id="945" w:author="만든 이">
          <w:r w:rsidDel="005D0130">
            <w:delText>2.1</w:delText>
          </w:r>
          <w:r w:rsidDel="005D0130">
            <w:rPr>
              <w:color w:val="auto"/>
              <w:kern w:val="2"/>
              <w:sz w:val="20"/>
              <w:lang w:val="en-US" w:eastAsia="ko-KR"/>
              <w14:ligatures w14:val="standardContextual"/>
            </w:rPr>
            <w:tab/>
          </w:r>
          <w:r w:rsidDel="005D0130">
            <w:delText>use case on …</w:delText>
          </w:r>
          <w:r w:rsidDel="005D0130">
            <w:tab/>
            <w:delText>6</w:delText>
          </w:r>
        </w:del>
      </w:ins>
    </w:p>
    <w:p w14:paraId="03E21322" w14:textId="4BC77063" w:rsidR="00E61AD7" w:rsidDel="005D0130" w:rsidRDefault="00E61AD7">
      <w:pPr>
        <w:pStyle w:val="10"/>
        <w:rPr>
          <w:ins w:id="946" w:author="만든 이"/>
          <w:del w:id="947" w:author="만든 이"/>
          <w:b w:val="0"/>
          <w:color w:val="auto"/>
          <w:kern w:val="2"/>
          <w:sz w:val="20"/>
          <w:lang w:val="en-US" w:eastAsia="ko-KR"/>
          <w14:ligatures w14:val="standardContextual"/>
        </w:rPr>
      </w:pPr>
      <w:ins w:id="948" w:author="만든 이">
        <w:del w:id="949" w:author="만든 이">
          <w:r w:rsidDel="005D0130">
            <w:delText>3</w:delText>
          </w:r>
          <w:r w:rsidDel="005D0130">
            <w:rPr>
              <w:b w:val="0"/>
              <w:color w:val="auto"/>
              <w:kern w:val="2"/>
              <w:sz w:val="20"/>
              <w:lang w:val="en-US" w:eastAsia="ko-KR"/>
              <w14:ligatures w14:val="standardContextual"/>
            </w:rPr>
            <w:tab/>
          </w:r>
          <w:r w:rsidDel="005D0130">
            <w:rPr>
              <w:lang w:eastAsia="ko-KR"/>
            </w:rPr>
            <w:delText>use cases of positioning, navigation and timing (PNT)</w:delText>
          </w:r>
          <w:r w:rsidDel="005D0130">
            <w:tab/>
            <w:delText>6</w:delText>
          </w:r>
        </w:del>
      </w:ins>
    </w:p>
    <w:p w14:paraId="1304ACE9" w14:textId="2D827348" w:rsidR="00E61AD7" w:rsidDel="005D0130" w:rsidRDefault="00E61AD7">
      <w:pPr>
        <w:pStyle w:val="20"/>
        <w:rPr>
          <w:ins w:id="950" w:author="만든 이"/>
          <w:del w:id="951" w:author="만든 이"/>
          <w:color w:val="auto"/>
          <w:kern w:val="2"/>
          <w:sz w:val="20"/>
          <w:lang w:val="en-US" w:eastAsia="ko-KR"/>
          <w14:ligatures w14:val="standardContextual"/>
        </w:rPr>
      </w:pPr>
      <w:ins w:id="952" w:author="만든 이">
        <w:del w:id="953" w:author="만든 이">
          <w:r w:rsidDel="005D0130">
            <w:delText>3.1</w:delText>
          </w:r>
          <w:r w:rsidDel="005D0130">
            <w:rPr>
              <w:color w:val="auto"/>
              <w:kern w:val="2"/>
              <w:sz w:val="20"/>
              <w:lang w:val="en-US" w:eastAsia="ko-KR"/>
              <w14:ligatures w14:val="standardContextual"/>
            </w:rPr>
            <w:tab/>
          </w:r>
          <w:r w:rsidDel="005D0130">
            <w:delText>use case on …</w:delText>
          </w:r>
          <w:r w:rsidDel="005D0130">
            <w:tab/>
            <w:delText>6</w:delText>
          </w:r>
        </w:del>
      </w:ins>
    </w:p>
    <w:p w14:paraId="356A2AE8" w14:textId="4A297509" w:rsidR="00E61AD7" w:rsidDel="005D0130" w:rsidRDefault="00E61AD7">
      <w:pPr>
        <w:pStyle w:val="10"/>
        <w:rPr>
          <w:ins w:id="954" w:author="만든 이"/>
          <w:del w:id="955" w:author="만든 이"/>
          <w:b w:val="0"/>
          <w:color w:val="auto"/>
          <w:kern w:val="2"/>
          <w:sz w:val="20"/>
          <w:lang w:val="en-US" w:eastAsia="ko-KR"/>
          <w14:ligatures w14:val="standardContextual"/>
        </w:rPr>
      </w:pPr>
      <w:ins w:id="956" w:author="만든 이">
        <w:del w:id="957" w:author="만든 이">
          <w:r w:rsidDel="005D0130">
            <w:delText>4</w:delText>
          </w:r>
          <w:r w:rsidDel="005D0130">
            <w:rPr>
              <w:b w:val="0"/>
              <w:color w:val="auto"/>
              <w:kern w:val="2"/>
              <w:sz w:val="20"/>
              <w:lang w:val="en-US" w:eastAsia="ko-KR"/>
              <w14:ligatures w14:val="standardContextual"/>
            </w:rPr>
            <w:tab/>
          </w:r>
          <w:r w:rsidDel="005D0130">
            <w:rPr>
              <w:lang w:eastAsia="ko-KR"/>
            </w:rPr>
            <w:delText>use cases of vessel traffic services (VTS)</w:delText>
          </w:r>
          <w:r w:rsidDel="005D0130">
            <w:tab/>
            <w:delText>6</w:delText>
          </w:r>
        </w:del>
      </w:ins>
    </w:p>
    <w:p w14:paraId="44FCCBF7" w14:textId="1F6D0A68" w:rsidR="00E61AD7" w:rsidDel="005D0130" w:rsidRDefault="00E61AD7">
      <w:pPr>
        <w:pStyle w:val="20"/>
        <w:rPr>
          <w:ins w:id="958" w:author="만든 이"/>
          <w:del w:id="959" w:author="만든 이"/>
          <w:color w:val="auto"/>
          <w:kern w:val="2"/>
          <w:sz w:val="20"/>
          <w:lang w:val="en-US" w:eastAsia="ko-KR"/>
          <w14:ligatures w14:val="standardContextual"/>
        </w:rPr>
      </w:pPr>
      <w:ins w:id="960" w:author="만든 이">
        <w:del w:id="961" w:author="만든 이">
          <w:r w:rsidDel="005D0130">
            <w:delText>4.1</w:delText>
          </w:r>
          <w:r w:rsidDel="005D0130">
            <w:rPr>
              <w:color w:val="auto"/>
              <w:kern w:val="2"/>
              <w:sz w:val="20"/>
              <w:lang w:val="en-US" w:eastAsia="ko-KR"/>
              <w14:ligatures w14:val="standardContextual"/>
            </w:rPr>
            <w:tab/>
          </w:r>
          <w:r w:rsidDel="005D0130">
            <w:delText>use case on …</w:delText>
          </w:r>
          <w:r w:rsidDel="005D0130">
            <w:tab/>
            <w:delText>7</w:delText>
          </w:r>
        </w:del>
      </w:ins>
    </w:p>
    <w:p w14:paraId="312999B9" w14:textId="089DC704" w:rsidR="00E61AD7" w:rsidDel="005D0130" w:rsidRDefault="00E61AD7">
      <w:pPr>
        <w:pStyle w:val="10"/>
        <w:rPr>
          <w:ins w:id="962" w:author="만든 이"/>
          <w:del w:id="963" w:author="만든 이"/>
          <w:b w:val="0"/>
          <w:color w:val="auto"/>
          <w:kern w:val="2"/>
          <w:sz w:val="20"/>
          <w:lang w:val="en-US" w:eastAsia="ko-KR"/>
          <w14:ligatures w14:val="standardContextual"/>
        </w:rPr>
      </w:pPr>
      <w:ins w:id="964" w:author="만든 이">
        <w:del w:id="965" w:author="만든 이">
          <w:r w:rsidDel="005D0130">
            <w:delText>5</w:delText>
          </w:r>
          <w:r w:rsidDel="005D0130">
            <w:rPr>
              <w:b w:val="0"/>
              <w:color w:val="auto"/>
              <w:kern w:val="2"/>
              <w:sz w:val="20"/>
              <w:lang w:val="en-US" w:eastAsia="ko-KR"/>
              <w14:ligatures w14:val="standardContextual"/>
            </w:rPr>
            <w:tab/>
          </w:r>
          <w:r w:rsidDel="005D0130">
            <w:rPr>
              <w:lang w:eastAsia="ko-KR"/>
            </w:rPr>
            <w:delText>use cases of digital maritime services</w:delText>
          </w:r>
          <w:r w:rsidDel="005D0130">
            <w:tab/>
            <w:delText>7</w:delText>
          </w:r>
        </w:del>
      </w:ins>
    </w:p>
    <w:p w14:paraId="23FB23A1" w14:textId="6B442D72" w:rsidR="00E61AD7" w:rsidDel="005D0130" w:rsidRDefault="00E61AD7">
      <w:pPr>
        <w:pStyle w:val="20"/>
        <w:rPr>
          <w:ins w:id="966" w:author="만든 이"/>
          <w:del w:id="967" w:author="만든 이"/>
          <w:color w:val="auto"/>
          <w:kern w:val="2"/>
          <w:sz w:val="20"/>
          <w:lang w:val="en-US" w:eastAsia="ko-KR"/>
          <w14:ligatures w14:val="standardContextual"/>
        </w:rPr>
      </w:pPr>
      <w:ins w:id="968" w:author="만든 이">
        <w:del w:id="969" w:author="만든 이">
          <w:r w:rsidDel="005D0130">
            <w:delText>5.1</w:delText>
          </w:r>
          <w:r w:rsidDel="005D0130">
            <w:rPr>
              <w:color w:val="auto"/>
              <w:kern w:val="2"/>
              <w:sz w:val="20"/>
              <w:lang w:val="en-US" w:eastAsia="ko-KR"/>
              <w14:ligatures w14:val="standardContextual"/>
            </w:rPr>
            <w:tab/>
          </w:r>
          <w:r w:rsidDel="005D0130">
            <w:delText>use case on …</w:delText>
          </w:r>
          <w:r w:rsidDel="005D0130">
            <w:tab/>
            <w:delText>7</w:delText>
          </w:r>
        </w:del>
      </w:ins>
    </w:p>
    <w:p w14:paraId="74928DA9" w14:textId="6DF36F62" w:rsidR="00E61AD7" w:rsidDel="005D0130" w:rsidRDefault="00E61AD7">
      <w:pPr>
        <w:pStyle w:val="10"/>
        <w:rPr>
          <w:ins w:id="970" w:author="만든 이"/>
          <w:del w:id="971" w:author="만든 이"/>
          <w:b w:val="0"/>
          <w:color w:val="auto"/>
          <w:kern w:val="2"/>
          <w:sz w:val="20"/>
          <w:lang w:val="en-US" w:eastAsia="ko-KR"/>
          <w14:ligatures w14:val="standardContextual"/>
        </w:rPr>
      </w:pPr>
      <w:ins w:id="972" w:author="만든 이">
        <w:del w:id="973" w:author="만든 이">
          <w:r w:rsidDel="005D0130">
            <w:delText>6</w:delText>
          </w:r>
          <w:r w:rsidDel="005D0130">
            <w:rPr>
              <w:b w:val="0"/>
              <w:color w:val="auto"/>
              <w:kern w:val="2"/>
              <w:sz w:val="20"/>
              <w:lang w:val="en-US" w:eastAsia="ko-KR"/>
              <w14:ligatures w14:val="standardContextual"/>
            </w:rPr>
            <w:tab/>
          </w:r>
          <w:r w:rsidDel="005D0130">
            <w:delText>Definitions</w:delText>
          </w:r>
          <w:r w:rsidDel="005D0130">
            <w:tab/>
            <w:delText>7</w:delText>
          </w:r>
        </w:del>
      </w:ins>
    </w:p>
    <w:p w14:paraId="355172BF" w14:textId="5962D544" w:rsidR="00E61AD7" w:rsidDel="005D0130" w:rsidRDefault="00E61AD7">
      <w:pPr>
        <w:pStyle w:val="10"/>
        <w:rPr>
          <w:ins w:id="974" w:author="만든 이"/>
          <w:del w:id="975" w:author="만든 이"/>
          <w:b w:val="0"/>
          <w:color w:val="auto"/>
          <w:kern w:val="2"/>
          <w:sz w:val="20"/>
          <w:lang w:val="en-US" w:eastAsia="ko-KR"/>
          <w14:ligatures w14:val="standardContextual"/>
        </w:rPr>
      </w:pPr>
      <w:ins w:id="976" w:author="만든 이">
        <w:del w:id="977" w:author="만든 이">
          <w:r w:rsidDel="005D0130">
            <w:delText>7</w:delText>
          </w:r>
          <w:r w:rsidDel="005D0130">
            <w:rPr>
              <w:b w:val="0"/>
              <w:color w:val="auto"/>
              <w:kern w:val="2"/>
              <w:sz w:val="20"/>
              <w:lang w:val="en-US" w:eastAsia="ko-KR"/>
              <w14:ligatures w14:val="standardContextual"/>
            </w:rPr>
            <w:tab/>
          </w:r>
          <w:r w:rsidDel="005D0130">
            <w:delText>Acronyms</w:delText>
          </w:r>
          <w:r w:rsidDel="005D0130">
            <w:tab/>
            <w:delText>7</w:delText>
          </w:r>
        </w:del>
      </w:ins>
    </w:p>
    <w:p w14:paraId="10ABE806" w14:textId="2CB2665E" w:rsidR="00E61AD7" w:rsidDel="005D0130" w:rsidRDefault="00E61AD7">
      <w:pPr>
        <w:pStyle w:val="10"/>
        <w:rPr>
          <w:ins w:id="978" w:author="만든 이"/>
          <w:del w:id="979" w:author="만든 이"/>
          <w:b w:val="0"/>
          <w:color w:val="auto"/>
          <w:kern w:val="2"/>
          <w:sz w:val="20"/>
          <w:lang w:val="en-US" w:eastAsia="ko-KR"/>
          <w14:ligatures w14:val="standardContextual"/>
        </w:rPr>
      </w:pPr>
      <w:ins w:id="980" w:author="만든 이">
        <w:del w:id="981" w:author="만든 이">
          <w:r w:rsidDel="005D0130">
            <w:delText>8</w:delText>
          </w:r>
          <w:r w:rsidDel="005D0130">
            <w:rPr>
              <w:b w:val="0"/>
              <w:color w:val="auto"/>
              <w:kern w:val="2"/>
              <w:sz w:val="20"/>
              <w:lang w:val="en-US" w:eastAsia="ko-KR"/>
              <w14:ligatures w14:val="standardContextual"/>
            </w:rPr>
            <w:tab/>
          </w:r>
          <w:r w:rsidDel="005D0130">
            <w:delText>References</w:delText>
          </w:r>
          <w:r w:rsidDel="005D0130">
            <w:tab/>
            <w:delText>7</w:delText>
          </w:r>
        </w:del>
      </w:ins>
    </w:p>
    <w:p w14:paraId="2DF0F177" w14:textId="731A61A0" w:rsidR="00E61AD7" w:rsidDel="005D0130" w:rsidRDefault="00E61AD7">
      <w:pPr>
        <w:pStyle w:val="41"/>
        <w:rPr>
          <w:ins w:id="982" w:author="만든 이"/>
          <w:del w:id="983" w:author="만든 이"/>
          <w:b w:val="0"/>
          <w:noProof/>
          <w:color w:val="auto"/>
          <w:kern w:val="2"/>
          <w:sz w:val="20"/>
          <w:lang w:val="en-US" w:eastAsia="ko-KR"/>
          <w14:ligatures w14:val="standardContextual"/>
        </w:rPr>
      </w:pPr>
      <w:ins w:id="984" w:author="만든 이">
        <w:del w:id="985" w:author="만든 이">
          <w:r w:rsidRPr="00C36F9B" w:rsidDel="005D0130">
            <w:rPr>
              <w:noProof/>
            </w:rPr>
            <w:delText>ANNEX A</w:delText>
          </w:r>
          <w:r w:rsidDel="005D0130">
            <w:rPr>
              <w:b w:val="0"/>
              <w:noProof/>
              <w:color w:val="auto"/>
              <w:kern w:val="2"/>
              <w:sz w:val="20"/>
              <w:lang w:val="en-US" w:eastAsia="ko-KR"/>
              <w14:ligatures w14:val="standardContextual"/>
            </w:rPr>
            <w:tab/>
          </w:r>
          <w:r w:rsidRPr="00C36F9B" w:rsidDel="005D0130">
            <w:rPr>
              <w:iCs/>
              <w:noProof/>
            </w:rPr>
            <w:delText>use cases and potential requirements on MBS</w:delText>
          </w:r>
          <w:r w:rsidDel="005D0130">
            <w:rPr>
              <w:noProof/>
            </w:rPr>
            <w:tab/>
            <w:delText>8</w:delText>
          </w:r>
        </w:del>
      </w:ins>
    </w:p>
    <w:p w14:paraId="0F6C406B" w14:textId="53AEDEBA" w:rsidR="00E61AD7" w:rsidDel="005D0130" w:rsidRDefault="00E61AD7">
      <w:pPr>
        <w:pStyle w:val="20"/>
        <w:rPr>
          <w:ins w:id="986" w:author="만든 이"/>
          <w:del w:id="987" w:author="만든 이"/>
          <w:color w:val="auto"/>
          <w:kern w:val="2"/>
          <w:sz w:val="20"/>
          <w:lang w:val="en-US" w:eastAsia="ko-KR"/>
          <w14:ligatures w14:val="standardContextual"/>
        </w:rPr>
      </w:pPr>
      <w:ins w:id="988" w:author="만든 이">
        <w:del w:id="989" w:author="만든 이">
          <w:r w:rsidDel="005D0130">
            <w:rPr>
              <w:lang w:eastAsia="ko-KR"/>
            </w:rPr>
            <w:delText xml:space="preserve">A.1 </w:delText>
          </w:r>
          <w:r w:rsidDel="005D0130">
            <w:delText>Use case on …</w:delText>
          </w:r>
          <w:r w:rsidDel="005D0130">
            <w:tab/>
            <w:delText>8</w:delText>
          </w:r>
        </w:del>
      </w:ins>
    </w:p>
    <w:p w14:paraId="46F008B6" w14:textId="4F1EEB1F" w:rsidR="00E61AD7" w:rsidDel="005D0130" w:rsidRDefault="00E61AD7">
      <w:pPr>
        <w:pStyle w:val="31"/>
        <w:tabs>
          <w:tab w:val="right" w:leader="dot" w:pos="10195"/>
        </w:tabs>
        <w:rPr>
          <w:ins w:id="990" w:author="만든 이"/>
          <w:del w:id="991" w:author="만든 이"/>
          <w:noProof/>
          <w:kern w:val="2"/>
          <w:sz w:val="20"/>
          <w:lang w:val="en-US" w:eastAsia="ko-KR"/>
          <w14:ligatures w14:val="standardContextual"/>
        </w:rPr>
      </w:pPr>
      <w:ins w:id="992" w:author="만든 이">
        <w:del w:id="993" w:author="만든 이">
          <w:r w:rsidDel="005D0130">
            <w:rPr>
              <w:noProof/>
            </w:rPr>
            <w:delText>A.X.1</w:delText>
          </w:r>
          <w:r w:rsidDel="005D0130">
            <w:rPr>
              <w:noProof/>
            </w:rPr>
            <w:tab/>
            <w:delText>8</w:delText>
          </w:r>
        </w:del>
      </w:ins>
    </w:p>
    <w:p w14:paraId="018AFEAB" w14:textId="72EE30F7" w:rsidR="00E61AD7" w:rsidDel="005D0130" w:rsidRDefault="00E61AD7">
      <w:pPr>
        <w:pStyle w:val="31"/>
        <w:tabs>
          <w:tab w:val="right" w:leader="dot" w:pos="10195"/>
        </w:tabs>
        <w:rPr>
          <w:ins w:id="994" w:author="만든 이"/>
          <w:del w:id="995" w:author="만든 이"/>
          <w:noProof/>
          <w:kern w:val="2"/>
          <w:sz w:val="20"/>
          <w:lang w:val="en-US" w:eastAsia="ko-KR"/>
          <w14:ligatures w14:val="standardContextual"/>
        </w:rPr>
      </w:pPr>
      <w:ins w:id="996" w:author="만든 이">
        <w:del w:id="997" w:author="만든 이">
          <w:r w:rsidDel="005D0130">
            <w:rPr>
              <w:noProof/>
            </w:rPr>
            <w:delText>Description</w:delText>
          </w:r>
          <w:r w:rsidDel="005D0130">
            <w:rPr>
              <w:noProof/>
            </w:rPr>
            <w:tab/>
            <w:delText>8</w:delText>
          </w:r>
        </w:del>
      </w:ins>
    </w:p>
    <w:p w14:paraId="4C58A3B6" w14:textId="25A99978" w:rsidR="00E61AD7" w:rsidDel="005D0130" w:rsidRDefault="00E61AD7">
      <w:pPr>
        <w:pStyle w:val="31"/>
        <w:tabs>
          <w:tab w:val="left" w:pos="1134"/>
          <w:tab w:val="right" w:leader="dot" w:pos="10195"/>
        </w:tabs>
        <w:rPr>
          <w:ins w:id="998" w:author="만든 이"/>
          <w:del w:id="999" w:author="만든 이"/>
          <w:noProof/>
          <w:kern w:val="2"/>
          <w:sz w:val="20"/>
          <w:lang w:val="en-US" w:eastAsia="ko-KR"/>
          <w14:ligatures w14:val="standardContextual"/>
        </w:rPr>
      </w:pPr>
      <w:ins w:id="1000" w:author="만든 이">
        <w:del w:id="1001" w:author="만든 이">
          <w:r w:rsidDel="005D0130">
            <w:rPr>
              <w:noProof/>
            </w:rPr>
            <w:delText>A.X.2</w:delText>
          </w:r>
          <w:r w:rsidDel="005D0130">
            <w:rPr>
              <w:noProof/>
              <w:kern w:val="2"/>
              <w:sz w:val="20"/>
              <w:lang w:val="en-US" w:eastAsia="ko-KR"/>
              <w14:ligatures w14:val="standardContextual"/>
            </w:rPr>
            <w:tab/>
          </w:r>
          <w:r w:rsidDel="005D0130">
            <w:rPr>
              <w:noProof/>
            </w:rPr>
            <w:delText>Pre-conditions</w:delText>
          </w:r>
          <w:r w:rsidDel="005D0130">
            <w:rPr>
              <w:noProof/>
            </w:rPr>
            <w:tab/>
            <w:delText>8</w:delText>
          </w:r>
        </w:del>
      </w:ins>
    </w:p>
    <w:p w14:paraId="7F8D62CB" w14:textId="65B1BFD2" w:rsidR="00E61AD7" w:rsidDel="005D0130" w:rsidRDefault="00E61AD7">
      <w:pPr>
        <w:pStyle w:val="31"/>
        <w:tabs>
          <w:tab w:val="left" w:pos="1134"/>
          <w:tab w:val="right" w:leader="dot" w:pos="10195"/>
        </w:tabs>
        <w:rPr>
          <w:ins w:id="1002" w:author="만든 이"/>
          <w:del w:id="1003" w:author="만든 이"/>
          <w:noProof/>
          <w:kern w:val="2"/>
          <w:sz w:val="20"/>
          <w:lang w:val="en-US" w:eastAsia="ko-KR"/>
          <w14:ligatures w14:val="standardContextual"/>
        </w:rPr>
      </w:pPr>
      <w:ins w:id="1004" w:author="만든 이">
        <w:del w:id="1005" w:author="만든 이">
          <w:r w:rsidDel="005D0130">
            <w:rPr>
              <w:noProof/>
            </w:rPr>
            <w:delText>A.1.3</w:delText>
          </w:r>
          <w:r w:rsidDel="005D0130">
            <w:rPr>
              <w:noProof/>
              <w:kern w:val="2"/>
              <w:sz w:val="20"/>
              <w:lang w:val="en-US" w:eastAsia="ko-KR"/>
              <w14:ligatures w14:val="standardContextual"/>
            </w:rPr>
            <w:tab/>
          </w:r>
          <w:r w:rsidDel="005D0130">
            <w:rPr>
              <w:noProof/>
            </w:rPr>
            <w:delText>Service Flows</w:delText>
          </w:r>
          <w:r w:rsidDel="005D0130">
            <w:rPr>
              <w:noProof/>
            </w:rPr>
            <w:tab/>
            <w:delText>8</w:delText>
          </w:r>
        </w:del>
      </w:ins>
    </w:p>
    <w:p w14:paraId="6E13FDB4" w14:textId="4B41633B" w:rsidR="00E61AD7" w:rsidDel="005D0130" w:rsidRDefault="00E61AD7">
      <w:pPr>
        <w:pStyle w:val="31"/>
        <w:tabs>
          <w:tab w:val="left" w:pos="1134"/>
          <w:tab w:val="right" w:leader="dot" w:pos="10195"/>
        </w:tabs>
        <w:rPr>
          <w:ins w:id="1006" w:author="만든 이"/>
          <w:del w:id="1007" w:author="만든 이"/>
          <w:noProof/>
          <w:kern w:val="2"/>
          <w:sz w:val="20"/>
          <w:lang w:val="en-US" w:eastAsia="ko-KR"/>
          <w14:ligatures w14:val="standardContextual"/>
        </w:rPr>
      </w:pPr>
      <w:ins w:id="1008" w:author="만든 이">
        <w:del w:id="1009" w:author="만든 이">
          <w:r w:rsidDel="005D0130">
            <w:rPr>
              <w:noProof/>
            </w:rPr>
            <w:delText>A.X.4</w:delText>
          </w:r>
          <w:r w:rsidDel="005D0130">
            <w:rPr>
              <w:noProof/>
              <w:kern w:val="2"/>
              <w:sz w:val="20"/>
              <w:lang w:val="en-US" w:eastAsia="ko-KR"/>
              <w14:ligatures w14:val="standardContextual"/>
            </w:rPr>
            <w:tab/>
          </w:r>
          <w:r w:rsidDel="005D0130">
            <w:rPr>
              <w:noProof/>
            </w:rPr>
            <w:delText>Post-conditions</w:delText>
          </w:r>
          <w:r w:rsidDel="005D0130">
            <w:rPr>
              <w:noProof/>
            </w:rPr>
            <w:tab/>
            <w:delText>8</w:delText>
          </w:r>
        </w:del>
      </w:ins>
    </w:p>
    <w:p w14:paraId="0FF8DB41" w14:textId="429152BC" w:rsidR="00E61AD7" w:rsidDel="005D0130" w:rsidRDefault="00E61AD7">
      <w:pPr>
        <w:pStyle w:val="31"/>
        <w:tabs>
          <w:tab w:val="left" w:pos="1134"/>
          <w:tab w:val="right" w:leader="dot" w:pos="10195"/>
        </w:tabs>
        <w:rPr>
          <w:ins w:id="1010" w:author="만든 이"/>
          <w:del w:id="1011" w:author="만든 이"/>
          <w:noProof/>
          <w:kern w:val="2"/>
          <w:sz w:val="20"/>
          <w:lang w:val="en-US" w:eastAsia="ko-KR"/>
          <w14:ligatures w14:val="standardContextual"/>
        </w:rPr>
      </w:pPr>
      <w:ins w:id="1012" w:author="만든 이">
        <w:del w:id="1013" w:author="만든 이">
          <w:r w:rsidDel="005D0130">
            <w:rPr>
              <w:noProof/>
            </w:rPr>
            <w:delText>A.X.5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8</w:delText>
          </w:r>
        </w:del>
      </w:ins>
    </w:p>
    <w:p w14:paraId="58FFFFA3" w14:textId="1B4D45F4" w:rsidR="00E61AD7" w:rsidDel="005D0130" w:rsidRDefault="00E61AD7">
      <w:pPr>
        <w:pStyle w:val="31"/>
        <w:tabs>
          <w:tab w:val="left" w:pos="1134"/>
          <w:tab w:val="right" w:leader="dot" w:pos="10195"/>
        </w:tabs>
        <w:rPr>
          <w:ins w:id="1014" w:author="만든 이"/>
          <w:del w:id="1015" w:author="만든 이"/>
          <w:noProof/>
          <w:kern w:val="2"/>
          <w:sz w:val="20"/>
          <w:lang w:val="en-US" w:eastAsia="ko-KR"/>
          <w14:ligatures w14:val="standardContextual"/>
        </w:rPr>
      </w:pPr>
      <w:ins w:id="1016" w:author="만든 이">
        <w:del w:id="1017" w:author="만든 이">
          <w:r w:rsidDel="005D0130">
            <w:rPr>
              <w:noProof/>
            </w:rPr>
            <w:delText>A.X.6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8</w:delText>
          </w:r>
        </w:del>
      </w:ins>
    </w:p>
    <w:p w14:paraId="6FFF04CD" w14:textId="7737BA7A" w:rsidR="00E61AD7" w:rsidDel="005D0130" w:rsidRDefault="00E61AD7">
      <w:pPr>
        <w:pStyle w:val="41"/>
        <w:rPr>
          <w:ins w:id="1018" w:author="만든 이"/>
          <w:del w:id="1019" w:author="만든 이"/>
          <w:b w:val="0"/>
          <w:noProof/>
          <w:color w:val="auto"/>
          <w:kern w:val="2"/>
          <w:sz w:val="20"/>
          <w:lang w:val="en-US" w:eastAsia="ko-KR"/>
          <w14:ligatures w14:val="standardContextual"/>
        </w:rPr>
      </w:pPr>
      <w:ins w:id="1020" w:author="만든 이">
        <w:del w:id="1021" w:author="만든 이">
          <w:r w:rsidRPr="00C36F9B" w:rsidDel="005D0130">
            <w:rPr>
              <w:noProof/>
            </w:rPr>
            <w:delText>ANNEX B</w:delText>
          </w:r>
          <w:r w:rsidDel="005D0130">
            <w:rPr>
              <w:b w:val="0"/>
              <w:noProof/>
              <w:color w:val="auto"/>
              <w:kern w:val="2"/>
              <w:sz w:val="20"/>
              <w:lang w:val="en-US" w:eastAsia="ko-KR"/>
              <w14:ligatures w14:val="standardContextual"/>
            </w:rPr>
            <w:tab/>
          </w:r>
          <w:r w:rsidRPr="00C36F9B" w:rsidDel="005D0130">
            <w:rPr>
              <w:iCs/>
              <w:noProof/>
            </w:rPr>
            <w:delText>use cases and potential requirements on PNT</w:delText>
          </w:r>
          <w:r w:rsidDel="005D0130">
            <w:rPr>
              <w:noProof/>
            </w:rPr>
            <w:tab/>
            <w:delText>9</w:delText>
          </w:r>
        </w:del>
      </w:ins>
    </w:p>
    <w:p w14:paraId="25681E97" w14:textId="100D9647" w:rsidR="00E61AD7" w:rsidDel="005D0130" w:rsidRDefault="00E61AD7">
      <w:pPr>
        <w:pStyle w:val="20"/>
        <w:rPr>
          <w:ins w:id="1022" w:author="만든 이"/>
          <w:del w:id="1023" w:author="만든 이"/>
          <w:color w:val="auto"/>
          <w:kern w:val="2"/>
          <w:sz w:val="20"/>
          <w:lang w:val="en-US" w:eastAsia="ko-KR"/>
          <w14:ligatures w14:val="standardContextual"/>
        </w:rPr>
      </w:pPr>
      <w:ins w:id="1024" w:author="만든 이">
        <w:del w:id="1025" w:author="만든 이">
          <w:r w:rsidDel="005D0130">
            <w:rPr>
              <w:lang w:eastAsia="ko-KR"/>
            </w:rPr>
            <w:delText xml:space="preserve">B.X </w:delText>
          </w:r>
          <w:r w:rsidDel="005D0130">
            <w:delText>Use case on …</w:delText>
          </w:r>
          <w:r w:rsidDel="005D0130">
            <w:tab/>
            <w:delText>9</w:delText>
          </w:r>
        </w:del>
      </w:ins>
    </w:p>
    <w:p w14:paraId="266A52E9" w14:textId="5A25544C" w:rsidR="00E61AD7" w:rsidDel="005D0130" w:rsidRDefault="00E61AD7">
      <w:pPr>
        <w:pStyle w:val="31"/>
        <w:tabs>
          <w:tab w:val="left" w:pos="1134"/>
          <w:tab w:val="right" w:leader="dot" w:pos="10195"/>
        </w:tabs>
        <w:rPr>
          <w:ins w:id="1026" w:author="만든 이"/>
          <w:del w:id="1027" w:author="만든 이"/>
          <w:noProof/>
          <w:kern w:val="2"/>
          <w:sz w:val="20"/>
          <w:lang w:val="en-US" w:eastAsia="ko-KR"/>
          <w14:ligatures w14:val="standardContextual"/>
        </w:rPr>
      </w:pPr>
      <w:ins w:id="1028" w:author="만든 이">
        <w:del w:id="1029" w:author="만든 이">
          <w:r w:rsidDel="005D0130">
            <w:rPr>
              <w:noProof/>
            </w:rPr>
            <w:delText xml:space="preserve">B.X.1 </w:delText>
          </w:r>
          <w:r w:rsidDel="005D0130">
            <w:rPr>
              <w:noProof/>
              <w:kern w:val="2"/>
              <w:sz w:val="20"/>
              <w:lang w:val="en-US" w:eastAsia="ko-KR"/>
              <w14:ligatures w14:val="standardContextual"/>
            </w:rPr>
            <w:tab/>
          </w:r>
          <w:r w:rsidDel="005D0130">
            <w:rPr>
              <w:noProof/>
            </w:rPr>
            <w:delText>Description</w:delText>
          </w:r>
          <w:r w:rsidDel="005D0130">
            <w:rPr>
              <w:noProof/>
            </w:rPr>
            <w:tab/>
            <w:delText>9</w:delText>
          </w:r>
        </w:del>
      </w:ins>
    </w:p>
    <w:p w14:paraId="57FB7621" w14:textId="57EEACAF" w:rsidR="00E61AD7" w:rsidDel="005D0130" w:rsidRDefault="00E61AD7">
      <w:pPr>
        <w:pStyle w:val="31"/>
        <w:tabs>
          <w:tab w:val="left" w:pos="1134"/>
          <w:tab w:val="right" w:leader="dot" w:pos="10195"/>
        </w:tabs>
        <w:rPr>
          <w:ins w:id="1030" w:author="만든 이"/>
          <w:del w:id="1031" w:author="만든 이"/>
          <w:noProof/>
          <w:kern w:val="2"/>
          <w:sz w:val="20"/>
          <w:lang w:val="en-US" w:eastAsia="ko-KR"/>
          <w14:ligatures w14:val="standardContextual"/>
        </w:rPr>
      </w:pPr>
      <w:ins w:id="1032" w:author="만든 이">
        <w:del w:id="1033" w:author="만든 이">
          <w:r w:rsidDel="005D0130">
            <w:rPr>
              <w:noProof/>
            </w:rPr>
            <w:delText>B.X.2</w:delText>
          </w:r>
          <w:r w:rsidDel="005D0130">
            <w:rPr>
              <w:noProof/>
              <w:kern w:val="2"/>
              <w:sz w:val="20"/>
              <w:lang w:val="en-US" w:eastAsia="ko-KR"/>
              <w14:ligatures w14:val="standardContextual"/>
            </w:rPr>
            <w:tab/>
          </w:r>
          <w:r w:rsidDel="005D0130">
            <w:rPr>
              <w:noProof/>
            </w:rPr>
            <w:delText>Pre-conditions</w:delText>
          </w:r>
          <w:r w:rsidDel="005D0130">
            <w:rPr>
              <w:noProof/>
            </w:rPr>
            <w:tab/>
            <w:delText>9</w:delText>
          </w:r>
        </w:del>
      </w:ins>
    </w:p>
    <w:p w14:paraId="64EFC6BF" w14:textId="4C5BA366" w:rsidR="00E61AD7" w:rsidDel="005D0130" w:rsidRDefault="00E61AD7">
      <w:pPr>
        <w:pStyle w:val="31"/>
        <w:tabs>
          <w:tab w:val="left" w:pos="1134"/>
          <w:tab w:val="right" w:leader="dot" w:pos="10195"/>
        </w:tabs>
        <w:rPr>
          <w:ins w:id="1034" w:author="만든 이"/>
          <w:del w:id="1035" w:author="만든 이"/>
          <w:noProof/>
          <w:kern w:val="2"/>
          <w:sz w:val="20"/>
          <w:lang w:val="en-US" w:eastAsia="ko-KR"/>
          <w14:ligatures w14:val="standardContextual"/>
        </w:rPr>
      </w:pPr>
      <w:ins w:id="1036" w:author="만든 이">
        <w:del w:id="1037" w:author="만든 이">
          <w:r w:rsidDel="005D0130">
            <w:rPr>
              <w:noProof/>
            </w:rPr>
            <w:delText>B.X.3</w:delText>
          </w:r>
          <w:r w:rsidDel="005D0130">
            <w:rPr>
              <w:noProof/>
              <w:kern w:val="2"/>
              <w:sz w:val="20"/>
              <w:lang w:val="en-US" w:eastAsia="ko-KR"/>
              <w14:ligatures w14:val="standardContextual"/>
            </w:rPr>
            <w:tab/>
          </w:r>
          <w:r w:rsidDel="005D0130">
            <w:rPr>
              <w:noProof/>
            </w:rPr>
            <w:delText>Service Flows</w:delText>
          </w:r>
          <w:r w:rsidDel="005D0130">
            <w:rPr>
              <w:noProof/>
            </w:rPr>
            <w:tab/>
            <w:delText>9</w:delText>
          </w:r>
        </w:del>
      </w:ins>
    </w:p>
    <w:p w14:paraId="5DA889C4" w14:textId="6FE3DC90" w:rsidR="00E61AD7" w:rsidDel="005D0130" w:rsidRDefault="00E61AD7">
      <w:pPr>
        <w:pStyle w:val="31"/>
        <w:tabs>
          <w:tab w:val="left" w:pos="1134"/>
          <w:tab w:val="right" w:leader="dot" w:pos="10195"/>
        </w:tabs>
        <w:rPr>
          <w:ins w:id="1038" w:author="만든 이"/>
          <w:del w:id="1039" w:author="만든 이"/>
          <w:noProof/>
          <w:kern w:val="2"/>
          <w:sz w:val="20"/>
          <w:lang w:val="en-US" w:eastAsia="ko-KR"/>
          <w14:ligatures w14:val="standardContextual"/>
        </w:rPr>
      </w:pPr>
      <w:ins w:id="1040" w:author="만든 이">
        <w:del w:id="1041" w:author="만든 이">
          <w:r w:rsidDel="005D0130">
            <w:rPr>
              <w:noProof/>
            </w:rPr>
            <w:delText>B.X.4</w:delText>
          </w:r>
          <w:r w:rsidDel="005D0130">
            <w:rPr>
              <w:noProof/>
              <w:kern w:val="2"/>
              <w:sz w:val="20"/>
              <w:lang w:val="en-US" w:eastAsia="ko-KR"/>
              <w14:ligatures w14:val="standardContextual"/>
            </w:rPr>
            <w:tab/>
          </w:r>
          <w:r w:rsidDel="005D0130">
            <w:rPr>
              <w:noProof/>
            </w:rPr>
            <w:delText>Post-conditions</w:delText>
          </w:r>
          <w:r w:rsidDel="005D0130">
            <w:rPr>
              <w:noProof/>
            </w:rPr>
            <w:tab/>
            <w:delText>9</w:delText>
          </w:r>
        </w:del>
      </w:ins>
    </w:p>
    <w:p w14:paraId="25BA1220" w14:textId="792F1021" w:rsidR="00E61AD7" w:rsidDel="005D0130" w:rsidRDefault="00E61AD7">
      <w:pPr>
        <w:pStyle w:val="31"/>
        <w:tabs>
          <w:tab w:val="left" w:pos="1134"/>
          <w:tab w:val="right" w:leader="dot" w:pos="10195"/>
        </w:tabs>
        <w:rPr>
          <w:ins w:id="1042" w:author="만든 이"/>
          <w:del w:id="1043" w:author="만든 이"/>
          <w:noProof/>
          <w:kern w:val="2"/>
          <w:sz w:val="20"/>
          <w:lang w:val="en-US" w:eastAsia="ko-KR"/>
          <w14:ligatures w14:val="standardContextual"/>
        </w:rPr>
      </w:pPr>
      <w:ins w:id="1044" w:author="만든 이">
        <w:del w:id="1045" w:author="만든 이">
          <w:r w:rsidDel="005D0130">
            <w:rPr>
              <w:noProof/>
            </w:rPr>
            <w:delText>B.X.5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9</w:delText>
          </w:r>
        </w:del>
      </w:ins>
    </w:p>
    <w:p w14:paraId="6E561B02" w14:textId="32C35FB9" w:rsidR="00E61AD7" w:rsidDel="005D0130" w:rsidRDefault="00E61AD7">
      <w:pPr>
        <w:pStyle w:val="31"/>
        <w:tabs>
          <w:tab w:val="left" w:pos="1134"/>
          <w:tab w:val="right" w:leader="dot" w:pos="10195"/>
        </w:tabs>
        <w:rPr>
          <w:ins w:id="1046" w:author="만든 이"/>
          <w:del w:id="1047" w:author="만든 이"/>
          <w:noProof/>
          <w:kern w:val="2"/>
          <w:sz w:val="20"/>
          <w:lang w:val="en-US" w:eastAsia="ko-KR"/>
          <w14:ligatures w14:val="standardContextual"/>
        </w:rPr>
      </w:pPr>
      <w:ins w:id="1048" w:author="만든 이">
        <w:del w:id="1049" w:author="만든 이">
          <w:r w:rsidDel="005D0130">
            <w:rPr>
              <w:noProof/>
            </w:rPr>
            <w:delText>B.X.6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9</w:delText>
          </w:r>
        </w:del>
      </w:ins>
    </w:p>
    <w:p w14:paraId="7856FD35" w14:textId="385931A5" w:rsidR="00E61AD7" w:rsidDel="005D0130" w:rsidRDefault="00E61AD7">
      <w:pPr>
        <w:pStyle w:val="41"/>
        <w:rPr>
          <w:ins w:id="1050" w:author="만든 이"/>
          <w:del w:id="1051" w:author="만든 이"/>
          <w:b w:val="0"/>
          <w:noProof/>
          <w:color w:val="auto"/>
          <w:kern w:val="2"/>
          <w:sz w:val="20"/>
          <w:lang w:val="en-US" w:eastAsia="ko-KR"/>
          <w14:ligatures w14:val="standardContextual"/>
        </w:rPr>
      </w:pPr>
      <w:ins w:id="1052" w:author="만든 이">
        <w:del w:id="1053" w:author="만든 이">
          <w:r w:rsidRPr="00C36F9B" w:rsidDel="005D0130">
            <w:rPr>
              <w:noProof/>
            </w:rPr>
            <w:delText>ANNEX C</w:delText>
          </w:r>
          <w:r w:rsidDel="005D0130">
            <w:rPr>
              <w:b w:val="0"/>
              <w:noProof/>
              <w:color w:val="auto"/>
              <w:kern w:val="2"/>
              <w:sz w:val="20"/>
              <w:lang w:val="en-US" w:eastAsia="ko-KR"/>
              <w14:ligatures w14:val="standardContextual"/>
            </w:rPr>
            <w:tab/>
          </w:r>
          <w:r w:rsidRPr="00C36F9B" w:rsidDel="005D0130">
            <w:rPr>
              <w:iCs/>
              <w:noProof/>
            </w:rPr>
            <w:delText>use cases and potential requirements on vts</w:delText>
          </w:r>
          <w:r w:rsidDel="005D0130">
            <w:rPr>
              <w:noProof/>
            </w:rPr>
            <w:tab/>
            <w:delText>10</w:delText>
          </w:r>
        </w:del>
      </w:ins>
    </w:p>
    <w:p w14:paraId="3C3CC03B" w14:textId="4BC37393" w:rsidR="00E61AD7" w:rsidDel="005D0130" w:rsidRDefault="00E61AD7">
      <w:pPr>
        <w:pStyle w:val="20"/>
        <w:rPr>
          <w:ins w:id="1054" w:author="만든 이"/>
          <w:del w:id="1055" w:author="만든 이"/>
          <w:color w:val="auto"/>
          <w:kern w:val="2"/>
          <w:sz w:val="20"/>
          <w:lang w:val="en-US" w:eastAsia="ko-KR"/>
          <w14:ligatures w14:val="standardContextual"/>
        </w:rPr>
      </w:pPr>
      <w:ins w:id="1056" w:author="만든 이">
        <w:del w:id="1057" w:author="만든 이">
          <w:r w:rsidDel="005D0130">
            <w:rPr>
              <w:lang w:eastAsia="ko-KR"/>
            </w:rPr>
            <w:delText xml:space="preserve">C.X </w:delText>
          </w:r>
          <w:r w:rsidDel="005D0130">
            <w:delText>Use case on …</w:delText>
          </w:r>
          <w:r w:rsidDel="005D0130">
            <w:tab/>
            <w:delText>10</w:delText>
          </w:r>
        </w:del>
      </w:ins>
    </w:p>
    <w:p w14:paraId="01A77985" w14:textId="699B3D28" w:rsidR="00E61AD7" w:rsidDel="005D0130" w:rsidRDefault="00E61AD7">
      <w:pPr>
        <w:pStyle w:val="31"/>
        <w:tabs>
          <w:tab w:val="left" w:pos="1134"/>
          <w:tab w:val="right" w:leader="dot" w:pos="10195"/>
        </w:tabs>
        <w:rPr>
          <w:ins w:id="1058" w:author="만든 이"/>
          <w:del w:id="1059" w:author="만든 이"/>
          <w:noProof/>
          <w:kern w:val="2"/>
          <w:sz w:val="20"/>
          <w:lang w:val="en-US" w:eastAsia="ko-KR"/>
          <w14:ligatures w14:val="standardContextual"/>
        </w:rPr>
      </w:pPr>
      <w:ins w:id="1060" w:author="만든 이">
        <w:del w:id="1061" w:author="만든 이">
          <w:r w:rsidDel="005D0130">
            <w:rPr>
              <w:noProof/>
            </w:rPr>
            <w:delText xml:space="preserve">C.X.1 </w:delText>
          </w:r>
          <w:r w:rsidDel="005D0130">
            <w:rPr>
              <w:noProof/>
              <w:kern w:val="2"/>
              <w:sz w:val="20"/>
              <w:lang w:val="en-US" w:eastAsia="ko-KR"/>
              <w14:ligatures w14:val="standardContextual"/>
            </w:rPr>
            <w:tab/>
          </w:r>
          <w:r w:rsidDel="005D0130">
            <w:rPr>
              <w:noProof/>
            </w:rPr>
            <w:delText>Description</w:delText>
          </w:r>
          <w:r w:rsidDel="005D0130">
            <w:rPr>
              <w:noProof/>
            </w:rPr>
            <w:tab/>
            <w:delText>10</w:delText>
          </w:r>
        </w:del>
      </w:ins>
    </w:p>
    <w:p w14:paraId="10ED8DE1" w14:textId="1E39F539" w:rsidR="00E61AD7" w:rsidDel="005D0130" w:rsidRDefault="00E61AD7">
      <w:pPr>
        <w:pStyle w:val="31"/>
        <w:tabs>
          <w:tab w:val="left" w:pos="1134"/>
          <w:tab w:val="right" w:leader="dot" w:pos="10195"/>
        </w:tabs>
        <w:rPr>
          <w:ins w:id="1062" w:author="만든 이"/>
          <w:del w:id="1063" w:author="만든 이"/>
          <w:noProof/>
          <w:kern w:val="2"/>
          <w:sz w:val="20"/>
          <w:lang w:val="en-US" w:eastAsia="ko-KR"/>
          <w14:ligatures w14:val="standardContextual"/>
        </w:rPr>
      </w:pPr>
      <w:ins w:id="1064" w:author="만든 이">
        <w:del w:id="1065" w:author="만든 이">
          <w:r w:rsidDel="005D0130">
            <w:rPr>
              <w:noProof/>
            </w:rPr>
            <w:delText>C.X.2</w:delText>
          </w:r>
          <w:r w:rsidDel="005D0130">
            <w:rPr>
              <w:noProof/>
              <w:kern w:val="2"/>
              <w:sz w:val="20"/>
              <w:lang w:val="en-US" w:eastAsia="ko-KR"/>
              <w14:ligatures w14:val="standardContextual"/>
            </w:rPr>
            <w:tab/>
          </w:r>
          <w:r w:rsidDel="005D0130">
            <w:rPr>
              <w:noProof/>
            </w:rPr>
            <w:delText>Pre-conditions</w:delText>
          </w:r>
          <w:r w:rsidDel="005D0130">
            <w:rPr>
              <w:noProof/>
            </w:rPr>
            <w:tab/>
            <w:delText>10</w:delText>
          </w:r>
        </w:del>
      </w:ins>
    </w:p>
    <w:p w14:paraId="0468AAD0" w14:textId="30560A7F" w:rsidR="00E61AD7" w:rsidDel="005D0130" w:rsidRDefault="00E61AD7">
      <w:pPr>
        <w:pStyle w:val="31"/>
        <w:tabs>
          <w:tab w:val="left" w:pos="1134"/>
          <w:tab w:val="right" w:leader="dot" w:pos="10195"/>
        </w:tabs>
        <w:rPr>
          <w:ins w:id="1066" w:author="만든 이"/>
          <w:del w:id="1067" w:author="만든 이"/>
          <w:noProof/>
          <w:kern w:val="2"/>
          <w:sz w:val="20"/>
          <w:lang w:val="en-US" w:eastAsia="ko-KR"/>
          <w14:ligatures w14:val="standardContextual"/>
        </w:rPr>
      </w:pPr>
      <w:ins w:id="1068" w:author="만든 이">
        <w:del w:id="1069" w:author="만든 이">
          <w:r w:rsidDel="005D0130">
            <w:rPr>
              <w:noProof/>
            </w:rPr>
            <w:delText>C.X.3</w:delText>
          </w:r>
          <w:r w:rsidDel="005D0130">
            <w:rPr>
              <w:noProof/>
              <w:kern w:val="2"/>
              <w:sz w:val="20"/>
              <w:lang w:val="en-US" w:eastAsia="ko-KR"/>
              <w14:ligatures w14:val="standardContextual"/>
            </w:rPr>
            <w:tab/>
          </w:r>
          <w:r w:rsidDel="005D0130">
            <w:rPr>
              <w:noProof/>
            </w:rPr>
            <w:delText>Service Flows</w:delText>
          </w:r>
          <w:r w:rsidDel="005D0130">
            <w:rPr>
              <w:noProof/>
            </w:rPr>
            <w:tab/>
            <w:delText>10</w:delText>
          </w:r>
        </w:del>
      </w:ins>
    </w:p>
    <w:p w14:paraId="3E6DA3C6" w14:textId="451AC526" w:rsidR="00E61AD7" w:rsidDel="005D0130" w:rsidRDefault="00E61AD7">
      <w:pPr>
        <w:pStyle w:val="31"/>
        <w:tabs>
          <w:tab w:val="left" w:pos="1134"/>
          <w:tab w:val="right" w:leader="dot" w:pos="10195"/>
        </w:tabs>
        <w:rPr>
          <w:ins w:id="1070" w:author="만든 이"/>
          <w:del w:id="1071" w:author="만든 이"/>
          <w:noProof/>
          <w:kern w:val="2"/>
          <w:sz w:val="20"/>
          <w:lang w:val="en-US" w:eastAsia="ko-KR"/>
          <w14:ligatures w14:val="standardContextual"/>
        </w:rPr>
      </w:pPr>
      <w:ins w:id="1072" w:author="만든 이">
        <w:del w:id="1073" w:author="만든 이">
          <w:r w:rsidDel="005D0130">
            <w:rPr>
              <w:noProof/>
            </w:rPr>
            <w:delText>C.X.4</w:delText>
          </w:r>
          <w:r w:rsidDel="005D0130">
            <w:rPr>
              <w:noProof/>
              <w:kern w:val="2"/>
              <w:sz w:val="20"/>
              <w:lang w:val="en-US" w:eastAsia="ko-KR"/>
              <w14:ligatures w14:val="standardContextual"/>
            </w:rPr>
            <w:tab/>
          </w:r>
          <w:r w:rsidDel="005D0130">
            <w:rPr>
              <w:noProof/>
            </w:rPr>
            <w:delText>Post-conditions</w:delText>
          </w:r>
          <w:r w:rsidDel="005D0130">
            <w:rPr>
              <w:noProof/>
            </w:rPr>
            <w:tab/>
            <w:delText>10</w:delText>
          </w:r>
        </w:del>
      </w:ins>
    </w:p>
    <w:p w14:paraId="0F30B996" w14:textId="50AD1A3E" w:rsidR="00E61AD7" w:rsidDel="005D0130" w:rsidRDefault="00E61AD7">
      <w:pPr>
        <w:pStyle w:val="31"/>
        <w:tabs>
          <w:tab w:val="left" w:pos="1134"/>
          <w:tab w:val="right" w:leader="dot" w:pos="10195"/>
        </w:tabs>
        <w:rPr>
          <w:ins w:id="1074" w:author="만든 이"/>
          <w:del w:id="1075" w:author="만든 이"/>
          <w:noProof/>
          <w:kern w:val="2"/>
          <w:sz w:val="20"/>
          <w:lang w:val="en-US" w:eastAsia="ko-KR"/>
          <w14:ligatures w14:val="standardContextual"/>
        </w:rPr>
      </w:pPr>
      <w:ins w:id="1076" w:author="만든 이">
        <w:del w:id="1077" w:author="만든 이">
          <w:r w:rsidDel="005D0130">
            <w:rPr>
              <w:noProof/>
            </w:rPr>
            <w:delText>C.X.5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10</w:delText>
          </w:r>
        </w:del>
      </w:ins>
    </w:p>
    <w:p w14:paraId="5B4C78C5" w14:textId="3363CFB2" w:rsidR="00E61AD7" w:rsidDel="005D0130" w:rsidRDefault="00E61AD7">
      <w:pPr>
        <w:pStyle w:val="31"/>
        <w:tabs>
          <w:tab w:val="left" w:pos="1134"/>
          <w:tab w:val="right" w:leader="dot" w:pos="10195"/>
        </w:tabs>
        <w:rPr>
          <w:ins w:id="1078" w:author="만든 이"/>
          <w:del w:id="1079" w:author="만든 이"/>
          <w:noProof/>
          <w:kern w:val="2"/>
          <w:sz w:val="20"/>
          <w:lang w:val="en-US" w:eastAsia="ko-KR"/>
          <w14:ligatures w14:val="standardContextual"/>
        </w:rPr>
      </w:pPr>
      <w:ins w:id="1080" w:author="만든 이">
        <w:del w:id="1081" w:author="만든 이">
          <w:r w:rsidDel="005D0130">
            <w:rPr>
              <w:noProof/>
            </w:rPr>
            <w:delText>C.X.6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10</w:delText>
          </w:r>
        </w:del>
      </w:ins>
    </w:p>
    <w:p w14:paraId="1FC21022" w14:textId="09CE5A78" w:rsidR="00E61AD7" w:rsidDel="005D0130" w:rsidRDefault="00E61AD7">
      <w:pPr>
        <w:pStyle w:val="41"/>
        <w:rPr>
          <w:ins w:id="1082" w:author="만든 이"/>
          <w:del w:id="1083" w:author="만든 이"/>
          <w:b w:val="0"/>
          <w:noProof/>
          <w:color w:val="auto"/>
          <w:kern w:val="2"/>
          <w:sz w:val="20"/>
          <w:lang w:val="en-US" w:eastAsia="ko-KR"/>
          <w14:ligatures w14:val="standardContextual"/>
        </w:rPr>
      </w:pPr>
      <w:ins w:id="1084" w:author="만든 이">
        <w:del w:id="1085" w:author="만든 이">
          <w:r w:rsidRPr="00C36F9B" w:rsidDel="005D0130">
            <w:rPr>
              <w:noProof/>
            </w:rPr>
            <w:delText>ANNEX D</w:delText>
          </w:r>
          <w:r w:rsidDel="005D0130">
            <w:rPr>
              <w:b w:val="0"/>
              <w:noProof/>
              <w:color w:val="auto"/>
              <w:kern w:val="2"/>
              <w:sz w:val="20"/>
              <w:lang w:val="en-US" w:eastAsia="ko-KR"/>
              <w14:ligatures w14:val="standardContextual"/>
            </w:rPr>
            <w:tab/>
          </w:r>
          <w:r w:rsidRPr="00C36F9B" w:rsidDel="005D0130">
            <w:rPr>
              <w:iCs/>
              <w:noProof/>
            </w:rPr>
            <w:delText>use cases and potential requirements on DIGITAL MARITIME SERVICES</w:delText>
          </w:r>
          <w:r w:rsidDel="005D0130">
            <w:rPr>
              <w:noProof/>
            </w:rPr>
            <w:tab/>
            <w:delText>11</w:delText>
          </w:r>
        </w:del>
      </w:ins>
    </w:p>
    <w:p w14:paraId="72F1B7C6" w14:textId="35A8233B" w:rsidR="00E61AD7" w:rsidDel="005D0130" w:rsidRDefault="00E61AD7">
      <w:pPr>
        <w:pStyle w:val="20"/>
        <w:rPr>
          <w:ins w:id="1086" w:author="만든 이"/>
          <w:del w:id="1087" w:author="만든 이"/>
          <w:color w:val="auto"/>
          <w:kern w:val="2"/>
          <w:sz w:val="20"/>
          <w:lang w:val="en-US" w:eastAsia="ko-KR"/>
          <w14:ligatures w14:val="standardContextual"/>
        </w:rPr>
      </w:pPr>
      <w:ins w:id="1088" w:author="만든 이">
        <w:del w:id="1089" w:author="만든 이">
          <w:r w:rsidDel="005D0130">
            <w:rPr>
              <w:lang w:eastAsia="ko-KR"/>
            </w:rPr>
            <w:delText xml:space="preserve">D.X </w:delText>
          </w:r>
          <w:r w:rsidDel="005D0130">
            <w:delText>Use case on …</w:delText>
          </w:r>
          <w:r w:rsidDel="005D0130">
            <w:tab/>
            <w:delText>11</w:delText>
          </w:r>
        </w:del>
      </w:ins>
    </w:p>
    <w:p w14:paraId="3E241573" w14:textId="26063D98" w:rsidR="00E61AD7" w:rsidDel="005D0130" w:rsidRDefault="00E61AD7">
      <w:pPr>
        <w:pStyle w:val="31"/>
        <w:tabs>
          <w:tab w:val="left" w:pos="1134"/>
          <w:tab w:val="right" w:leader="dot" w:pos="10195"/>
        </w:tabs>
        <w:rPr>
          <w:ins w:id="1090" w:author="만든 이"/>
          <w:del w:id="1091" w:author="만든 이"/>
          <w:noProof/>
          <w:kern w:val="2"/>
          <w:sz w:val="20"/>
          <w:lang w:val="en-US" w:eastAsia="ko-KR"/>
          <w14:ligatures w14:val="standardContextual"/>
        </w:rPr>
      </w:pPr>
      <w:ins w:id="1092" w:author="만든 이">
        <w:del w:id="1093" w:author="만든 이">
          <w:r w:rsidDel="005D0130">
            <w:rPr>
              <w:noProof/>
            </w:rPr>
            <w:delText xml:space="preserve">D.X.1 </w:delText>
          </w:r>
          <w:r w:rsidDel="005D0130">
            <w:rPr>
              <w:noProof/>
              <w:kern w:val="2"/>
              <w:sz w:val="20"/>
              <w:lang w:val="en-US" w:eastAsia="ko-KR"/>
              <w14:ligatures w14:val="standardContextual"/>
            </w:rPr>
            <w:tab/>
          </w:r>
          <w:r w:rsidDel="005D0130">
            <w:rPr>
              <w:noProof/>
            </w:rPr>
            <w:delText>Description</w:delText>
          </w:r>
          <w:r w:rsidDel="005D0130">
            <w:rPr>
              <w:noProof/>
            </w:rPr>
            <w:tab/>
            <w:delText>11</w:delText>
          </w:r>
        </w:del>
      </w:ins>
    </w:p>
    <w:p w14:paraId="0957B39F" w14:textId="04B33DC0" w:rsidR="00E61AD7" w:rsidDel="005D0130" w:rsidRDefault="00E61AD7">
      <w:pPr>
        <w:pStyle w:val="31"/>
        <w:tabs>
          <w:tab w:val="left" w:pos="1134"/>
          <w:tab w:val="right" w:leader="dot" w:pos="10195"/>
        </w:tabs>
        <w:rPr>
          <w:ins w:id="1094" w:author="만든 이"/>
          <w:del w:id="1095" w:author="만든 이"/>
          <w:noProof/>
          <w:kern w:val="2"/>
          <w:sz w:val="20"/>
          <w:lang w:val="en-US" w:eastAsia="ko-KR"/>
          <w14:ligatures w14:val="standardContextual"/>
        </w:rPr>
      </w:pPr>
      <w:ins w:id="1096" w:author="만든 이">
        <w:del w:id="1097" w:author="만든 이">
          <w:r w:rsidDel="005D0130">
            <w:rPr>
              <w:noProof/>
            </w:rPr>
            <w:delText>D.X.2</w:delText>
          </w:r>
          <w:r w:rsidDel="005D0130">
            <w:rPr>
              <w:noProof/>
              <w:kern w:val="2"/>
              <w:sz w:val="20"/>
              <w:lang w:val="en-US" w:eastAsia="ko-KR"/>
              <w14:ligatures w14:val="standardContextual"/>
            </w:rPr>
            <w:tab/>
          </w:r>
          <w:r w:rsidDel="005D0130">
            <w:rPr>
              <w:noProof/>
            </w:rPr>
            <w:delText>Pre-conditions</w:delText>
          </w:r>
          <w:r w:rsidDel="005D0130">
            <w:rPr>
              <w:noProof/>
            </w:rPr>
            <w:tab/>
            <w:delText>11</w:delText>
          </w:r>
        </w:del>
      </w:ins>
    </w:p>
    <w:p w14:paraId="0492A23F" w14:textId="537578AD" w:rsidR="00E61AD7" w:rsidDel="005D0130" w:rsidRDefault="00E61AD7">
      <w:pPr>
        <w:pStyle w:val="31"/>
        <w:tabs>
          <w:tab w:val="left" w:pos="1134"/>
          <w:tab w:val="right" w:leader="dot" w:pos="10195"/>
        </w:tabs>
        <w:rPr>
          <w:ins w:id="1098" w:author="만든 이"/>
          <w:del w:id="1099" w:author="만든 이"/>
          <w:noProof/>
          <w:kern w:val="2"/>
          <w:sz w:val="20"/>
          <w:lang w:val="en-US" w:eastAsia="ko-KR"/>
          <w14:ligatures w14:val="standardContextual"/>
        </w:rPr>
      </w:pPr>
      <w:ins w:id="1100" w:author="만든 이">
        <w:del w:id="1101" w:author="만든 이">
          <w:r w:rsidDel="005D0130">
            <w:rPr>
              <w:noProof/>
            </w:rPr>
            <w:delText>D.X.3</w:delText>
          </w:r>
          <w:r w:rsidDel="005D0130">
            <w:rPr>
              <w:noProof/>
              <w:kern w:val="2"/>
              <w:sz w:val="20"/>
              <w:lang w:val="en-US" w:eastAsia="ko-KR"/>
              <w14:ligatures w14:val="standardContextual"/>
            </w:rPr>
            <w:tab/>
          </w:r>
          <w:r w:rsidDel="005D0130">
            <w:rPr>
              <w:noProof/>
            </w:rPr>
            <w:delText>Service Flows</w:delText>
          </w:r>
          <w:r w:rsidDel="005D0130">
            <w:rPr>
              <w:noProof/>
            </w:rPr>
            <w:tab/>
            <w:delText>11</w:delText>
          </w:r>
        </w:del>
      </w:ins>
    </w:p>
    <w:p w14:paraId="0867094E" w14:textId="0289689B" w:rsidR="00E61AD7" w:rsidDel="005D0130" w:rsidRDefault="00E61AD7">
      <w:pPr>
        <w:pStyle w:val="31"/>
        <w:tabs>
          <w:tab w:val="left" w:pos="1134"/>
          <w:tab w:val="right" w:leader="dot" w:pos="10195"/>
        </w:tabs>
        <w:rPr>
          <w:ins w:id="1102" w:author="만든 이"/>
          <w:del w:id="1103" w:author="만든 이"/>
          <w:noProof/>
          <w:kern w:val="2"/>
          <w:sz w:val="20"/>
          <w:lang w:val="en-US" w:eastAsia="ko-KR"/>
          <w14:ligatures w14:val="standardContextual"/>
        </w:rPr>
      </w:pPr>
      <w:ins w:id="1104" w:author="만든 이">
        <w:del w:id="1105" w:author="만든 이">
          <w:r w:rsidDel="005D0130">
            <w:rPr>
              <w:noProof/>
            </w:rPr>
            <w:delText>D.X.4</w:delText>
          </w:r>
          <w:r w:rsidDel="005D0130">
            <w:rPr>
              <w:noProof/>
              <w:kern w:val="2"/>
              <w:sz w:val="20"/>
              <w:lang w:val="en-US" w:eastAsia="ko-KR"/>
              <w14:ligatures w14:val="standardContextual"/>
            </w:rPr>
            <w:tab/>
          </w:r>
          <w:r w:rsidDel="005D0130">
            <w:rPr>
              <w:noProof/>
            </w:rPr>
            <w:delText>Post-conditions</w:delText>
          </w:r>
          <w:r w:rsidDel="005D0130">
            <w:rPr>
              <w:noProof/>
            </w:rPr>
            <w:tab/>
            <w:delText>11</w:delText>
          </w:r>
        </w:del>
      </w:ins>
    </w:p>
    <w:p w14:paraId="73DCB493" w14:textId="6236228F" w:rsidR="00E61AD7" w:rsidDel="005D0130" w:rsidRDefault="00E61AD7">
      <w:pPr>
        <w:pStyle w:val="31"/>
        <w:tabs>
          <w:tab w:val="left" w:pos="1134"/>
          <w:tab w:val="right" w:leader="dot" w:pos="10195"/>
        </w:tabs>
        <w:rPr>
          <w:ins w:id="1106" w:author="만든 이"/>
          <w:del w:id="1107" w:author="만든 이"/>
          <w:noProof/>
          <w:kern w:val="2"/>
          <w:sz w:val="20"/>
          <w:lang w:val="en-US" w:eastAsia="ko-KR"/>
          <w14:ligatures w14:val="standardContextual"/>
        </w:rPr>
      </w:pPr>
      <w:ins w:id="1108" w:author="만든 이">
        <w:del w:id="1109" w:author="만든 이">
          <w:r w:rsidDel="005D0130">
            <w:rPr>
              <w:noProof/>
            </w:rPr>
            <w:delText>D.X.5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11</w:delText>
          </w:r>
        </w:del>
      </w:ins>
    </w:p>
    <w:p w14:paraId="750850ED" w14:textId="53D3657D" w:rsidR="00E61AD7" w:rsidDel="005D0130" w:rsidRDefault="00E61AD7">
      <w:pPr>
        <w:pStyle w:val="31"/>
        <w:tabs>
          <w:tab w:val="left" w:pos="1134"/>
          <w:tab w:val="right" w:leader="dot" w:pos="10195"/>
        </w:tabs>
        <w:rPr>
          <w:ins w:id="1110" w:author="만든 이"/>
          <w:del w:id="1111" w:author="만든 이"/>
          <w:noProof/>
          <w:kern w:val="2"/>
          <w:sz w:val="20"/>
          <w:lang w:val="en-US" w:eastAsia="ko-KR"/>
          <w14:ligatures w14:val="standardContextual"/>
        </w:rPr>
      </w:pPr>
      <w:ins w:id="1112" w:author="만든 이">
        <w:del w:id="1113" w:author="만든 이">
          <w:r w:rsidDel="005D0130">
            <w:rPr>
              <w:noProof/>
            </w:rPr>
            <w:delText>D.X.6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11</w:delText>
          </w:r>
        </w:del>
      </w:ins>
    </w:p>
    <w:p w14:paraId="4CE0391F" w14:textId="5B159918" w:rsidR="0025681C" w:rsidDel="005D0130" w:rsidRDefault="0025681C">
      <w:pPr>
        <w:pStyle w:val="10"/>
        <w:rPr>
          <w:ins w:id="1114" w:author="만든 이"/>
          <w:del w:id="1115" w:author="만든 이"/>
          <w:b w:val="0"/>
          <w:color w:val="auto"/>
          <w:kern w:val="2"/>
          <w:sz w:val="20"/>
          <w:lang w:val="en-US" w:eastAsia="ko-KR"/>
          <w14:ligatures w14:val="standardContextual"/>
        </w:rPr>
      </w:pPr>
      <w:ins w:id="1116" w:author="만든 이">
        <w:del w:id="1117" w:author="만든 이">
          <w:r w:rsidDel="005D0130">
            <w:delText>1</w:delText>
          </w:r>
          <w:r w:rsidDel="005D0130">
            <w:rPr>
              <w:b w:val="0"/>
              <w:color w:val="auto"/>
              <w:kern w:val="2"/>
              <w:sz w:val="20"/>
              <w:lang w:val="en-US" w:eastAsia="ko-KR"/>
              <w14:ligatures w14:val="standardContextual"/>
            </w:rPr>
            <w:tab/>
          </w:r>
          <w:r w:rsidDel="005D0130">
            <w:delText>Introduction</w:delText>
          </w:r>
          <w:r w:rsidDel="005D0130">
            <w:tab/>
            <w:delText>5</w:delText>
          </w:r>
        </w:del>
      </w:ins>
    </w:p>
    <w:p w14:paraId="50FC2B1C" w14:textId="4ABFF07C" w:rsidR="0025681C" w:rsidDel="005D0130" w:rsidRDefault="0025681C">
      <w:pPr>
        <w:pStyle w:val="20"/>
        <w:rPr>
          <w:ins w:id="1118" w:author="만든 이"/>
          <w:del w:id="1119" w:author="만든 이"/>
          <w:color w:val="auto"/>
          <w:kern w:val="2"/>
          <w:sz w:val="20"/>
          <w:lang w:val="en-US" w:eastAsia="ko-KR"/>
          <w14:ligatures w14:val="standardContextual"/>
        </w:rPr>
      </w:pPr>
      <w:ins w:id="1120" w:author="만든 이">
        <w:del w:id="1121" w:author="만든 이">
          <w:r w:rsidDel="005D0130">
            <w:delText>1.1</w:delText>
          </w:r>
          <w:r w:rsidDel="005D0130">
            <w:rPr>
              <w:color w:val="auto"/>
              <w:kern w:val="2"/>
              <w:sz w:val="20"/>
              <w:lang w:val="en-US" w:eastAsia="ko-KR"/>
              <w14:ligatures w14:val="standardContextual"/>
            </w:rPr>
            <w:tab/>
          </w:r>
          <w:r w:rsidDel="005D0130">
            <w:delText>Background</w:delText>
          </w:r>
          <w:r w:rsidDel="005D0130">
            <w:tab/>
            <w:delText>5</w:delText>
          </w:r>
        </w:del>
      </w:ins>
    </w:p>
    <w:p w14:paraId="750EAAA2" w14:textId="129893F7" w:rsidR="0025681C" w:rsidDel="005D0130" w:rsidRDefault="0025681C">
      <w:pPr>
        <w:pStyle w:val="20"/>
        <w:rPr>
          <w:ins w:id="1122" w:author="만든 이"/>
          <w:del w:id="1123" w:author="만든 이"/>
          <w:color w:val="auto"/>
          <w:kern w:val="2"/>
          <w:sz w:val="20"/>
          <w:lang w:val="en-US" w:eastAsia="ko-KR"/>
          <w14:ligatures w14:val="standardContextual"/>
        </w:rPr>
      </w:pPr>
      <w:ins w:id="1124" w:author="만든 이">
        <w:del w:id="1125" w:author="만든 이">
          <w:r w:rsidDel="005D0130">
            <w:delText>1.2</w:delText>
          </w:r>
          <w:r w:rsidDel="005D0130">
            <w:rPr>
              <w:color w:val="auto"/>
              <w:kern w:val="2"/>
              <w:sz w:val="20"/>
              <w:lang w:val="en-US" w:eastAsia="ko-KR"/>
              <w14:ligatures w14:val="standardContextual"/>
            </w:rPr>
            <w:tab/>
          </w:r>
          <w:r w:rsidDel="005D0130">
            <w:delText>Scope</w:delText>
          </w:r>
          <w:r w:rsidDel="005D0130">
            <w:tab/>
            <w:delText>5</w:delText>
          </w:r>
        </w:del>
      </w:ins>
    </w:p>
    <w:p w14:paraId="4EB50468" w14:textId="0731B848" w:rsidR="0025681C" w:rsidDel="005D0130" w:rsidRDefault="0025681C">
      <w:pPr>
        <w:pStyle w:val="20"/>
        <w:rPr>
          <w:ins w:id="1126" w:author="만든 이"/>
          <w:del w:id="1127" w:author="만든 이"/>
          <w:color w:val="auto"/>
          <w:kern w:val="2"/>
          <w:sz w:val="20"/>
          <w:lang w:val="en-US" w:eastAsia="ko-KR"/>
          <w14:ligatures w14:val="standardContextual"/>
        </w:rPr>
      </w:pPr>
      <w:ins w:id="1128" w:author="만든 이">
        <w:del w:id="1129" w:author="만든 이">
          <w:r w:rsidDel="005D0130">
            <w:delText>1.3</w:delText>
          </w:r>
          <w:r w:rsidDel="005D0130">
            <w:rPr>
              <w:color w:val="auto"/>
              <w:kern w:val="2"/>
              <w:sz w:val="20"/>
              <w:lang w:val="en-US" w:eastAsia="ko-KR"/>
              <w14:ligatures w14:val="standardContextual"/>
            </w:rPr>
            <w:tab/>
          </w:r>
          <w:r w:rsidDel="005D0130">
            <w:delText>objectives</w:delText>
          </w:r>
          <w:r w:rsidDel="005D0130">
            <w:tab/>
            <w:delText>6</w:delText>
          </w:r>
        </w:del>
      </w:ins>
    </w:p>
    <w:p w14:paraId="1176F7DB" w14:textId="0F81E122" w:rsidR="0025681C" w:rsidDel="005D0130" w:rsidRDefault="0025681C">
      <w:pPr>
        <w:pStyle w:val="10"/>
        <w:rPr>
          <w:ins w:id="1130" w:author="만든 이"/>
          <w:del w:id="1131" w:author="만든 이"/>
          <w:b w:val="0"/>
          <w:color w:val="auto"/>
          <w:kern w:val="2"/>
          <w:sz w:val="20"/>
          <w:lang w:val="en-US" w:eastAsia="ko-KR"/>
          <w14:ligatures w14:val="standardContextual"/>
        </w:rPr>
      </w:pPr>
      <w:ins w:id="1132" w:author="만든 이">
        <w:del w:id="1133" w:author="만든 이">
          <w:r w:rsidDel="005D0130">
            <w:delText>2</w:delText>
          </w:r>
          <w:r w:rsidDel="005D0130">
            <w:rPr>
              <w:b w:val="0"/>
              <w:color w:val="auto"/>
              <w:kern w:val="2"/>
              <w:sz w:val="20"/>
              <w:lang w:val="en-US" w:eastAsia="ko-KR"/>
              <w14:ligatures w14:val="standardContextual"/>
            </w:rPr>
            <w:tab/>
          </w:r>
          <w:r w:rsidDel="005D0130">
            <w:rPr>
              <w:lang w:eastAsia="ko-KR"/>
            </w:rPr>
            <w:delText>use cases of maritime buoyage system (mbs)</w:delText>
          </w:r>
          <w:r w:rsidDel="005D0130">
            <w:tab/>
            <w:delText>6</w:delText>
          </w:r>
        </w:del>
      </w:ins>
    </w:p>
    <w:p w14:paraId="1C0F3985" w14:textId="31F8837C" w:rsidR="0025681C" w:rsidDel="005D0130" w:rsidRDefault="0025681C">
      <w:pPr>
        <w:pStyle w:val="20"/>
        <w:rPr>
          <w:ins w:id="1134" w:author="만든 이"/>
          <w:del w:id="1135" w:author="만든 이"/>
          <w:color w:val="auto"/>
          <w:kern w:val="2"/>
          <w:sz w:val="20"/>
          <w:lang w:val="en-US" w:eastAsia="ko-KR"/>
          <w14:ligatures w14:val="standardContextual"/>
        </w:rPr>
      </w:pPr>
      <w:ins w:id="1136" w:author="만든 이">
        <w:del w:id="1137" w:author="만든 이">
          <w:r w:rsidDel="005D0130">
            <w:delText>2.1</w:delText>
          </w:r>
          <w:r w:rsidDel="005D0130">
            <w:rPr>
              <w:color w:val="auto"/>
              <w:kern w:val="2"/>
              <w:sz w:val="20"/>
              <w:lang w:val="en-US" w:eastAsia="ko-KR"/>
              <w14:ligatures w14:val="standardContextual"/>
            </w:rPr>
            <w:tab/>
          </w:r>
          <w:r w:rsidDel="005D0130">
            <w:delText>use case on …</w:delText>
          </w:r>
          <w:r w:rsidDel="005D0130">
            <w:tab/>
            <w:delText>6</w:delText>
          </w:r>
        </w:del>
      </w:ins>
    </w:p>
    <w:p w14:paraId="0F1E5632" w14:textId="7F22038D" w:rsidR="0025681C" w:rsidDel="005D0130" w:rsidRDefault="0025681C">
      <w:pPr>
        <w:pStyle w:val="10"/>
        <w:rPr>
          <w:ins w:id="1138" w:author="만든 이"/>
          <w:del w:id="1139" w:author="만든 이"/>
          <w:b w:val="0"/>
          <w:color w:val="auto"/>
          <w:kern w:val="2"/>
          <w:sz w:val="20"/>
          <w:lang w:val="en-US" w:eastAsia="ko-KR"/>
          <w14:ligatures w14:val="standardContextual"/>
        </w:rPr>
      </w:pPr>
      <w:ins w:id="1140" w:author="만든 이">
        <w:del w:id="1141" w:author="만든 이">
          <w:r w:rsidDel="005D0130">
            <w:delText>3</w:delText>
          </w:r>
          <w:r w:rsidDel="005D0130">
            <w:rPr>
              <w:b w:val="0"/>
              <w:color w:val="auto"/>
              <w:kern w:val="2"/>
              <w:sz w:val="20"/>
              <w:lang w:val="en-US" w:eastAsia="ko-KR"/>
              <w14:ligatures w14:val="standardContextual"/>
            </w:rPr>
            <w:tab/>
          </w:r>
          <w:r w:rsidDel="005D0130">
            <w:rPr>
              <w:lang w:eastAsia="ko-KR"/>
            </w:rPr>
            <w:delText>use cases of positioning, navigation and timing (PNT)</w:delText>
          </w:r>
          <w:r w:rsidDel="005D0130">
            <w:tab/>
            <w:delText>6</w:delText>
          </w:r>
        </w:del>
      </w:ins>
    </w:p>
    <w:p w14:paraId="19DD7C75" w14:textId="5E22EA96" w:rsidR="0025681C" w:rsidDel="005D0130" w:rsidRDefault="0025681C">
      <w:pPr>
        <w:pStyle w:val="20"/>
        <w:rPr>
          <w:ins w:id="1142" w:author="만든 이"/>
          <w:del w:id="1143" w:author="만든 이"/>
          <w:color w:val="auto"/>
          <w:kern w:val="2"/>
          <w:sz w:val="20"/>
          <w:lang w:val="en-US" w:eastAsia="ko-KR"/>
          <w14:ligatures w14:val="standardContextual"/>
        </w:rPr>
      </w:pPr>
      <w:ins w:id="1144" w:author="만든 이">
        <w:del w:id="1145" w:author="만든 이">
          <w:r w:rsidDel="005D0130">
            <w:delText>3.1</w:delText>
          </w:r>
          <w:r w:rsidDel="005D0130">
            <w:rPr>
              <w:color w:val="auto"/>
              <w:kern w:val="2"/>
              <w:sz w:val="20"/>
              <w:lang w:val="en-US" w:eastAsia="ko-KR"/>
              <w14:ligatures w14:val="standardContextual"/>
            </w:rPr>
            <w:tab/>
          </w:r>
          <w:r w:rsidDel="005D0130">
            <w:delText>use case on …</w:delText>
          </w:r>
          <w:r w:rsidDel="005D0130">
            <w:tab/>
            <w:delText>6</w:delText>
          </w:r>
        </w:del>
      </w:ins>
    </w:p>
    <w:p w14:paraId="60FC4222" w14:textId="2176E506" w:rsidR="0025681C" w:rsidDel="005D0130" w:rsidRDefault="0025681C">
      <w:pPr>
        <w:pStyle w:val="10"/>
        <w:rPr>
          <w:ins w:id="1146" w:author="만든 이"/>
          <w:del w:id="1147" w:author="만든 이"/>
          <w:b w:val="0"/>
          <w:color w:val="auto"/>
          <w:kern w:val="2"/>
          <w:sz w:val="20"/>
          <w:lang w:val="en-US" w:eastAsia="ko-KR"/>
          <w14:ligatures w14:val="standardContextual"/>
        </w:rPr>
      </w:pPr>
      <w:ins w:id="1148" w:author="만든 이">
        <w:del w:id="1149" w:author="만든 이">
          <w:r w:rsidDel="005D0130">
            <w:delText>4</w:delText>
          </w:r>
          <w:r w:rsidDel="005D0130">
            <w:rPr>
              <w:b w:val="0"/>
              <w:color w:val="auto"/>
              <w:kern w:val="2"/>
              <w:sz w:val="20"/>
              <w:lang w:val="en-US" w:eastAsia="ko-KR"/>
              <w14:ligatures w14:val="standardContextual"/>
            </w:rPr>
            <w:tab/>
          </w:r>
          <w:r w:rsidDel="005D0130">
            <w:rPr>
              <w:lang w:eastAsia="ko-KR"/>
            </w:rPr>
            <w:delText>use cases of vessel traffic services (VTS)</w:delText>
          </w:r>
          <w:r w:rsidDel="005D0130">
            <w:tab/>
            <w:delText>6</w:delText>
          </w:r>
        </w:del>
      </w:ins>
    </w:p>
    <w:p w14:paraId="488203F1" w14:textId="2E85EA0E" w:rsidR="0025681C" w:rsidDel="005D0130" w:rsidRDefault="0025681C">
      <w:pPr>
        <w:pStyle w:val="20"/>
        <w:rPr>
          <w:ins w:id="1150" w:author="만든 이"/>
          <w:del w:id="1151" w:author="만든 이"/>
          <w:color w:val="auto"/>
          <w:kern w:val="2"/>
          <w:sz w:val="20"/>
          <w:lang w:val="en-US" w:eastAsia="ko-KR"/>
          <w14:ligatures w14:val="standardContextual"/>
        </w:rPr>
      </w:pPr>
      <w:ins w:id="1152" w:author="만든 이">
        <w:del w:id="1153" w:author="만든 이">
          <w:r w:rsidDel="005D0130">
            <w:delText>4.1</w:delText>
          </w:r>
          <w:r w:rsidDel="005D0130">
            <w:rPr>
              <w:color w:val="auto"/>
              <w:kern w:val="2"/>
              <w:sz w:val="20"/>
              <w:lang w:val="en-US" w:eastAsia="ko-KR"/>
              <w14:ligatures w14:val="standardContextual"/>
            </w:rPr>
            <w:tab/>
          </w:r>
          <w:r w:rsidDel="005D0130">
            <w:delText>use case on …</w:delText>
          </w:r>
          <w:r w:rsidDel="005D0130">
            <w:tab/>
            <w:delText>7</w:delText>
          </w:r>
        </w:del>
      </w:ins>
    </w:p>
    <w:p w14:paraId="3EDE1C7A" w14:textId="20D90626" w:rsidR="0025681C" w:rsidDel="005D0130" w:rsidRDefault="0025681C">
      <w:pPr>
        <w:pStyle w:val="10"/>
        <w:rPr>
          <w:ins w:id="1154" w:author="만든 이"/>
          <w:del w:id="1155" w:author="만든 이"/>
          <w:b w:val="0"/>
          <w:color w:val="auto"/>
          <w:kern w:val="2"/>
          <w:sz w:val="20"/>
          <w:lang w:val="en-US" w:eastAsia="ko-KR"/>
          <w14:ligatures w14:val="standardContextual"/>
        </w:rPr>
      </w:pPr>
      <w:ins w:id="1156" w:author="만든 이">
        <w:del w:id="1157" w:author="만든 이">
          <w:r w:rsidDel="005D0130">
            <w:delText>5</w:delText>
          </w:r>
          <w:r w:rsidDel="005D0130">
            <w:rPr>
              <w:b w:val="0"/>
              <w:color w:val="auto"/>
              <w:kern w:val="2"/>
              <w:sz w:val="20"/>
              <w:lang w:val="en-US" w:eastAsia="ko-KR"/>
              <w14:ligatures w14:val="standardContextual"/>
            </w:rPr>
            <w:tab/>
          </w:r>
          <w:r w:rsidDel="005D0130">
            <w:rPr>
              <w:lang w:eastAsia="ko-KR"/>
            </w:rPr>
            <w:delText>use cases of digital maritime services</w:delText>
          </w:r>
          <w:r w:rsidDel="005D0130">
            <w:tab/>
            <w:delText>7</w:delText>
          </w:r>
        </w:del>
      </w:ins>
    </w:p>
    <w:p w14:paraId="69F74BAF" w14:textId="7CBF3905" w:rsidR="0025681C" w:rsidDel="005D0130" w:rsidRDefault="0025681C">
      <w:pPr>
        <w:pStyle w:val="20"/>
        <w:rPr>
          <w:ins w:id="1158" w:author="만든 이"/>
          <w:del w:id="1159" w:author="만든 이"/>
          <w:color w:val="auto"/>
          <w:kern w:val="2"/>
          <w:sz w:val="20"/>
          <w:lang w:val="en-US" w:eastAsia="ko-KR"/>
          <w14:ligatures w14:val="standardContextual"/>
        </w:rPr>
      </w:pPr>
      <w:ins w:id="1160" w:author="만든 이">
        <w:del w:id="1161" w:author="만든 이">
          <w:r w:rsidDel="005D0130">
            <w:delText>5.1</w:delText>
          </w:r>
          <w:r w:rsidDel="005D0130">
            <w:rPr>
              <w:color w:val="auto"/>
              <w:kern w:val="2"/>
              <w:sz w:val="20"/>
              <w:lang w:val="en-US" w:eastAsia="ko-KR"/>
              <w14:ligatures w14:val="standardContextual"/>
            </w:rPr>
            <w:tab/>
          </w:r>
          <w:r w:rsidDel="005D0130">
            <w:delText>use case on …</w:delText>
          </w:r>
          <w:r w:rsidDel="005D0130">
            <w:tab/>
            <w:delText>7</w:delText>
          </w:r>
        </w:del>
      </w:ins>
    </w:p>
    <w:p w14:paraId="4F1F70D5" w14:textId="2B1618E4" w:rsidR="0025681C" w:rsidDel="005D0130" w:rsidRDefault="0025681C">
      <w:pPr>
        <w:pStyle w:val="10"/>
        <w:rPr>
          <w:ins w:id="1162" w:author="만든 이"/>
          <w:del w:id="1163" w:author="만든 이"/>
          <w:b w:val="0"/>
          <w:color w:val="auto"/>
          <w:kern w:val="2"/>
          <w:sz w:val="20"/>
          <w:lang w:val="en-US" w:eastAsia="ko-KR"/>
          <w14:ligatures w14:val="standardContextual"/>
        </w:rPr>
      </w:pPr>
      <w:ins w:id="1164" w:author="만든 이">
        <w:del w:id="1165" w:author="만든 이">
          <w:r w:rsidDel="005D0130">
            <w:delText>6</w:delText>
          </w:r>
          <w:r w:rsidDel="005D0130">
            <w:rPr>
              <w:b w:val="0"/>
              <w:color w:val="auto"/>
              <w:kern w:val="2"/>
              <w:sz w:val="20"/>
              <w:lang w:val="en-US" w:eastAsia="ko-KR"/>
              <w14:ligatures w14:val="standardContextual"/>
            </w:rPr>
            <w:tab/>
          </w:r>
          <w:r w:rsidDel="005D0130">
            <w:delText>Definitions</w:delText>
          </w:r>
          <w:r w:rsidDel="005D0130">
            <w:tab/>
            <w:delText>7</w:delText>
          </w:r>
        </w:del>
      </w:ins>
    </w:p>
    <w:p w14:paraId="043889AD" w14:textId="2FA26EF3" w:rsidR="0025681C" w:rsidDel="005D0130" w:rsidRDefault="0025681C">
      <w:pPr>
        <w:pStyle w:val="10"/>
        <w:rPr>
          <w:ins w:id="1166" w:author="만든 이"/>
          <w:del w:id="1167" w:author="만든 이"/>
          <w:b w:val="0"/>
          <w:color w:val="auto"/>
          <w:kern w:val="2"/>
          <w:sz w:val="20"/>
          <w:lang w:val="en-US" w:eastAsia="ko-KR"/>
          <w14:ligatures w14:val="standardContextual"/>
        </w:rPr>
      </w:pPr>
      <w:ins w:id="1168" w:author="만든 이">
        <w:del w:id="1169" w:author="만든 이">
          <w:r w:rsidDel="005D0130">
            <w:delText>7</w:delText>
          </w:r>
          <w:r w:rsidDel="005D0130">
            <w:rPr>
              <w:b w:val="0"/>
              <w:color w:val="auto"/>
              <w:kern w:val="2"/>
              <w:sz w:val="20"/>
              <w:lang w:val="en-US" w:eastAsia="ko-KR"/>
              <w14:ligatures w14:val="standardContextual"/>
            </w:rPr>
            <w:tab/>
          </w:r>
          <w:r w:rsidDel="005D0130">
            <w:delText>Acronyms</w:delText>
          </w:r>
          <w:r w:rsidDel="005D0130">
            <w:tab/>
            <w:delText>7</w:delText>
          </w:r>
        </w:del>
      </w:ins>
    </w:p>
    <w:p w14:paraId="080673B7" w14:textId="09D2D4AB" w:rsidR="0025681C" w:rsidDel="005D0130" w:rsidRDefault="0025681C">
      <w:pPr>
        <w:pStyle w:val="10"/>
        <w:rPr>
          <w:ins w:id="1170" w:author="만든 이"/>
          <w:del w:id="1171" w:author="만든 이"/>
          <w:b w:val="0"/>
          <w:color w:val="auto"/>
          <w:kern w:val="2"/>
          <w:sz w:val="20"/>
          <w:lang w:val="en-US" w:eastAsia="ko-KR"/>
          <w14:ligatures w14:val="standardContextual"/>
        </w:rPr>
      </w:pPr>
      <w:ins w:id="1172" w:author="만든 이">
        <w:del w:id="1173" w:author="만든 이">
          <w:r w:rsidDel="005D0130">
            <w:delText>8</w:delText>
          </w:r>
          <w:r w:rsidDel="005D0130">
            <w:rPr>
              <w:b w:val="0"/>
              <w:color w:val="auto"/>
              <w:kern w:val="2"/>
              <w:sz w:val="20"/>
              <w:lang w:val="en-US" w:eastAsia="ko-KR"/>
              <w14:ligatures w14:val="standardContextual"/>
            </w:rPr>
            <w:tab/>
          </w:r>
          <w:r w:rsidDel="005D0130">
            <w:delText>References</w:delText>
          </w:r>
          <w:r w:rsidDel="005D0130">
            <w:tab/>
            <w:delText>7</w:delText>
          </w:r>
        </w:del>
      </w:ins>
    </w:p>
    <w:p w14:paraId="7A91D9FE" w14:textId="53F0632A" w:rsidR="0025681C" w:rsidDel="005D0130" w:rsidRDefault="0025681C">
      <w:pPr>
        <w:pStyle w:val="41"/>
        <w:rPr>
          <w:ins w:id="1174" w:author="만든 이"/>
          <w:del w:id="1175" w:author="만든 이"/>
          <w:b w:val="0"/>
          <w:noProof/>
          <w:color w:val="auto"/>
          <w:kern w:val="2"/>
          <w:sz w:val="20"/>
          <w:lang w:val="en-US" w:eastAsia="ko-KR"/>
          <w14:ligatures w14:val="standardContextual"/>
        </w:rPr>
      </w:pPr>
      <w:ins w:id="1176" w:author="만든 이">
        <w:del w:id="1177" w:author="만든 이">
          <w:r w:rsidRPr="00545073" w:rsidDel="005D0130">
            <w:rPr>
              <w:noProof/>
            </w:rPr>
            <w:delText>ANNEX A</w:delText>
          </w:r>
          <w:r w:rsidDel="005D0130">
            <w:rPr>
              <w:b w:val="0"/>
              <w:noProof/>
              <w:color w:val="auto"/>
              <w:kern w:val="2"/>
              <w:sz w:val="20"/>
              <w:lang w:val="en-US" w:eastAsia="ko-KR"/>
              <w14:ligatures w14:val="standardContextual"/>
            </w:rPr>
            <w:tab/>
          </w:r>
          <w:r w:rsidRPr="00545073" w:rsidDel="005D0130">
            <w:rPr>
              <w:iCs/>
              <w:noProof/>
            </w:rPr>
            <w:delText>use cases and potential requirements on MBS</w:delText>
          </w:r>
          <w:r w:rsidDel="005D0130">
            <w:rPr>
              <w:noProof/>
            </w:rPr>
            <w:tab/>
            <w:delText>8</w:delText>
          </w:r>
        </w:del>
      </w:ins>
    </w:p>
    <w:p w14:paraId="4864CD0D" w14:textId="5B0C74BD" w:rsidR="0025681C" w:rsidDel="005D0130" w:rsidRDefault="0025681C">
      <w:pPr>
        <w:pStyle w:val="20"/>
        <w:rPr>
          <w:ins w:id="1178" w:author="만든 이"/>
          <w:del w:id="1179" w:author="만든 이"/>
          <w:color w:val="auto"/>
          <w:kern w:val="2"/>
          <w:sz w:val="20"/>
          <w:lang w:val="en-US" w:eastAsia="ko-KR"/>
          <w14:ligatures w14:val="standardContextual"/>
        </w:rPr>
      </w:pPr>
      <w:ins w:id="1180" w:author="만든 이">
        <w:del w:id="1181" w:author="만든 이">
          <w:r w:rsidDel="005D0130">
            <w:rPr>
              <w:lang w:eastAsia="ko-KR"/>
            </w:rPr>
            <w:delText xml:space="preserve">A.1 </w:delText>
          </w:r>
          <w:r w:rsidDel="005D0130">
            <w:delText>Use case on …</w:delText>
          </w:r>
          <w:r w:rsidDel="005D0130">
            <w:tab/>
            <w:delText>8</w:delText>
          </w:r>
        </w:del>
      </w:ins>
    </w:p>
    <w:p w14:paraId="5E1B353A" w14:textId="443946C6" w:rsidR="0025681C" w:rsidDel="005D0130" w:rsidRDefault="0025681C">
      <w:pPr>
        <w:pStyle w:val="31"/>
        <w:tabs>
          <w:tab w:val="right" w:leader="dot" w:pos="10195"/>
        </w:tabs>
        <w:rPr>
          <w:ins w:id="1182" w:author="만든 이"/>
          <w:del w:id="1183" w:author="만든 이"/>
          <w:noProof/>
          <w:kern w:val="2"/>
          <w:sz w:val="20"/>
          <w:lang w:val="en-US" w:eastAsia="ko-KR"/>
          <w14:ligatures w14:val="standardContextual"/>
        </w:rPr>
      </w:pPr>
      <w:ins w:id="1184" w:author="만든 이">
        <w:del w:id="1185" w:author="만든 이">
          <w:r w:rsidDel="005D0130">
            <w:rPr>
              <w:noProof/>
            </w:rPr>
            <w:delText>A.X.1</w:delText>
          </w:r>
          <w:r w:rsidDel="005D0130">
            <w:rPr>
              <w:noProof/>
            </w:rPr>
            <w:tab/>
            <w:delText>8</w:delText>
          </w:r>
        </w:del>
      </w:ins>
    </w:p>
    <w:p w14:paraId="54D5D32D" w14:textId="4C90D879" w:rsidR="0025681C" w:rsidDel="005D0130" w:rsidRDefault="0025681C">
      <w:pPr>
        <w:pStyle w:val="31"/>
        <w:tabs>
          <w:tab w:val="right" w:leader="dot" w:pos="10195"/>
        </w:tabs>
        <w:rPr>
          <w:ins w:id="1186" w:author="만든 이"/>
          <w:del w:id="1187" w:author="만든 이"/>
          <w:noProof/>
          <w:kern w:val="2"/>
          <w:sz w:val="20"/>
          <w:lang w:val="en-US" w:eastAsia="ko-KR"/>
          <w14:ligatures w14:val="standardContextual"/>
        </w:rPr>
      </w:pPr>
      <w:ins w:id="1188" w:author="만든 이">
        <w:del w:id="1189" w:author="만든 이">
          <w:r w:rsidDel="005D0130">
            <w:rPr>
              <w:noProof/>
            </w:rPr>
            <w:delText>Description</w:delText>
          </w:r>
          <w:r w:rsidDel="005D0130">
            <w:rPr>
              <w:noProof/>
            </w:rPr>
            <w:tab/>
            <w:delText>8</w:delText>
          </w:r>
        </w:del>
      </w:ins>
    </w:p>
    <w:p w14:paraId="2A134EC6" w14:textId="098F8F3A" w:rsidR="0025681C" w:rsidDel="005D0130" w:rsidRDefault="0025681C">
      <w:pPr>
        <w:pStyle w:val="31"/>
        <w:tabs>
          <w:tab w:val="left" w:pos="1134"/>
          <w:tab w:val="right" w:leader="dot" w:pos="10195"/>
        </w:tabs>
        <w:rPr>
          <w:ins w:id="1190" w:author="만든 이"/>
          <w:del w:id="1191" w:author="만든 이"/>
          <w:noProof/>
          <w:kern w:val="2"/>
          <w:sz w:val="20"/>
          <w:lang w:val="en-US" w:eastAsia="ko-KR"/>
          <w14:ligatures w14:val="standardContextual"/>
        </w:rPr>
      </w:pPr>
      <w:ins w:id="1192" w:author="만든 이">
        <w:del w:id="1193" w:author="만든 이">
          <w:r w:rsidDel="005D0130">
            <w:rPr>
              <w:noProof/>
            </w:rPr>
            <w:delText>A.X.2</w:delText>
          </w:r>
          <w:r w:rsidDel="005D0130">
            <w:rPr>
              <w:noProof/>
              <w:kern w:val="2"/>
              <w:sz w:val="20"/>
              <w:lang w:val="en-US" w:eastAsia="ko-KR"/>
              <w14:ligatures w14:val="standardContextual"/>
            </w:rPr>
            <w:tab/>
          </w:r>
          <w:r w:rsidDel="005D0130">
            <w:rPr>
              <w:noProof/>
            </w:rPr>
            <w:delText>Pre-conditions</w:delText>
          </w:r>
          <w:r w:rsidDel="005D0130">
            <w:rPr>
              <w:noProof/>
            </w:rPr>
            <w:tab/>
            <w:delText>8</w:delText>
          </w:r>
        </w:del>
      </w:ins>
    </w:p>
    <w:p w14:paraId="41C1CB36" w14:textId="6BC37A37" w:rsidR="0025681C" w:rsidDel="005D0130" w:rsidRDefault="0025681C">
      <w:pPr>
        <w:pStyle w:val="31"/>
        <w:tabs>
          <w:tab w:val="left" w:pos="1134"/>
          <w:tab w:val="right" w:leader="dot" w:pos="10195"/>
        </w:tabs>
        <w:rPr>
          <w:ins w:id="1194" w:author="만든 이"/>
          <w:del w:id="1195" w:author="만든 이"/>
          <w:noProof/>
          <w:kern w:val="2"/>
          <w:sz w:val="20"/>
          <w:lang w:val="en-US" w:eastAsia="ko-KR"/>
          <w14:ligatures w14:val="standardContextual"/>
        </w:rPr>
      </w:pPr>
      <w:ins w:id="1196" w:author="만든 이">
        <w:del w:id="1197" w:author="만든 이">
          <w:r w:rsidDel="005D0130">
            <w:rPr>
              <w:noProof/>
            </w:rPr>
            <w:delText>A.1.3</w:delText>
          </w:r>
          <w:r w:rsidDel="005D0130">
            <w:rPr>
              <w:noProof/>
              <w:kern w:val="2"/>
              <w:sz w:val="20"/>
              <w:lang w:val="en-US" w:eastAsia="ko-KR"/>
              <w14:ligatures w14:val="standardContextual"/>
            </w:rPr>
            <w:tab/>
          </w:r>
          <w:r w:rsidDel="005D0130">
            <w:rPr>
              <w:noProof/>
            </w:rPr>
            <w:delText>Service Flows</w:delText>
          </w:r>
          <w:r w:rsidDel="005D0130">
            <w:rPr>
              <w:noProof/>
            </w:rPr>
            <w:tab/>
            <w:delText>8</w:delText>
          </w:r>
        </w:del>
      </w:ins>
    </w:p>
    <w:p w14:paraId="429DA2D2" w14:textId="1080F854" w:rsidR="0025681C" w:rsidDel="005D0130" w:rsidRDefault="0025681C">
      <w:pPr>
        <w:pStyle w:val="31"/>
        <w:tabs>
          <w:tab w:val="left" w:pos="1134"/>
          <w:tab w:val="right" w:leader="dot" w:pos="10195"/>
        </w:tabs>
        <w:rPr>
          <w:ins w:id="1198" w:author="만든 이"/>
          <w:del w:id="1199" w:author="만든 이"/>
          <w:noProof/>
          <w:kern w:val="2"/>
          <w:sz w:val="20"/>
          <w:lang w:val="en-US" w:eastAsia="ko-KR"/>
          <w14:ligatures w14:val="standardContextual"/>
        </w:rPr>
      </w:pPr>
      <w:ins w:id="1200" w:author="만든 이">
        <w:del w:id="1201" w:author="만든 이">
          <w:r w:rsidDel="005D0130">
            <w:rPr>
              <w:noProof/>
            </w:rPr>
            <w:delText>A.X.4</w:delText>
          </w:r>
          <w:r w:rsidDel="005D0130">
            <w:rPr>
              <w:noProof/>
              <w:kern w:val="2"/>
              <w:sz w:val="20"/>
              <w:lang w:val="en-US" w:eastAsia="ko-KR"/>
              <w14:ligatures w14:val="standardContextual"/>
            </w:rPr>
            <w:tab/>
          </w:r>
          <w:r w:rsidDel="005D0130">
            <w:rPr>
              <w:noProof/>
            </w:rPr>
            <w:delText>Post-conditions</w:delText>
          </w:r>
          <w:r w:rsidDel="005D0130">
            <w:rPr>
              <w:noProof/>
            </w:rPr>
            <w:tab/>
            <w:delText>8</w:delText>
          </w:r>
        </w:del>
      </w:ins>
    </w:p>
    <w:p w14:paraId="347C21B7" w14:textId="378ED5A7" w:rsidR="0025681C" w:rsidDel="005D0130" w:rsidRDefault="0025681C">
      <w:pPr>
        <w:pStyle w:val="31"/>
        <w:tabs>
          <w:tab w:val="left" w:pos="1134"/>
          <w:tab w:val="right" w:leader="dot" w:pos="10195"/>
        </w:tabs>
        <w:rPr>
          <w:ins w:id="1202" w:author="만든 이"/>
          <w:del w:id="1203" w:author="만든 이"/>
          <w:noProof/>
          <w:kern w:val="2"/>
          <w:sz w:val="20"/>
          <w:lang w:val="en-US" w:eastAsia="ko-KR"/>
          <w14:ligatures w14:val="standardContextual"/>
        </w:rPr>
      </w:pPr>
      <w:ins w:id="1204" w:author="만든 이">
        <w:del w:id="1205" w:author="만든 이">
          <w:r w:rsidDel="005D0130">
            <w:rPr>
              <w:noProof/>
            </w:rPr>
            <w:delText>A.X.5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8</w:delText>
          </w:r>
        </w:del>
      </w:ins>
    </w:p>
    <w:p w14:paraId="192631A4" w14:textId="12051FD7" w:rsidR="0025681C" w:rsidDel="005D0130" w:rsidRDefault="0025681C">
      <w:pPr>
        <w:pStyle w:val="31"/>
        <w:tabs>
          <w:tab w:val="left" w:pos="1134"/>
          <w:tab w:val="right" w:leader="dot" w:pos="10195"/>
        </w:tabs>
        <w:rPr>
          <w:ins w:id="1206" w:author="만든 이"/>
          <w:del w:id="1207" w:author="만든 이"/>
          <w:noProof/>
          <w:kern w:val="2"/>
          <w:sz w:val="20"/>
          <w:lang w:val="en-US" w:eastAsia="ko-KR"/>
          <w14:ligatures w14:val="standardContextual"/>
        </w:rPr>
      </w:pPr>
      <w:ins w:id="1208" w:author="만든 이">
        <w:del w:id="1209" w:author="만든 이">
          <w:r w:rsidDel="005D0130">
            <w:rPr>
              <w:noProof/>
            </w:rPr>
            <w:delText>A.X.6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8</w:delText>
          </w:r>
        </w:del>
      </w:ins>
    </w:p>
    <w:p w14:paraId="694B10FB" w14:textId="7A17063D" w:rsidR="0025681C" w:rsidDel="005D0130" w:rsidRDefault="0025681C">
      <w:pPr>
        <w:pStyle w:val="41"/>
        <w:rPr>
          <w:ins w:id="1210" w:author="만든 이"/>
          <w:del w:id="1211" w:author="만든 이"/>
          <w:b w:val="0"/>
          <w:noProof/>
          <w:color w:val="auto"/>
          <w:kern w:val="2"/>
          <w:sz w:val="20"/>
          <w:lang w:val="en-US" w:eastAsia="ko-KR"/>
          <w14:ligatures w14:val="standardContextual"/>
        </w:rPr>
      </w:pPr>
      <w:ins w:id="1212" w:author="만든 이">
        <w:del w:id="1213" w:author="만든 이">
          <w:r w:rsidRPr="00545073" w:rsidDel="005D0130">
            <w:rPr>
              <w:noProof/>
            </w:rPr>
            <w:delText>ANNEX B</w:delText>
          </w:r>
          <w:r w:rsidDel="005D0130">
            <w:rPr>
              <w:b w:val="0"/>
              <w:noProof/>
              <w:color w:val="auto"/>
              <w:kern w:val="2"/>
              <w:sz w:val="20"/>
              <w:lang w:val="en-US" w:eastAsia="ko-KR"/>
              <w14:ligatures w14:val="standardContextual"/>
            </w:rPr>
            <w:tab/>
          </w:r>
          <w:r w:rsidRPr="00545073" w:rsidDel="005D0130">
            <w:rPr>
              <w:iCs/>
              <w:noProof/>
            </w:rPr>
            <w:delText>use cases and potential requirements on PNT</w:delText>
          </w:r>
          <w:r w:rsidDel="005D0130">
            <w:rPr>
              <w:noProof/>
            </w:rPr>
            <w:tab/>
            <w:delText>9</w:delText>
          </w:r>
        </w:del>
      </w:ins>
    </w:p>
    <w:p w14:paraId="7FD7540E" w14:textId="7A30132D" w:rsidR="0025681C" w:rsidDel="005D0130" w:rsidRDefault="0025681C">
      <w:pPr>
        <w:pStyle w:val="20"/>
        <w:rPr>
          <w:ins w:id="1214" w:author="만든 이"/>
          <w:del w:id="1215" w:author="만든 이"/>
          <w:color w:val="auto"/>
          <w:kern w:val="2"/>
          <w:sz w:val="20"/>
          <w:lang w:val="en-US" w:eastAsia="ko-KR"/>
          <w14:ligatures w14:val="standardContextual"/>
        </w:rPr>
      </w:pPr>
      <w:ins w:id="1216" w:author="만든 이">
        <w:del w:id="1217" w:author="만든 이">
          <w:r w:rsidDel="005D0130">
            <w:rPr>
              <w:lang w:eastAsia="ko-KR"/>
            </w:rPr>
            <w:delText xml:space="preserve">B.X </w:delText>
          </w:r>
          <w:r w:rsidDel="005D0130">
            <w:delText>Use case on …</w:delText>
          </w:r>
          <w:r w:rsidDel="005D0130">
            <w:tab/>
            <w:delText>9</w:delText>
          </w:r>
        </w:del>
      </w:ins>
    </w:p>
    <w:p w14:paraId="02C0AC5A" w14:textId="7AA8A49A" w:rsidR="0025681C" w:rsidDel="005D0130" w:rsidRDefault="0025681C">
      <w:pPr>
        <w:pStyle w:val="31"/>
        <w:tabs>
          <w:tab w:val="left" w:pos="1134"/>
          <w:tab w:val="right" w:leader="dot" w:pos="10195"/>
        </w:tabs>
        <w:rPr>
          <w:ins w:id="1218" w:author="만든 이"/>
          <w:del w:id="1219" w:author="만든 이"/>
          <w:noProof/>
          <w:kern w:val="2"/>
          <w:sz w:val="20"/>
          <w:lang w:val="en-US" w:eastAsia="ko-KR"/>
          <w14:ligatures w14:val="standardContextual"/>
        </w:rPr>
      </w:pPr>
      <w:ins w:id="1220" w:author="만든 이">
        <w:del w:id="1221" w:author="만든 이">
          <w:r w:rsidDel="005D0130">
            <w:rPr>
              <w:noProof/>
            </w:rPr>
            <w:delText xml:space="preserve">B.X.1 </w:delText>
          </w:r>
          <w:r w:rsidDel="005D0130">
            <w:rPr>
              <w:noProof/>
              <w:kern w:val="2"/>
              <w:sz w:val="20"/>
              <w:lang w:val="en-US" w:eastAsia="ko-KR"/>
              <w14:ligatures w14:val="standardContextual"/>
            </w:rPr>
            <w:tab/>
          </w:r>
          <w:r w:rsidDel="005D0130">
            <w:rPr>
              <w:noProof/>
            </w:rPr>
            <w:delText>Description</w:delText>
          </w:r>
          <w:r w:rsidDel="005D0130">
            <w:rPr>
              <w:noProof/>
            </w:rPr>
            <w:tab/>
            <w:delText>9</w:delText>
          </w:r>
        </w:del>
      </w:ins>
    </w:p>
    <w:p w14:paraId="34A0B790" w14:textId="0B4041C4" w:rsidR="0025681C" w:rsidDel="005D0130" w:rsidRDefault="0025681C">
      <w:pPr>
        <w:pStyle w:val="31"/>
        <w:tabs>
          <w:tab w:val="left" w:pos="1134"/>
          <w:tab w:val="right" w:leader="dot" w:pos="10195"/>
        </w:tabs>
        <w:rPr>
          <w:ins w:id="1222" w:author="만든 이"/>
          <w:del w:id="1223" w:author="만든 이"/>
          <w:noProof/>
          <w:kern w:val="2"/>
          <w:sz w:val="20"/>
          <w:lang w:val="en-US" w:eastAsia="ko-KR"/>
          <w14:ligatures w14:val="standardContextual"/>
        </w:rPr>
      </w:pPr>
      <w:ins w:id="1224" w:author="만든 이">
        <w:del w:id="1225" w:author="만든 이">
          <w:r w:rsidDel="005D0130">
            <w:rPr>
              <w:noProof/>
            </w:rPr>
            <w:delText>B.X.2</w:delText>
          </w:r>
          <w:r w:rsidDel="005D0130">
            <w:rPr>
              <w:noProof/>
              <w:kern w:val="2"/>
              <w:sz w:val="20"/>
              <w:lang w:val="en-US" w:eastAsia="ko-KR"/>
              <w14:ligatures w14:val="standardContextual"/>
            </w:rPr>
            <w:tab/>
          </w:r>
          <w:r w:rsidDel="005D0130">
            <w:rPr>
              <w:noProof/>
            </w:rPr>
            <w:delText>Pre-conditions</w:delText>
          </w:r>
          <w:r w:rsidDel="005D0130">
            <w:rPr>
              <w:noProof/>
            </w:rPr>
            <w:tab/>
            <w:delText>9</w:delText>
          </w:r>
        </w:del>
      </w:ins>
    </w:p>
    <w:p w14:paraId="14AED201" w14:textId="21A9944A" w:rsidR="0025681C" w:rsidDel="005D0130" w:rsidRDefault="0025681C">
      <w:pPr>
        <w:pStyle w:val="31"/>
        <w:tabs>
          <w:tab w:val="left" w:pos="1134"/>
          <w:tab w:val="right" w:leader="dot" w:pos="10195"/>
        </w:tabs>
        <w:rPr>
          <w:ins w:id="1226" w:author="만든 이"/>
          <w:del w:id="1227" w:author="만든 이"/>
          <w:noProof/>
          <w:kern w:val="2"/>
          <w:sz w:val="20"/>
          <w:lang w:val="en-US" w:eastAsia="ko-KR"/>
          <w14:ligatures w14:val="standardContextual"/>
        </w:rPr>
      </w:pPr>
      <w:ins w:id="1228" w:author="만든 이">
        <w:del w:id="1229" w:author="만든 이">
          <w:r w:rsidDel="005D0130">
            <w:rPr>
              <w:noProof/>
            </w:rPr>
            <w:delText>B.X.3</w:delText>
          </w:r>
          <w:r w:rsidDel="005D0130">
            <w:rPr>
              <w:noProof/>
              <w:kern w:val="2"/>
              <w:sz w:val="20"/>
              <w:lang w:val="en-US" w:eastAsia="ko-KR"/>
              <w14:ligatures w14:val="standardContextual"/>
            </w:rPr>
            <w:tab/>
          </w:r>
          <w:r w:rsidDel="005D0130">
            <w:rPr>
              <w:noProof/>
            </w:rPr>
            <w:delText>Service Flows</w:delText>
          </w:r>
          <w:r w:rsidDel="005D0130">
            <w:rPr>
              <w:noProof/>
            </w:rPr>
            <w:tab/>
            <w:delText>9</w:delText>
          </w:r>
        </w:del>
      </w:ins>
    </w:p>
    <w:p w14:paraId="11BB2DCF" w14:textId="3CCA3242" w:rsidR="0025681C" w:rsidDel="005D0130" w:rsidRDefault="0025681C">
      <w:pPr>
        <w:pStyle w:val="31"/>
        <w:tabs>
          <w:tab w:val="left" w:pos="1134"/>
          <w:tab w:val="right" w:leader="dot" w:pos="10195"/>
        </w:tabs>
        <w:rPr>
          <w:ins w:id="1230" w:author="만든 이"/>
          <w:del w:id="1231" w:author="만든 이"/>
          <w:noProof/>
          <w:kern w:val="2"/>
          <w:sz w:val="20"/>
          <w:lang w:val="en-US" w:eastAsia="ko-KR"/>
          <w14:ligatures w14:val="standardContextual"/>
        </w:rPr>
      </w:pPr>
      <w:ins w:id="1232" w:author="만든 이">
        <w:del w:id="1233" w:author="만든 이">
          <w:r w:rsidDel="005D0130">
            <w:rPr>
              <w:noProof/>
            </w:rPr>
            <w:delText>B.X.4</w:delText>
          </w:r>
          <w:r w:rsidDel="005D0130">
            <w:rPr>
              <w:noProof/>
              <w:kern w:val="2"/>
              <w:sz w:val="20"/>
              <w:lang w:val="en-US" w:eastAsia="ko-KR"/>
              <w14:ligatures w14:val="standardContextual"/>
            </w:rPr>
            <w:tab/>
          </w:r>
          <w:r w:rsidDel="005D0130">
            <w:rPr>
              <w:noProof/>
            </w:rPr>
            <w:delText>Post-conditions</w:delText>
          </w:r>
          <w:r w:rsidDel="005D0130">
            <w:rPr>
              <w:noProof/>
            </w:rPr>
            <w:tab/>
            <w:delText>9</w:delText>
          </w:r>
        </w:del>
      </w:ins>
    </w:p>
    <w:p w14:paraId="54D90F93" w14:textId="70225B30" w:rsidR="0025681C" w:rsidDel="005D0130" w:rsidRDefault="0025681C">
      <w:pPr>
        <w:pStyle w:val="31"/>
        <w:tabs>
          <w:tab w:val="left" w:pos="1134"/>
          <w:tab w:val="right" w:leader="dot" w:pos="10195"/>
        </w:tabs>
        <w:rPr>
          <w:ins w:id="1234" w:author="만든 이"/>
          <w:del w:id="1235" w:author="만든 이"/>
          <w:noProof/>
          <w:kern w:val="2"/>
          <w:sz w:val="20"/>
          <w:lang w:val="en-US" w:eastAsia="ko-KR"/>
          <w14:ligatures w14:val="standardContextual"/>
        </w:rPr>
      </w:pPr>
      <w:ins w:id="1236" w:author="만든 이">
        <w:del w:id="1237" w:author="만든 이">
          <w:r w:rsidDel="005D0130">
            <w:rPr>
              <w:noProof/>
            </w:rPr>
            <w:delText>B.X.5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9</w:delText>
          </w:r>
        </w:del>
      </w:ins>
    </w:p>
    <w:p w14:paraId="26376F24" w14:textId="72DF255B" w:rsidR="0025681C" w:rsidDel="005D0130" w:rsidRDefault="0025681C">
      <w:pPr>
        <w:pStyle w:val="31"/>
        <w:tabs>
          <w:tab w:val="left" w:pos="1134"/>
          <w:tab w:val="right" w:leader="dot" w:pos="10195"/>
        </w:tabs>
        <w:rPr>
          <w:ins w:id="1238" w:author="만든 이"/>
          <w:del w:id="1239" w:author="만든 이"/>
          <w:noProof/>
          <w:kern w:val="2"/>
          <w:sz w:val="20"/>
          <w:lang w:val="en-US" w:eastAsia="ko-KR"/>
          <w14:ligatures w14:val="standardContextual"/>
        </w:rPr>
      </w:pPr>
      <w:ins w:id="1240" w:author="만든 이">
        <w:del w:id="1241" w:author="만든 이">
          <w:r w:rsidDel="005D0130">
            <w:rPr>
              <w:noProof/>
            </w:rPr>
            <w:delText>B.X.6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9</w:delText>
          </w:r>
        </w:del>
      </w:ins>
    </w:p>
    <w:p w14:paraId="37AF91C5" w14:textId="73D8A9CC" w:rsidR="0025681C" w:rsidDel="005D0130" w:rsidRDefault="0025681C">
      <w:pPr>
        <w:pStyle w:val="41"/>
        <w:rPr>
          <w:ins w:id="1242" w:author="만든 이"/>
          <w:del w:id="1243" w:author="만든 이"/>
          <w:b w:val="0"/>
          <w:noProof/>
          <w:color w:val="auto"/>
          <w:kern w:val="2"/>
          <w:sz w:val="20"/>
          <w:lang w:val="en-US" w:eastAsia="ko-KR"/>
          <w14:ligatures w14:val="standardContextual"/>
        </w:rPr>
      </w:pPr>
      <w:ins w:id="1244" w:author="만든 이">
        <w:del w:id="1245" w:author="만든 이">
          <w:r w:rsidRPr="00545073" w:rsidDel="005D0130">
            <w:rPr>
              <w:noProof/>
            </w:rPr>
            <w:delText>ANNEX C</w:delText>
          </w:r>
          <w:r w:rsidDel="005D0130">
            <w:rPr>
              <w:b w:val="0"/>
              <w:noProof/>
              <w:color w:val="auto"/>
              <w:kern w:val="2"/>
              <w:sz w:val="20"/>
              <w:lang w:val="en-US" w:eastAsia="ko-KR"/>
              <w14:ligatures w14:val="standardContextual"/>
            </w:rPr>
            <w:tab/>
          </w:r>
          <w:r w:rsidRPr="00545073" w:rsidDel="005D0130">
            <w:rPr>
              <w:iCs/>
              <w:noProof/>
            </w:rPr>
            <w:delText>use cases and potential requirements on vts</w:delText>
          </w:r>
          <w:r w:rsidDel="005D0130">
            <w:rPr>
              <w:noProof/>
            </w:rPr>
            <w:tab/>
            <w:delText>10</w:delText>
          </w:r>
        </w:del>
      </w:ins>
    </w:p>
    <w:p w14:paraId="6577F64D" w14:textId="793D43E7" w:rsidR="0025681C" w:rsidDel="005D0130" w:rsidRDefault="0025681C">
      <w:pPr>
        <w:pStyle w:val="20"/>
        <w:rPr>
          <w:ins w:id="1246" w:author="만든 이"/>
          <w:del w:id="1247" w:author="만든 이"/>
          <w:color w:val="auto"/>
          <w:kern w:val="2"/>
          <w:sz w:val="20"/>
          <w:lang w:val="en-US" w:eastAsia="ko-KR"/>
          <w14:ligatures w14:val="standardContextual"/>
        </w:rPr>
      </w:pPr>
      <w:ins w:id="1248" w:author="만든 이">
        <w:del w:id="1249" w:author="만든 이">
          <w:r w:rsidDel="005D0130">
            <w:rPr>
              <w:lang w:eastAsia="ko-KR"/>
            </w:rPr>
            <w:delText xml:space="preserve">C.X </w:delText>
          </w:r>
          <w:r w:rsidDel="005D0130">
            <w:delText>Use case on …</w:delText>
          </w:r>
          <w:r w:rsidDel="005D0130">
            <w:tab/>
            <w:delText>10</w:delText>
          </w:r>
        </w:del>
      </w:ins>
    </w:p>
    <w:p w14:paraId="4630C99B" w14:textId="46F8D644" w:rsidR="0025681C" w:rsidDel="005D0130" w:rsidRDefault="0025681C">
      <w:pPr>
        <w:pStyle w:val="31"/>
        <w:tabs>
          <w:tab w:val="left" w:pos="1134"/>
          <w:tab w:val="right" w:leader="dot" w:pos="10195"/>
        </w:tabs>
        <w:rPr>
          <w:ins w:id="1250" w:author="만든 이"/>
          <w:del w:id="1251" w:author="만든 이"/>
          <w:noProof/>
          <w:kern w:val="2"/>
          <w:sz w:val="20"/>
          <w:lang w:val="en-US" w:eastAsia="ko-KR"/>
          <w14:ligatures w14:val="standardContextual"/>
        </w:rPr>
      </w:pPr>
      <w:ins w:id="1252" w:author="만든 이">
        <w:del w:id="1253" w:author="만든 이">
          <w:r w:rsidDel="005D0130">
            <w:rPr>
              <w:noProof/>
            </w:rPr>
            <w:delText xml:space="preserve">C.X.1 </w:delText>
          </w:r>
          <w:r w:rsidDel="005D0130">
            <w:rPr>
              <w:noProof/>
              <w:kern w:val="2"/>
              <w:sz w:val="20"/>
              <w:lang w:val="en-US" w:eastAsia="ko-KR"/>
              <w14:ligatures w14:val="standardContextual"/>
            </w:rPr>
            <w:tab/>
          </w:r>
          <w:r w:rsidDel="005D0130">
            <w:rPr>
              <w:noProof/>
            </w:rPr>
            <w:delText>Description</w:delText>
          </w:r>
          <w:r w:rsidDel="005D0130">
            <w:rPr>
              <w:noProof/>
            </w:rPr>
            <w:tab/>
            <w:delText>10</w:delText>
          </w:r>
        </w:del>
      </w:ins>
    </w:p>
    <w:p w14:paraId="58B30CC9" w14:textId="63925C72" w:rsidR="0025681C" w:rsidDel="005D0130" w:rsidRDefault="0025681C">
      <w:pPr>
        <w:pStyle w:val="31"/>
        <w:tabs>
          <w:tab w:val="left" w:pos="1134"/>
          <w:tab w:val="right" w:leader="dot" w:pos="10195"/>
        </w:tabs>
        <w:rPr>
          <w:ins w:id="1254" w:author="만든 이"/>
          <w:del w:id="1255" w:author="만든 이"/>
          <w:noProof/>
          <w:kern w:val="2"/>
          <w:sz w:val="20"/>
          <w:lang w:val="en-US" w:eastAsia="ko-KR"/>
          <w14:ligatures w14:val="standardContextual"/>
        </w:rPr>
      </w:pPr>
      <w:ins w:id="1256" w:author="만든 이">
        <w:del w:id="1257" w:author="만든 이">
          <w:r w:rsidDel="005D0130">
            <w:rPr>
              <w:noProof/>
            </w:rPr>
            <w:delText>C.X.2</w:delText>
          </w:r>
          <w:r w:rsidDel="005D0130">
            <w:rPr>
              <w:noProof/>
              <w:kern w:val="2"/>
              <w:sz w:val="20"/>
              <w:lang w:val="en-US" w:eastAsia="ko-KR"/>
              <w14:ligatures w14:val="standardContextual"/>
            </w:rPr>
            <w:tab/>
          </w:r>
          <w:r w:rsidDel="005D0130">
            <w:rPr>
              <w:noProof/>
            </w:rPr>
            <w:delText>Pre-conditions</w:delText>
          </w:r>
          <w:r w:rsidDel="005D0130">
            <w:rPr>
              <w:noProof/>
            </w:rPr>
            <w:tab/>
            <w:delText>10</w:delText>
          </w:r>
        </w:del>
      </w:ins>
    </w:p>
    <w:p w14:paraId="67FE4DD0" w14:textId="39489D3B" w:rsidR="0025681C" w:rsidDel="005D0130" w:rsidRDefault="0025681C">
      <w:pPr>
        <w:pStyle w:val="31"/>
        <w:tabs>
          <w:tab w:val="left" w:pos="1134"/>
          <w:tab w:val="right" w:leader="dot" w:pos="10195"/>
        </w:tabs>
        <w:rPr>
          <w:ins w:id="1258" w:author="만든 이"/>
          <w:del w:id="1259" w:author="만든 이"/>
          <w:noProof/>
          <w:kern w:val="2"/>
          <w:sz w:val="20"/>
          <w:lang w:val="en-US" w:eastAsia="ko-KR"/>
          <w14:ligatures w14:val="standardContextual"/>
        </w:rPr>
      </w:pPr>
      <w:ins w:id="1260" w:author="만든 이">
        <w:del w:id="1261" w:author="만든 이">
          <w:r w:rsidDel="005D0130">
            <w:rPr>
              <w:noProof/>
            </w:rPr>
            <w:delText>C.X.3</w:delText>
          </w:r>
          <w:r w:rsidDel="005D0130">
            <w:rPr>
              <w:noProof/>
              <w:kern w:val="2"/>
              <w:sz w:val="20"/>
              <w:lang w:val="en-US" w:eastAsia="ko-KR"/>
              <w14:ligatures w14:val="standardContextual"/>
            </w:rPr>
            <w:tab/>
          </w:r>
          <w:r w:rsidDel="005D0130">
            <w:rPr>
              <w:noProof/>
            </w:rPr>
            <w:delText>Service Flows</w:delText>
          </w:r>
          <w:r w:rsidDel="005D0130">
            <w:rPr>
              <w:noProof/>
            </w:rPr>
            <w:tab/>
            <w:delText>10</w:delText>
          </w:r>
        </w:del>
      </w:ins>
    </w:p>
    <w:p w14:paraId="21FC19C1" w14:textId="19742A3B" w:rsidR="0025681C" w:rsidDel="005D0130" w:rsidRDefault="0025681C">
      <w:pPr>
        <w:pStyle w:val="31"/>
        <w:tabs>
          <w:tab w:val="left" w:pos="1134"/>
          <w:tab w:val="right" w:leader="dot" w:pos="10195"/>
        </w:tabs>
        <w:rPr>
          <w:ins w:id="1262" w:author="만든 이"/>
          <w:del w:id="1263" w:author="만든 이"/>
          <w:noProof/>
          <w:kern w:val="2"/>
          <w:sz w:val="20"/>
          <w:lang w:val="en-US" w:eastAsia="ko-KR"/>
          <w14:ligatures w14:val="standardContextual"/>
        </w:rPr>
      </w:pPr>
      <w:ins w:id="1264" w:author="만든 이">
        <w:del w:id="1265" w:author="만든 이">
          <w:r w:rsidDel="005D0130">
            <w:rPr>
              <w:noProof/>
            </w:rPr>
            <w:delText>C.X.4</w:delText>
          </w:r>
          <w:r w:rsidDel="005D0130">
            <w:rPr>
              <w:noProof/>
              <w:kern w:val="2"/>
              <w:sz w:val="20"/>
              <w:lang w:val="en-US" w:eastAsia="ko-KR"/>
              <w14:ligatures w14:val="standardContextual"/>
            </w:rPr>
            <w:tab/>
          </w:r>
          <w:r w:rsidDel="005D0130">
            <w:rPr>
              <w:noProof/>
            </w:rPr>
            <w:delText>Post-conditions</w:delText>
          </w:r>
          <w:r w:rsidDel="005D0130">
            <w:rPr>
              <w:noProof/>
            </w:rPr>
            <w:tab/>
            <w:delText>10</w:delText>
          </w:r>
        </w:del>
      </w:ins>
    </w:p>
    <w:p w14:paraId="5F74B7E2" w14:textId="3223FE94" w:rsidR="0025681C" w:rsidDel="005D0130" w:rsidRDefault="0025681C">
      <w:pPr>
        <w:pStyle w:val="31"/>
        <w:tabs>
          <w:tab w:val="left" w:pos="1134"/>
          <w:tab w:val="right" w:leader="dot" w:pos="10195"/>
        </w:tabs>
        <w:rPr>
          <w:ins w:id="1266" w:author="만든 이"/>
          <w:del w:id="1267" w:author="만든 이"/>
          <w:noProof/>
          <w:kern w:val="2"/>
          <w:sz w:val="20"/>
          <w:lang w:val="en-US" w:eastAsia="ko-KR"/>
          <w14:ligatures w14:val="standardContextual"/>
        </w:rPr>
      </w:pPr>
      <w:ins w:id="1268" w:author="만든 이">
        <w:del w:id="1269" w:author="만든 이">
          <w:r w:rsidDel="005D0130">
            <w:rPr>
              <w:noProof/>
            </w:rPr>
            <w:delText>C.X.5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10</w:delText>
          </w:r>
        </w:del>
      </w:ins>
    </w:p>
    <w:p w14:paraId="1BBF50D7" w14:textId="2AEE2FA7" w:rsidR="0025681C" w:rsidDel="005D0130" w:rsidRDefault="0025681C">
      <w:pPr>
        <w:pStyle w:val="31"/>
        <w:tabs>
          <w:tab w:val="left" w:pos="1134"/>
          <w:tab w:val="right" w:leader="dot" w:pos="10195"/>
        </w:tabs>
        <w:rPr>
          <w:ins w:id="1270" w:author="만든 이"/>
          <w:del w:id="1271" w:author="만든 이"/>
          <w:noProof/>
          <w:kern w:val="2"/>
          <w:sz w:val="20"/>
          <w:lang w:val="en-US" w:eastAsia="ko-KR"/>
          <w14:ligatures w14:val="standardContextual"/>
        </w:rPr>
      </w:pPr>
      <w:ins w:id="1272" w:author="만든 이">
        <w:del w:id="1273" w:author="만든 이">
          <w:r w:rsidDel="005D0130">
            <w:rPr>
              <w:noProof/>
            </w:rPr>
            <w:delText>C.X.6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10</w:delText>
          </w:r>
        </w:del>
      </w:ins>
    </w:p>
    <w:p w14:paraId="158D05A0" w14:textId="6855B03B" w:rsidR="0025681C" w:rsidDel="005D0130" w:rsidRDefault="0025681C">
      <w:pPr>
        <w:pStyle w:val="41"/>
        <w:rPr>
          <w:ins w:id="1274" w:author="만든 이"/>
          <w:del w:id="1275" w:author="만든 이"/>
          <w:b w:val="0"/>
          <w:noProof/>
          <w:color w:val="auto"/>
          <w:kern w:val="2"/>
          <w:sz w:val="20"/>
          <w:lang w:val="en-US" w:eastAsia="ko-KR"/>
          <w14:ligatures w14:val="standardContextual"/>
        </w:rPr>
      </w:pPr>
      <w:ins w:id="1276" w:author="만든 이">
        <w:del w:id="1277" w:author="만든 이">
          <w:r w:rsidRPr="00545073" w:rsidDel="005D0130">
            <w:rPr>
              <w:noProof/>
            </w:rPr>
            <w:delText>ANNEX D</w:delText>
          </w:r>
          <w:r w:rsidDel="005D0130">
            <w:rPr>
              <w:b w:val="0"/>
              <w:noProof/>
              <w:color w:val="auto"/>
              <w:kern w:val="2"/>
              <w:sz w:val="20"/>
              <w:lang w:val="en-US" w:eastAsia="ko-KR"/>
              <w14:ligatures w14:val="standardContextual"/>
            </w:rPr>
            <w:tab/>
          </w:r>
          <w:r w:rsidRPr="00545073" w:rsidDel="005D0130">
            <w:rPr>
              <w:iCs/>
              <w:noProof/>
            </w:rPr>
            <w:delText>use cases and potential requirements on DIGITAL MARITIME SERVICES</w:delText>
          </w:r>
          <w:r w:rsidDel="005D0130">
            <w:rPr>
              <w:noProof/>
            </w:rPr>
            <w:tab/>
            <w:delText>11</w:delText>
          </w:r>
        </w:del>
      </w:ins>
    </w:p>
    <w:p w14:paraId="5E1D8378" w14:textId="59B3D235" w:rsidR="0025681C" w:rsidDel="005D0130" w:rsidRDefault="0025681C">
      <w:pPr>
        <w:pStyle w:val="20"/>
        <w:rPr>
          <w:ins w:id="1278" w:author="만든 이"/>
          <w:del w:id="1279" w:author="만든 이"/>
          <w:color w:val="auto"/>
          <w:kern w:val="2"/>
          <w:sz w:val="20"/>
          <w:lang w:val="en-US" w:eastAsia="ko-KR"/>
          <w14:ligatures w14:val="standardContextual"/>
        </w:rPr>
      </w:pPr>
      <w:ins w:id="1280" w:author="만든 이">
        <w:del w:id="1281" w:author="만든 이">
          <w:r w:rsidDel="005D0130">
            <w:rPr>
              <w:lang w:eastAsia="ko-KR"/>
            </w:rPr>
            <w:delText xml:space="preserve">D.X </w:delText>
          </w:r>
          <w:r w:rsidDel="005D0130">
            <w:delText>Use case on …</w:delText>
          </w:r>
          <w:r w:rsidDel="005D0130">
            <w:tab/>
            <w:delText>11</w:delText>
          </w:r>
        </w:del>
      </w:ins>
    </w:p>
    <w:p w14:paraId="2D498336" w14:textId="0C04D2C2" w:rsidR="0025681C" w:rsidDel="005D0130" w:rsidRDefault="0025681C">
      <w:pPr>
        <w:pStyle w:val="31"/>
        <w:tabs>
          <w:tab w:val="left" w:pos="1134"/>
          <w:tab w:val="right" w:leader="dot" w:pos="10195"/>
        </w:tabs>
        <w:rPr>
          <w:ins w:id="1282" w:author="만든 이"/>
          <w:del w:id="1283" w:author="만든 이"/>
          <w:noProof/>
          <w:kern w:val="2"/>
          <w:sz w:val="20"/>
          <w:lang w:val="en-US" w:eastAsia="ko-KR"/>
          <w14:ligatures w14:val="standardContextual"/>
        </w:rPr>
      </w:pPr>
      <w:ins w:id="1284" w:author="만든 이">
        <w:del w:id="1285" w:author="만든 이">
          <w:r w:rsidDel="005D0130">
            <w:rPr>
              <w:noProof/>
            </w:rPr>
            <w:delText xml:space="preserve">D.X.1 </w:delText>
          </w:r>
          <w:r w:rsidDel="005D0130">
            <w:rPr>
              <w:noProof/>
              <w:kern w:val="2"/>
              <w:sz w:val="20"/>
              <w:lang w:val="en-US" w:eastAsia="ko-KR"/>
              <w14:ligatures w14:val="standardContextual"/>
            </w:rPr>
            <w:tab/>
          </w:r>
          <w:r w:rsidDel="005D0130">
            <w:rPr>
              <w:noProof/>
            </w:rPr>
            <w:delText>Description</w:delText>
          </w:r>
          <w:r w:rsidDel="005D0130">
            <w:rPr>
              <w:noProof/>
            </w:rPr>
            <w:tab/>
            <w:delText>11</w:delText>
          </w:r>
        </w:del>
      </w:ins>
    </w:p>
    <w:p w14:paraId="783B88AE" w14:textId="6F24DE9F" w:rsidR="0025681C" w:rsidDel="005D0130" w:rsidRDefault="0025681C">
      <w:pPr>
        <w:pStyle w:val="31"/>
        <w:tabs>
          <w:tab w:val="left" w:pos="1134"/>
          <w:tab w:val="right" w:leader="dot" w:pos="10195"/>
        </w:tabs>
        <w:rPr>
          <w:ins w:id="1286" w:author="만든 이"/>
          <w:del w:id="1287" w:author="만든 이"/>
          <w:noProof/>
          <w:kern w:val="2"/>
          <w:sz w:val="20"/>
          <w:lang w:val="en-US" w:eastAsia="ko-KR"/>
          <w14:ligatures w14:val="standardContextual"/>
        </w:rPr>
      </w:pPr>
      <w:ins w:id="1288" w:author="만든 이">
        <w:del w:id="1289" w:author="만든 이">
          <w:r w:rsidDel="005D0130">
            <w:rPr>
              <w:noProof/>
            </w:rPr>
            <w:delText>D.X.2</w:delText>
          </w:r>
          <w:r w:rsidDel="005D0130">
            <w:rPr>
              <w:noProof/>
              <w:kern w:val="2"/>
              <w:sz w:val="20"/>
              <w:lang w:val="en-US" w:eastAsia="ko-KR"/>
              <w14:ligatures w14:val="standardContextual"/>
            </w:rPr>
            <w:tab/>
          </w:r>
          <w:r w:rsidDel="005D0130">
            <w:rPr>
              <w:noProof/>
            </w:rPr>
            <w:delText>Pre-conditions</w:delText>
          </w:r>
          <w:r w:rsidDel="005D0130">
            <w:rPr>
              <w:noProof/>
            </w:rPr>
            <w:tab/>
            <w:delText>11</w:delText>
          </w:r>
        </w:del>
      </w:ins>
    </w:p>
    <w:p w14:paraId="1EF761CA" w14:textId="0A6FD1DC" w:rsidR="0025681C" w:rsidDel="005D0130" w:rsidRDefault="0025681C">
      <w:pPr>
        <w:pStyle w:val="31"/>
        <w:tabs>
          <w:tab w:val="left" w:pos="1134"/>
          <w:tab w:val="right" w:leader="dot" w:pos="10195"/>
        </w:tabs>
        <w:rPr>
          <w:ins w:id="1290" w:author="만든 이"/>
          <w:del w:id="1291" w:author="만든 이"/>
          <w:noProof/>
          <w:kern w:val="2"/>
          <w:sz w:val="20"/>
          <w:lang w:val="en-US" w:eastAsia="ko-KR"/>
          <w14:ligatures w14:val="standardContextual"/>
        </w:rPr>
      </w:pPr>
      <w:ins w:id="1292" w:author="만든 이">
        <w:del w:id="1293" w:author="만든 이">
          <w:r w:rsidDel="005D0130">
            <w:rPr>
              <w:noProof/>
            </w:rPr>
            <w:delText>D.X.3</w:delText>
          </w:r>
          <w:r w:rsidDel="005D0130">
            <w:rPr>
              <w:noProof/>
              <w:kern w:val="2"/>
              <w:sz w:val="20"/>
              <w:lang w:val="en-US" w:eastAsia="ko-KR"/>
              <w14:ligatures w14:val="standardContextual"/>
            </w:rPr>
            <w:tab/>
          </w:r>
          <w:r w:rsidDel="005D0130">
            <w:rPr>
              <w:noProof/>
            </w:rPr>
            <w:delText>Service Flows</w:delText>
          </w:r>
          <w:r w:rsidDel="005D0130">
            <w:rPr>
              <w:noProof/>
            </w:rPr>
            <w:tab/>
            <w:delText>11</w:delText>
          </w:r>
        </w:del>
      </w:ins>
    </w:p>
    <w:p w14:paraId="136F4F7D" w14:textId="1FF8CEBC" w:rsidR="0025681C" w:rsidDel="005D0130" w:rsidRDefault="0025681C">
      <w:pPr>
        <w:pStyle w:val="31"/>
        <w:tabs>
          <w:tab w:val="left" w:pos="1134"/>
          <w:tab w:val="right" w:leader="dot" w:pos="10195"/>
        </w:tabs>
        <w:rPr>
          <w:ins w:id="1294" w:author="만든 이"/>
          <w:del w:id="1295" w:author="만든 이"/>
          <w:noProof/>
          <w:kern w:val="2"/>
          <w:sz w:val="20"/>
          <w:lang w:val="en-US" w:eastAsia="ko-KR"/>
          <w14:ligatures w14:val="standardContextual"/>
        </w:rPr>
      </w:pPr>
      <w:ins w:id="1296" w:author="만든 이">
        <w:del w:id="1297" w:author="만든 이">
          <w:r w:rsidDel="005D0130">
            <w:rPr>
              <w:noProof/>
            </w:rPr>
            <w:delText>D.X.4</w:delText>
          </w:r>
          <w:r w:rsidDel="005D0130">
            <w:rPr>
              <w:noProof/>
              <w:kern w:val="2"/>
              <w:sz w:val="20"/>
              <w:lang w:val="en-US" w:eastAsia="ko-KR"/>
              <w14:ligatures w14:val="standardContextual"/>
            </w:rPr>
            <w:tab/>
          </w:r>
          <w:r w:rsidDel="005D0130">
            <w:rPr>
              <w:noProof/>
            </w:rPr>
            <w:delText>Post-conditions</w:delText>
          </w:r>
          <w:r w:rsidDel="005D0130">
            <w:rPr>
              <w:noProof/>
            </w:rPr>
            <w:tab/>
            <w:delText>11</w:delText>
          </w:r>
        </w:del>
      </w:ins>
    </w:p>
    <w:p w14:paraId="30491E5E" w14:textId="1FEADCE8" w:rsidR="0025681C" w:rsidDel="005D0130" w:rsidRDefault="0025681C">
      <w:pPr>
        <w:pStyle w:val="31"/>
        <w:tabs>
          <w:tab w:val="left" w:pos="1134"/>
          <w:tab w:val="right" w:leader="dot" w:pos="10195"/>
        </w:tabs>
        <w:rPr>
          <w:ins w:id="1298" w:author="만든 이"/>
          <w:del w:id="1299" w:author="만든 이"/>
          <w:noProof/>
          <w:kern w:val="2"/>
          <w:sz w:val="20"/>
          <w:lang w:val="en-US" w:eastAsia="ko-KR"/>
          <w14:ligatures w14:val="standardContextual"/>
        </w:rPr>
      </w:pPr>
      <w:ins w:id="1300" w:author="만든 이">
        <w:del w:id="1301" w:author="만든 이">
          <w:r w:rsidDel="005D0130">
            <w:rPr>
              <w:noProof/>
            </w:rPr>
            <w:delText>D.X.5</w:delText>
          </w:r>
          <w:r w:rsidDel="005D0130">
            <w:rPr>
              <w:noProof/>
              <w:kern w:val="2"/>
              <w:sz w:val="20"/>
              <w:lang w:val="en-US" w:eastAsia="ko-KR"/>
              <w14:ligatures w14:val="standardContextual"/>
            </w:rPr>
            <w:tab/>
          </w:r>
          <w:r w:rsidDel="005D0130">
            <w:rPr>
              <w:noProof/>
            </w:rPr>
            <w:delText>Existing features partly or fully covering the use case functionality</w:delText>
          </w:r>
          <w:r w:rsidDel="005D0130">
            <w:rPr>
              <w:noProof/>
            </w:rPr>
            <w:tab/>
            <w:delText>11</w:delText>
          </w:r>
        </w:del>
      </w:ins>
    </w:p>
    <w:p w14:paraId="001EB938" w14:textId="11A3FA3D" w:rsidR="0025681C" w:rsidDel="005D0130" w:rsidRDefault="0025681C">
      <w:pPr>
        <w:pStyle w:val="31"/>
        <w:tabs>
          <w:tab w:val="left" w:pos="1134"/>
          <w:tab w:val="right" w:leader="dot" w:pos="10195"/>
        </w:tabs>
        <w:rPr>
          <w:ins w:id="1302" w:author="만든 이"/>
          <w:del w:id="1303" w:author="만든 이"/>
          <w:noProof/>
          <w:kern w:val="2"/>
          <w:sz w:val="20"/>
          <w:lang w:val="en-US" w:eastAsia="ko-KR"/>
          <w14:ligatures w14:val="standardContextual"/>
        </w:rPr>
      </w:pPr>
      <w:ins w:id="1304" w:author="만든 이">
        <w:del w:id="1305" w:author="만든 이">
          <w:r w:rsidDel="005D0130">
            <w:rPr>
              <w:noProof/>
            </w:rPr>
            <w:delText>D.X.6</w:delText>
          </w:r>
          <w:r w:rsidDel="005D0130">
            <w:rPr>
              <w:noProof/>
              <w:kern w:val="2"/>
              <w:sz w:val="20"/>
              <w:lang w:val="en-US" w:eastAsia="ko-KR"/>
              <w14:ligatures w14:val="standardContextual"/>
            </w:rPr>
            <w:tab/>
          </w:r>
          <w:r w:rsidDel="005D0130">
            <w:rPr>
              <w:noProof/>
            </w:rPr>
            <w:delText>Potential New Requirements needed to support the use case</w:delText>
          </w:r>
          <w:r w:rsidDel="005D0130">
            <w:rPr>
              <w:noProof/>
            </w:rPr>
            <w:tab/>
            <w:delText>11</w:delText>
          </w:r>
        </w:del>
      </w:ins>
    </w:p>
    <w:p w14:paraId="1C65A79B" w14:textId="35B44E3E" w:rsidR="00D161AF" w:rsidDel="005D0130" w:rsidRDefault="00D161AF">
      <w:pPr>
        <w:pStyle w:val="10"/>
        <w:rPr>
          <w:ins w:id="1306" w:author="만든 이"/>
          <w:del w:id="1307" w:author="만든 이"/>
          <w:b w:val="0"/>
          <w:color w:val="auto"/>
          <w:kern w:val="2"/>
          <w:sz w:val="20"/>
          <w:lang w:val="en-US" w:eastAsia="ko-KR"/>
          <w14:ligatures w14:val="standardContextual"/>
        </w:rPr>
      </w:pPr>
      <w:ins w:id="1308" w:author="만든 이">
        <w:del w:id="1309" w:author="만든 이">
          <w:r w:rsidDel="005D0130">
            <w:delText>1</w:delText>
          </w:r>
          <w:r w:rsidDel="005D0130">
            <w:rPr>
              <w:b w:val="0"/>
              <w:color w:val="auto"/>
              <w:kern w:val="2"/>
              <w:sz w:val="20"/>
              <w:lang w:val="en-US" w:eastAsia="ko-KR"/>
              <w14:ligatures w14:val="standardContextual"/>
            </w:rPr>
            <w:tab/>
          </w:r>
          <w:r w:rsidDel="005D0130">
            <w:delText>Introduction</w:delText>
          </w:r>
          <w:r w:rsidDel="005D0130">
            <w:tab/>
            <w:delText>5</w:delText>
          </w:r>
        </w:del>
      </w:ins>
    </w:p>
    <w:p w14:paraId="02DB9963" w14:textId="357493A4" w:rsidR="00D161AF" w:rsidDel="005D0130" w:rsidRDefault="00D161AF">
      <w:pPr>
        <w:pStyle w:val="20"/>
        <w:rPr>
          <w:ins w:id="1310" w:author="만든 이"/>
          <w:del w:id="1311" w:author="만든 이"/>
          <w:color w:val="auto"/>
          <w:kern w:val="2"/>
          <w:sz w:val="20"/>
          <w:lang w:val="en-US" w:eastAsia="ko-KR"/>
          <w14:ligatures w14:val="standardContextual"/>
        </w:rPr>
      </w:pPr>
      <w:ins w:id="1312" w:author="만든 이">
        <w:del w:id="1313" w:author="만든 이">
          <w:r w:rsidDel="005D0130">
            <w:delText>1.1</w:delText>
          </w:r>
          <w:r w:rsidDel="005D0130">
            <w:rPr>
              <w:color w:val="auto"/>
              <w:kern w:val="2"/>
              <w:sz w:val="20"/>
              <w:lang w:val="en-US" w:eastAsia="ko-KR"/>
              <w14:ligatures w14:val="standardContextual"/>
            </w:rPr>
            <w:tab/>
          </w:r>
          <w:r w:rsidDel="005D0130">
            <w:delText>Background</w:delText>
          </w:r>
          <w:r w:rsidDel="005D0130">
            <w:tab/>
            <w:delText>5</w:delText>
          </w:r>
        </w:del>
      </w:ins>
    </w:p>
    <w:p w14:paraId="3D9827A8" w14:textId="6D738597" w:rsidR="00D161AF" w:rsidDel="005D0130" w:rsidRDefault="00D161AF">
      <w:pPr>
        <w:pStyle w:val="20"/>
        <w:rPr>
          <w:ins w:id="1314" w:author="만든 이"/>
          <w:del w:id="1315" w:author="만든 이"/>
          <w:color w:val="auto"/>
          <w:kern w:val="2"/>
          <w:sz w:val="20"/>
          <w:lang w:val="en-US" w:eastAsia="ko-KR"/>
          <w14:ligatures w14:val="standardContextual"/>
        </w:rPr>
      </w:pPr>
      <w:ins w:id="1316" w:author="만든 이">
        <w:del w:id="1317" w:author="만든 이">
          <w:r w:rsidDel="005D0130">
            <w:delText>1.2</w:delText>
          </w:r>
          <w:r w:rsidDel="005D0130">
            <w:rPr>
              <w:color w:val="auto"/>
              <w:kern w:val="2"/>
              <w:sz w:val="20"/>
              <w:lang w:val="en-US" w:eastAsia="ko-KR"/>
              <w14:ligatures w14:val="standardContextual"/>
            </w:rPr>
            <w:tab/>
          </w:r>
          <w:r w:rsidDel="005D0130">
            <w:delText>Scope</w:delText>
          </w:r>
          <w:r w:rsidDel="005D0130">
            <w:tab/>
            <w:delText>5</w:delText>
          </w:r>
        </w:del>
      </w:ins>
    </w:p>
    <w:p w14:paraId="113636D2" w14:textId="65556FCE" w:rsidR="00D161AF" w:rsidDel="005D0130" w:rsidRDefault="00D161AF">
      <w:pPr>
        <w:pStyle w:val="20"/>
        <w:rPr>
          <w:ins w:id="1318" w:author="만든 이"/>
          <w:del w:id="1319" w:author="만든 이"/>
          <w:color w:val="auto"/>
          <w:kern w:val="2"/>
          <w:sz w:val="20"/>
          <w:lang w:val="en-US" w:eastAsia="ko-KR"/>
          <w14:ligatures w14:val="standardContextual"/>
        </w:rPr>
      </w:pPr>
      <w:ins w:id="1320" w:author="만든 이">
        <w:del w:id="1321" w:author="만든 이">
          <w:r w:rsidDel="005D0130">
            <w:delText>1.3</w:delText>
          </w:r>
          <w:r w:rsidDel="005D0130">
            <w:rPr>
              <w:color w:val="auto"/>
              <w:kern w:val="2"/>
              <w:sz w:val="20"/>
              <w:lang w:val="en-US" w:eastAsia="ko-KR"/>
              <w14:ligatures w14:val="standardContextual"/>
            </w:rPr>
            <w:tab/>
          </w:r>
          <w:r w:rsidDel="005D0130">
            <w:delText>objectives</w:delText>
          </w:r>
          <w:r w:rsidDel="005D0130">
            <w:tab/>
            <w:delText>6</w:delText>
          </w:r>
        </w:del>
      </w:ins>
    </w:p>
    <w:p w14:paraId="67E1D826" w14:textId="74589A96" w:rsidR="00D161AF" w:rsidDel="005D0130" w:rsidRDefault="00D161AF">
      <w:pPr>
        <w:pStyle w:val="10"/>
        <w:rPr>
          <w:ins w:id="1322" w:author="만든 이"/>
          <w:del w:id="1323" w:author="만든 이"/>
          <w:b w:val="0"/>
          <w:color w:val="auto"/>
          <w:kern w:val="2"/>
          <w:sz w:val="20"/>
          <w:lang w:val="en-US" w:eastAsia="ko-KR"/>
          <w14:ligatures w14:val="standardContextual"/>
        </w:rPr>
      </w:pPr>
      <w:ins w:id="1324" w:author="만든 이">
        <w:del w:id="1325" w:author="만든 이">
          <w:r w:rsidDel="005D0130">
            <w:delText>2</w:delText>
          </w:r>
          <w:r w:rsidDel="005D0130">
            <w:rPr>
              <w:b w:val="0"/>
              <w:color w:val="auto"/>
              <w:kern w:val="2"/>
              <w:sz w:val="20"/>
              <w:lang w:val="en-US" w:eastAsia="ko-KR"/>
              <w14:ligatures w14:val="standardContextual"/>
            </w:rPr>
            <w:tab/>
          </w:r>
          <w:r w:rsidDel="005D0130">
            <w:rPr>
              <w:lang w:eastAsia="ko-KR"/>
            </w:rPr>
            <w:delText>use cases of maritime buoyage system (mbs)</w:delText>
          </w:r>
          <w:r w:rsidDel="005D0130">
            <w:tab/>
            <w:delText>6</w:delText>
          </w:r>
        </w:del>
      </w:ins>
    </w:p>
    <w:p w14:paraId="5E2E1D0B" w14:textId="62CF25F4" w:rsidR="00D161AF" w:rsidDel="005D0130" w:rsidRDefault="00D161AF">
      <w:pPr>
        <w:pStyle w:val="20"/>
        <w:rPr>
          <w:ins w:id="1326" w:author="만든 이"/>
          <w:del w:id="1327" w:author="만든 이"/>
          <w:color w:val="auto"/>
          <w:kern w:val="2"/>
          <w:sz w:val="20"/>
          <w:lang w:val="en-US" w:eastAsia="ko-KR"/>
          <w14:ligatures w14:val="standardContextual"/>
        </w:rPr>
      </w:pPr>
      <w:ins w:id="1328" w:author="만든 이">
        <w:del w:id="1329" w:author="만든 이">
          <w:r w:rsidDel="005D0130">
            <w:delText>2.1</w:delText>
          </w:r>
          <w:r w:rsidDel="005D0130">
            <w:rPr>
              <w:color w:val="auto"/>
              <w:kern w:val="2"/>
              <w:sz w:val="20"/>
              <w:lang w:val="en-US" w:eastAsia="ko-KR"/>
              <w14:ligatures w14:val="standardContextual"/>
            </w:rPr>
            <w:tab/>
          </w:r>
          <w:r w:rsidDel="005D0130">
            <w:delText>use case on …</w:delText>
          </w:r>
          <w:r w:rsidDel="005D0130">
            <w:tab/>
            <w:delText>6</w:delText>
          </w:r>
        </w:del>
      </w:ins>
    </w:p>
    <w:p w14:paraId="2A1D16C6" w14:textId="6288E57A" w:rsidR="00D161AF" w:rsidDel="005D0130" w:rsidRDefault="00D161AF">
      <w:pPr>
        <w:pStyle w:val="10"/>
        <w:rPr>
          <w:ins w:id="1330" w:author="만든 이"/>
          <w:del w:id="1331" w:author="만든 이"/>
          <w:b w:val="0"/>
          <w:color w:val="auto"/>
          <w:kern w:val="2"/>
          <w:sz w:val="20"/>
          <w:lang w:val="en-US" w:eastAsia="ko-KR"/>
          <w14:ligatures w14:val="standardContextual"/>
        </w:rPr>
      </w:pPr>
      <w:ins w:id="1332" w:author="만든 이">
        <w:del w:id="1333" w:author="만든 이">
          <w:r w:rsidDel="005D0130">
            <w:delText>3</w:delText>
          </w:r>
          <w:r w:rsidDel="005D0130">
            <w:rPr>
              <w:b w:val="0"/>
              <w:color w:val="auto"/>
              <w:kern w:val="2"/>
              <w:sz w:val="20"/>
              <w:lang w:val="en-US" w:eastAsia="ko-KR"/>
              <w14:ligatures w14:val="standardContextual"/>
            </w:rPr>
            <w:tab/>
          </w:r>
          <w:r w:rsidDel="005D0130">
            <w:rPr>
              <w:lang w:eastAsia="ko-KR"/>
            </w:rPr>
            <w:delText>use cases of positioning, navigation and timing (PNT)</w:delText>
          </w:r>
          <w:r w:rsidDel="005D0130">
            <w:tab/>
            <w:delText>6</w:delText>
          </w:r>
        </w:del>
      </w:ins>
    </w:p>
    <w:p w14:paraId="38FF735C" w14:textId="1BAA8E84" w:rsidR="00D161AF" w:rsidDel="005D0130" w:rsidRDefault="00D161AF">
      <w:pPr>
        <w:pStyle w:val="20"/>
        <w:rPr>
          <w:ins w:id="1334" w:author="만든 이"/>
          <w:del w:id="1335" w:author="만든 이"/>
          <w:color w:val="auto"/>
          <w:kern w:val="2"/>
          <w:sz w:val="20"/>
          <w:lang w:val="en-US" w:eastAsia="ko-KR"/>
          <w14:ligatures w14:val="standardContextual"/>
        </w:rPr>
      </w:pPr>
      <w:ins w:id="1336" w:author="만든 이">
        <w:del w:id="1337" w:author="만든 이">
          <w:r w:rsidDel="005D0130">
            <w:delText>3.1</w:delText>
          </w:r>
          <w:r w:rsidDel="005D0130">
            <w:rPr>
              <w:color w:val="auto"/>
              <w:kern w:val="2"/>
              <w:sz w:val="20"/>
              <w:lang w:val="en-US" w:eastAsia="ko-KR"/>
              <w14:ligatures w14:val="standardContextual"/>
            </w:rPr>
            <w:tab/>
          </w:r>
          <w:r w:rsidDel="005D0130">
            <w:delText>use case on …</w:delText>
          </w:r>
          <w:r w:rsidDel="005D0130">
            <w:tab/>
            <w:delText>6</w:delText>
          </w:r>
        </w:del>
      </w:ins>
    </w:p>
    <w:p w14:paraId="3AF96A90" w14:textId="1751CD75" w:rsidR="00D161AF" w:rsidDel="005D0130" w:rsidRDefault="00D161AF">
      <w:pPr>
        <w:pStyle w:val="10"/>
        <w:rPr>
          <w:ins w:id="1338" w:author="만든 이"/>
          <w:del w:id="1339" w:author="만든 이"/>
          <w:b w:val="0"/>
          <w:color w:val="auto"/>
          <w:kern w:val="2"/>
          <w:sz w:val="20"/>
          <w:lang w:val="en-US" w:eastAsia="ko-KR"/>
          <w14:ligatures w14:val="standardContextual"/>
        </w:rPr>
      </w:pPr>
      <w:ins w:id="1340" w:author="만든 이">
        <w:del w:id="1341" w:author="만든 이">
          <w:r w:rsidDel="005D0130">
            <w:delText>4</w:delText>
          </w:r>
          <w:r w:rsidDel="005D0130">
            <w:rPr>
              <w:b w:val="0"/>
              <w:color w:val="auto"/>
              <w:kern w:val="2"/>
              <w:sz w:val="20"/>
              <w:lang w:val="en-US" w:eastAsia="ko-KR"/>
              <w14:ligatures w14:val="standardContextual"/>
            </w:rPr>
            <w:tab/>
          </w:r>
          <w:r w:rsidDel="005D0130">
            <w:rPr>
              <w:lang w:eastAsia="ko-KR"/>
            </w:rPr>
            <w:delText>use cases of vessel traffic services (VTS)</w:delText>
          </w:r>
          <w:r w:rsidDel="005D0130">
            <w:tab/>
            <w:delText>6</w:delText>
          </w:r>
        </w:del>
      </w:ins>
    </w:p>
    <w:p w14:paraId="0D79DD7F" w14:textId="1050E354" w:rsidR="00D161AF" w:rsidDel="005D0130" w:rsidRDefault="00D161AF">
      <w:pPr>
        <w:pStyle w:val="20"/>
        <w:rPr>
          <w:ins w:id="1342" w:author="만든 이"/>
          <w:del w:id="1343" w:author="만든 이"/>
          <w:color w:val="auto"/>
          <w:kern w:val="2"/>
          <w:sz w:val="20"/>
          <w:lang w:val="en-US" w:eastAsia="ko-KR"/>
          <w14:ligatures w14:val="standardContextual"/>
        </w:rPr>
      </w:pPr>
      <w:ins w:id="1344" w:author="만든 이">
        <w:del w:id="1345" w:author="만든 이">
          <w:r w:rsidDel="005D0130">
            <w:delText>4.1</w:delText>
          </w:r>
          <w:r w:rsidDel="005D0130">
            <w:rPr>
              <w:color w:val="auto"/>
              <w:kern w:val="2"/>
              <w:sz w:val="20"/>
              <w:lang w:val="en-US" w:eastAsia="ko-KR"/>
              <w14:ligatures w14:val="standardContextual"/>
            </w:rPr>
            <w:tab/>
          </w:r>
          <w:r w:rsidDel="005D0130">
            <w:delText>use case on …</w:delText>
          </w:r>
          <w:r w:rsidDel="005D0130">
            <w:tab/>
            <w:delText>7</w:delText>
          </w:r>
        </w:del>
      </w:ins>
    </w:p>
    <w:p w14:paraId="17331A0B" w14:textId="3ACF58D7" w:rsidR="00D161AF" w:rsidDel="005D0130" w:rsidRDefault="00D161AF">
      <w:pPr>
        <w:pStyle w:val="10"/>
        <w:rPr>
          <w:ins w:id="1346" w:author="만든 이"/>
          <w:del w:id="1347" w:author="만든 이"/>
          <w:b w:val="0"/>
          <w:color w:val="auto"/>
          <w:kern w:val="2"/>
          <w:sz w:val="20"/>
          <w:lang w:val="en-US" w:eastAsia="ko-KR"/>
          <w14:ligatures w14:val="standardContextual"/>
        </w:rPr>
      </w:pPr>
      <w:ins w:id="1348" w:author="만든 이">
        <w:del w:id="1349" w:author="만든 이">
          <w:r w:rsidDel="005D0130">
            <w:delText>5</w:delText>
          </w:r>
          <w:r w:rsidDel="005D0130">
            <w:rPr>
              <w:b w:val="0"/>
              <w:color w:val="auto"/>
              <w:kern w:val="2"/>
              <w:sz w:val="20"/>
              <w:lang w:val="en-US" w:eastAsia="ko-KR"/>
              <w14:ligatures w14:val="standardContextual"/>
            </w:rPr>
            <w:tab/>
          </w:r>
          <w:r w:rsidDel="005D0130">
            <w:rPr>
              <w:lang w:eastAsia="ko-KR"/>
            </w:rPr>
            <w:delText>use cases of digital maritime services</w:delText>
          </w:r>
          <w:r w:rsidDel="005D0130">
            <w:tab/>
            <w:delText>7</w:delText>
          </w:r>
        </w:del>
      </w:ins>
    </w:p>
    <w:p w14:paraId="1E7AE7B9" w14:textId="686FB1D8" w:rsidR="00D161AF" w:rsidDel="005D0130" w:rsidRDefault="00D161AF">
      <w:pPr>
        <w:pStyle w:val="20"/>
        <w:rPr>
          <w:ins w:id="1350" w:author="만든 이"/>
          <w:del w:id="1351" w:author="만든 이"/>
          <w:color w:val="auto"/>
          <w:kern w:val="2"/>
          <w:sz w:val="20"/>
          <w:lang w:val="en-US" w:eastAsia="ko-KR"/>
          <w14:ligatures w14:val="standardContextual"/>
        </w:rPr>
      </w:pPr>
      <w:ins w:id="1352" w:author="만든 이">
        <w:del w:id="1353" w:author="만든 이">
          <w:r w:rsidDel="005D0130">
            <w:delText>5.1</w:delText>
          </w:r>
          <w:r w:rsidDel="005D0130">
            <w:rPr>
              <w:color w:val="auto"/>
              <w:kern w:val="2"/>
              <w:sz w:val="20"/>
              <w:lang w:val="en-US" w:eastAsia="ko-KR"/>
              <w14:ligatures w14:val="standardContextual"/>
            </w:rPr>
            <w:tab/>
          </w:r>
          <w:r w:rsidDel="005D0130">
            <w:delText>use case on …</w:delText>
          </w:r>
          <w:r w:rsidDel="005D0130">
            <w:tab/>
            <w:delText>7</w:delText>
          </w:r>
        </w:del>
      </w:ins>
    </w:p>
    <w:p w14:paraId="6C1861DF" w14:textId="7DA08EAF" w:rsidR="00D161AF" w:rsidDel="005D0130" w:rsidRDefault="00D161AF">
      <w:pPr>
        <w:pStyle w:val="10"/>
        <w:rPr>
          <w:ins w:id="1354" w:author="만든 이"/>
          <w:del w:id="1355" w:author="만든 이"/>
          <w:b w:val="0"/>
          <w:color w:val="auto"/>
          <w:kern w:val="2"/>
          <w:sz w:val="20"/>
          <w:lang w:val="en-US" w:eastAsia="ko-KR"/>
          <w14:ligatures w14:val="standardContextual"/>
        </w:rPr>
      </w:pPr>
      <w:ins w:id="1356" w:author="만든 이">
        <w:del w:id="1357" w:author="만든 이">
          <w:r w:rsidDel="005D0130">
            <w:delText>6</w:delText>
          </w:r>
          <w:r w:rsidDel="005D0130">
            <w:rPr>
              <w:b w:val="0"/>
              <w:color w:val="auto"/>
              <w:kern w:val="2"/>
              <w:sz w:val="20"/>
              <w:lang w:val="en-US" w:eastAsia="ko-KR"/>
              <w14:ligatures w14:val="standardContextual"/>
            </w:rPr>
            <w:tab/>
          </w:r>
          <w:r w:rsidDel="005D0130">
            <w:delText>Definitions</w:delText>
          </w:r>
          <w:r w:rsidDel="005D0130">
            <w:tab/>
            <w:delText>7</w:delText>
          </w:r>
        </w:del>
      </w:ins>
    </w:p>
    <w:p w14:paraId="7E6F94A7" w14:textId="28D4AE0C" w:rsidR="00D161AF" w:rsidDel="005D0130" w:rsidRDefault="00D161AF">
      <w:pPr>
        <w:pStyle w:val="10"/>
        <w:rPr>
          <w:ins w:id="1358" w:author="만든 이"/>
          <w:del w:id="1359" w:author="만든 이"/>
          <w:b w:val="0"/>
          <w:color w:val="auto"/>
          <w:kern w:val="2"/>
          <w:sz w:val="20"/>
          <w:lang w:val="en-US" w:eastAsia="ko-KR"/>
          <w14:ligatures w14:val="standardContextual"/>
        </w:rPr>
      </w:pPr>
      <w:ins w:id="1360" w:author="만든 이">
        <w:del w:id="1361" w:author="만든 이">
          <w:r w:rsidDel="005D0130">
            <w:delText>7</w:delText>
          </w:r>
          <w:r w:rsidDel="005D0130">
            <w:rPr>
              <w:b w:val="0"/>
              <w:color w:val="auto"/>
              <w:kern w:val="2"/>
              <w:sz w:val="20"/>
              <w:lang w:val="en-US" w:eastAsia="ko-KR"/>
              <w14:ligatures w14:val="standardContextual"/>
            </w:rPr>
            <w:tab/>
          </w:r>
          <w:r w:rsidDel="005D0130">
            <w:delText>Acronyms</w:delText>
          </w:r>
          <w:r w:rsidDel="005D0130">
            <w:tab/>
            <w:delText>7</w:delText>
          </w:r>
        </w:del>
      </w:ins>
    </w:p>
    <w:p w14:paraId="19A6D98F" w14:textId="5239400B" w:rsidR="00D161AF" w:rsidDel="005D0130" w:rsidRDefault="00D161AF">
      <w:pPr>
        <w:pStyle w:val="10"/>
        <w:rPr>
          <w:ins w:id="1362" w:author="만든 이"/>
          <w:del w:id="1363" w:author="만든 이"/>
          <w:b w:val="0"/>
          <w:color w:val="auto"/>
          <w:kern w:val="2"/>
          <w:sz w:val="20"/>
          <w:lang w:val="en-US" w:eastAsia="ko-KR"/>
          <w14:ligatures w14:val="standardContextual"/>
        </w:rPr>
      </w:pPr>
      <w:ins w:id="1364" w:author="만든 이">
        <w:del w:id="1365" w:author="만든 이">
          <w:r w:rsidDel="005D0130">
            <w:delText>8</w:delText>
          </w:r>
          <w:r w:rsidDel="005D0130">
            <w:rPr>
              <w:b w:val="0"/>
              <w:color w:val="auto"/>
              <w:kern w:val="2"/>
              <w:sz w:val="20"/>
              <w:lang w:val="en-US" w:eastAsia="ko-KR"/>
              <w14:ligatures w14:val="standardContextual"/>
            </w:rPr>
            <w:tab/>
          </w:r>
          <w:r w:rsidDel="005D0130">
            <w:delText>References</w:delText>
          </w:r>
          <w:r w:rsidDel="005D0130">
            <w:tab/>
            <w:delText>7</w:delText>
          </w:r>
        </w:del>
      </w:ins>
    </w:p>
    <w:p w14:paraId="30F50569" w14:textId="65775FA9" w:rsidR="00D161AF" w:rsidDel="005D0130" w:rsidRDefault="00D161AF">
      <w:pPr>
        <w:pStyle w:val="41"/>
        <w:rPr>
          <w:ins w:id="1366" w:author="만든 이"/>
          <w:del w:id="1367" w:author="만든 이"/>
          <w:b w:val="0"/>
          <w:noProof/>
          <w:color w:val="auto"/>
          <w:kern w:val="2"/>
          <w:sz w:val="20"/>
          <w:lang w:val="en-US" w:eastAsia="ko-KR"/>
          <w14:ligatures w14:val="standardContextual"/>
        </w:rPr>
      </w:pPr>
      <w:ins w:id="1368" w:author="만든 이">
        <w:del w:id="1369" w:author="만든 이">
          <w:r w:rsidRPr="00CB0B41" w:rsidDel="005D0130">
            <w:rPr>
              <w:noProof/>
            </w:rPr>
            <w:delText>ANNEX A</w:delText>
          </w:r>
          <w:r w:rsidDel="005D0130">
            <w:rPr>
              <w:b w:val="0"/>
              <w:noProof/>
              <w:color w:val="auto"/>
              <w:kern w:val="2"/>
              <w:sz w:val="20"/>
              <w:lang w:val="en-US" w:eastAsia="ko-KR"/>
              <w14:ligatures w14:val="standardContextual"/>
            </w:rPr>
            <w:tab/>
          </w:r>
          <w:r w:rsidRPr="00CB0B41" w:rsidDel="005D0130">
            <w:rPr>
              <w:iCs/>
              <w:noProof/>
            </w:rPr>
            <w:delText>use cases and potential requirements on MBS</w:delText>
          </w:r>
          <w:r w:rsidDel="005D0130">
            <w:rPr>
              <w:noProof/>
            </w:rPr>
            <w:tab/>
            <w:delText>8</w:delText>
          </w:r>
        </w:del>
      </w:ins>
    </w:p>
    <w:p w14:paraId="42DD6B68" w14:textId="1076DAD4" w:rsidR="00D161AF" w:rsidDel="005D0130" w:rsidRDefault="00D161AF">
      <w:pPr>
        <w:pStyle w:val="20"/>
        <w:rPr>
          <w:ins w:id="1370" w:author="만든 이"/>
          <w:del w:id="1371" w:author="만든 이"/>
          <w:color w:val="auto"/>
          <w:kern w:val="2"/>
          <w:sz w:val="20"/>
          <w:lang w:val="en-US" w:eastAsia="ko-KR"/>
          <w14:ligatures w14:val="standardContextual"/>
        </w:rPr>
      </w:pPr>
      <w:ins w:id="1372" w:author="만든 이">
        <w:del w:id="1373" w:author="만든 이">
          <w:r w:rsidDel="005D0130">
            <w:rPr>
              <w:lang w:eastAsia="ko-KR"/>
            </w:rPr>
            <w:delText>A.1</w:delText>
          </w:r>
          <w:r w:rsidR="006B02C4" w:rsidDel="005D0130">
            <w:rPr>
              <w:lang w:eastAsia="ko-KR"/>
            </w:rPr>
            <w:delText>A.X</w:delText>
          </w:r>
          <w:r w:rsidDel="005D0130">
            <w:rPr>
              <w:lang w:eastAsia="ko-KR"/>
            </w:rPr>
            <w:delText xml:space="preserve"> </w:delText>
          </w:r>
          <w:r w:rsidDel="005D0130">
            <w:delText>Use case on …</w:delText>
          </w:r>
          <w:r w:rsidDel="005D0130">
            <w:tab/>
            <w:delText>8</w:delText>
          </w:r>
        </w:del>
      </w:ins>
    </w:p>
    <w:p w14:paraId="436E3B97" w14:textId="63CEDAF4" w:rsidR="00D161AF" w:rsidDel="005D0130" w:rsidRDefault="00D161AF">
      <w:pPr>
        <w:pStyle w:val="31"/>
        <w:tabs>
          <w:tab w:val="left" w:pos="1134"/>
          <w:tab w:val="right" w:leader="dot" w:pos="10195"/>
        </w:tabs>
        <w:rPr>
          <w:ins w:id="1374" w:author="만든 이"/>
          <w:del w:id="1375" w:author="만든 이"/>
          <w:noProof/>
          <w:kern w:val="2"/>
          <w:sz w:val="20"/>
          <w:lang w:val="en-US" w:eastAsia="ko-KR"/>
          <w14:ligatures w14:val="standardContextual"/>
        </w:rPr>
      </w:pPr>
      <w:ins w:id="1376" w:author="만든 이">
        <w:del w:id="1377" w:author="만든 이">
          <w:r w:rsidDel="005D0130">
            <w:rPr>
              <w:noProof/>
            </w:rPr>
            <w:delText>A.1</w:delText>
          </w:r>
          <w:r w:rsidR="006B02C4" w:rsidDel="005D0130">
            <w:rPr>
              <w:noProof/>
            </w:rPr>
            <w:delText>A.X</w:delText>
          </w:r>
          <w:r w:rsidDel="005D0130">
            <w:rPr>
              <w:noProof/>
            </w:rPr>
            <w:delText>.1</w:delText>
          </w:r>
          <w:r w:rsidDel="005D0130">
            <w:rPr>
              <w:noProof/>
              <w:kern w:val="2"/>
              <w:sz w:val="20"/>
              <w:lang w:val="en-US" w:eastAsia="ko-KR"/>
              <w14:ligatures w14:val="standardContextual"/>
            </w:rPr>
            <w:tab/>
          </w:r>
          <w:r w:rsidDel="005D0130">
            <w:rPr>
              <w:noProof/>
            </w:rPr>
            <w:delText>Description</w:delText>
          </w:r>
          <w:r w:rsidDel="005D0130">
            <w:rPr>
              <w:noProof/>
            </w:rPr>
            <w:tab/>
            <w:delText>8</w:delText>
          </w:r>
        </w:del>
      </w:ins>
    </w:p>
    <w:p w14:paraId="76F0DC48" w14:textId="735EB0FF" w:rsidR="00D161AF" w:rsidDel="005D0130" w:rsidRDefault="00D161AF">
      <w:pPr>
        <w:pStyle w:val="31"/>
        <w:tabs>
          <w:tab w:val="left" w:pos="1134"/>
          <w:tab w:val="right" w:leader="dot" w:pos="10195"/>
        </w:tabs>
        <w:rPr>
          <w:ins w:id="1378" w:author="만든 이"/>
          <w:del w:id="1379" w:author="만든 이"/>
          <w:noProof/>
          <w:kern w:val="2"/>
          <w:sz w:val="20"/>
          <w:lang w:val="en-US" w:eastAsia="ko-KR"/>
          <w14:ligatures w14:val="standardContextual"/>
        </w:rPr>
      </w:pPr>
      <w:ins w:id="1380" w:author="만든 이">
        <w:del w:id="1381" w:author="만든 이">
          <w:r w:rsidDel="005D0130">
            <w:rPr>
              <w:noProof/>
            </w:rPr>
            <w:delText>A.1</w:delText>
          </w:r>
          <w:r w:rsidR="006B02C4" w:rsidDel="005D0130">
            <w:rPr>
              <w:noProof/>
            </w:rPr>
            <w:delText>A.X</w:delText>
          </w:r>
          <w:r w:rsidDel="005D0130">
            <w:rPr>
              <w:noProof/>
            </w:rPr>
            <w:delText>.2</w:delText>
          </w:r>
          <w:r w:rsidDel="005D0130">
            <w:rPr>
              <w:noProof/>
              <w:kern w:val="2"/>
              <w:sz w:val="20"/>
              <w:lang w:val="en-US" w:eastAsia="ko-KR"/>
              <w14:ligatures w14:val="standardContextual"/>
            </w:rPr>
            <w:tab/>
          </w:r>
          <w:r w:rsidDel="005D0130">
            <w:rPr>
              <w:noProof/>
            </w:rPr>
            <w:delText>Pre-conditions</w:delText>
          </w:r>
          <w:r w:rsidDel="005D0130">
            <w:rPr>
              <w:noProof/>
            </w:rPr>
            <w:tab/>
            <w:delText>8</w:delText>
          </w:r>
        </w:del>
      </w:ins>
    </w:p>
    <w:p w14:paraId="113F9A7D" w14:textId="2502DBB5" w:rsidR="00D161AF" w:rsidDel="005D0130" w:rsidRDefault="00D161AF">
      <w:pPr>
        <w:pStyle w:val="31"/>
        <w:tabs>
          <w:tab w:val="left" w:pos="1134"/>
          <w:tab w:val="right" w:leader="dot" w:pos="10195"/>
        </w:tabs>
        <w:rPr>
          <w:ins w:id="1382" w:author="만든 이"/>
          <w:del w:id="1383" w:author="만든 이"/>
          <w:noProof/>
          <w:kern w:val="2"/>
          <w:sz w:val="20"/>
          <w:lang w:val="en-US" w:eastAsia="ko-KR"/>
          <w14:ligatures w14:val="standardContextual"/>
        </w:rPr>
      </w:pPr>
      <w:ins w:id="1384" w:author="만든 이">
        <w:del w:id="1385" w:author="만든 이">
          <w:r w:rsidDel="005D0130">
            <w:rPr>
              <w:noProof/>
            </w:rPr>
            <w:delText>A.1</w:delText>
          </w:r>
          <w:r w:rsidR="006B02C4" w:rsidDel="005D0130">
            <w:rPr>
              <w:noProof/>
            </w:rPr>
            <w:delText>A.X</w:delText>
          </w:r>
          <w:r w:rsidDel="005D0130">
            <w:rPr>
              <w:noProof/>
            </w:rPr>
            <w:delText>.3</w:delText>
          </w:r>
          <w:r w:rsidDel="005D0130">
            <w:rPr>
              <w:noProof/>
              <w:kern w:val="2"/>
              <w:sz w:val="20"/>
              <w:lang w:val="en-US" w:eastAsia="ko-KR"/>
              <w14:ligatures w14:val="standardContextual"/>
            </w:rPr>
            <w:tab/>
          </w:r>
          <w:r w:rsidDel="005D0130">
            <w:rPr>
              <w:noProof/>
            </w:rPr>
            <w:delText>Service Flows</w:delText>
          </w:r>
          <w:r w:rsidDel="005D0130">
            <w:rPr>
              <w:noProof/>
            </w:rPr>
            <w:tab/>
            <w:delText>8</w:delText>
          </w:r>
        </w:del>
      </w:ins>
    </w:p>
    <w:p w14:paraId="50166947" w14:textId="05CEB574" w:rsidR="00D161AF" w:rsidDel="005D0130" w:rsidRDefault="00D161AF">
      <w:pPr>
        <w:pStyle w:val="31"/>
        <w:tabs>
          <w:tab w:val="left" w:pos="1134"/>
          <w:tab w:val="right" w:leader="dot" w:pos="10195"/>
        </w:tabs>
        <w:rPr>
          <w:ins w:id="1386" w:author="만든 이"/>
          <w:del w:id="1387" w:author="만든 이"/>
          <w:noProof/>
          <w:kern w:val="2"/>
          <w:sz w:val="20"/>
          <w:lang w:val="en-US" w:eastAsia="ko-KR"/>
          <w14:ligatures w14:val="standardContextual"/>
        </w:rPr>
      </w:pPr>
      <w:ins w:id="1388" w:author="만든 이">
        <w:del w:id="1389" w:author="만든 이">
          <w:r w:rsidDel="005D0130">
            <w:rPr>
              <w:noProof/>
            </w:rPr>
            <w:delText>8.1.1</w:delText>
          </w:r>
          <w:r w:rsidDel="005D0130">
            <w:rPr>
              <w:noProof/>
              <w:kern w:val="2"/>
              <w:sz w:val="20"/>
              <w:lang w:val="en-US" w:eastAsia="ko-KR"/>
              <w14:ligatures w14:val="standardContextual"/>
            </w:rPr>
            <w:tab/>
          </w:r>
          <w:r w:rsidDel="005D0130">
            <w:rPr>
              <w:noProof/>
            </w:rPr>
            <w:delText>x.1.4 Post-conditions</w:delText>
          </w:r>
          <w:r w:rsidDel="005D0130">
            <w:rPr>
              <w:noProof/>
            </w:rPr>
            <w:tab/>
            <w:delText>8</w:delText>
          </w:r>
        </w:del>
      </w:ins>
    </w:p>
    <w:p w14:paraId="06D1A7A8" w14:textId="072DE93B" w:rsidR="00D161AF" w:rsidDel="005D0130" w:rsidRDefault="00D161AF">
      <w:pPr>
        <w:pStyle w:val="31"/>
        <w:tabs>
          <w:tab w:val="left" w:pos="1134"/>
          <w:tab w:val="right" w:leader="dot" w:pos="10195"/>
        </w:tabs>
        <w:rPr>
          <w:ins w:id="1390" w:author="만든 이"/>
          <w:del w:id="1391" w:author="만든 이"/>
          <w:noProof/>
          <w:kern w:val="2"/>
          <w:sz w:val="20"/>
          <w:lang w:val="en-US" w:eastAsia="ko-KR"/>
          <w14:ligatures w14:val="standardContextual"/>
        </w:rPr>
      </w:pPr>
      <w:ins w:id="1392" w:author="만든 이">
        <w:del w:id="1393" w:author="만든 이">
          <w:r w:rsidDel="005D0130">
            <w:rPr>
              <w:noProof/>
            </w:rPr>
            <w:delText>8.1.2</w:delText>
          </w:r>
          <w:r w:rsidDel="005D0130">
            <w:rPr>
              <w:noProof/>
              <w:kern w:val="2"/>
              <w:sz w:val="20"/>
              <w:lang w:val="en-US" w:eastAsia="ko-KR"/>
              <w14:ligatures w14:val="standardContextual"/>
            </w:rPr>
            <w:tab/>
          </w:r>
          <w:r w:rsidDel="005D0130">
            <w:rPr>
              <w:noProof/>
            </w:rPr>
            <w:delText>x.1.5 Existing features partly or fully covering the use case functionality</w:delText>
          </w:r>
          <w:r w:rsidDel="005D0130">
            <w:rPr>
              <w:noProof/>
            </w:rPr>
            <w:tab/>
            <w:delText>8</w:delText>
          </w:r>
        </w:del>
      </w:ins>
    </w:p>
    <w:p w14:paraId="341989DC" w14:textId="7ED95A2B" w:rsidR="00D161AF" w:rsidDel="005D0130" w:rsidRDefault="00D161AF">
      <w:pPr>
        <w:pStyle w:val="31"/>
        <w:tabs>
          <w:tab w:val="left" w:pos="1134"/>
          <w:tab w:val="right" w:leader="dot" w:pos="10195"/>
        </w:tabs>
        <w:rPr>
          <w:ins w:id="1394" w:author="만든 이"/>
          <w:del w:id="1395" w:author="만든 이"/>
          <w:noProof/>
          <w:kern w:val="2"/>
          <w:sz w:val="20"/>
          <w:lang w:val="en-US" w:eastAsia="ko-KR"/>
          <w14:ligatures w14:val="standardContextual"/>
        </w:rPr>
      </w:pPr>
      <w:ins w:id="1396" w:author="만든 이">
        <w:del w:id="1397" w:author="만든 이">
          <w:r w:rsidDel="005D0130">
            <w:rPr>
              <w:noProof/>
            </w:rPr>
            <w:delText>8.1.3</w:delText>
          </w:r>
          <w:r w:rsidDel="005D0130">
            <w:rPr>
              <w:noProof/>
              <w:kern w:val="2"/>
              <w:sz w:val="20"/>
              <w:lang w:val="en-US" w:eastAsia="ko-KR"/>
              <w14:ligatures w14:val="standardContextual"/>
            </w:rPr>
            <w:tab/>
          </w:r>
          <w:r w:rsidDel="005D0130">
            <w:rPr>
              <w:noProof/>
            </w:rPr>
            <w:delText>x.1.6 Potential New Requirements needed to support the use case</w:delText>
          </w:r>
          <w:r w:rsidDel="005D0130">
            <w:rPr>
              <w:noProof/>
            </w:rPr>
            <w:tab/>
            <w:delText>8</w:delText>
          </w:r>
        </w:del>
      </w:ins>
    </w:p>
    <w:p w14:paraId="52CA8EBE" w14:textId="250685F7" w:rsidR="00D161AF" w:rsidDel="005D0130" w:rsidRDefault="00D161AF">
      <w:pPr>
        <w:pStyle w:val="41"/>
        <w:rPr>
          <w:ins w:id="1398" w:author="만든 이"/>
          <w:del w:id="1399" w:author="만든 이"/>
          <w:b w:val="0"/>
          <w:noProof/>
          <w:color w:val="auto"/>
          <w:kern w:val="2"/>
          <w:sz w:val="20"/>
          <w:lang w:val="en-US" w:eastAsia="ko-KR"/>
          <w14:ligatures w14:val="standardContextual"/>
        </w:rPr>
      </w:pPr>
      <w:ins w:id="1400" w:author="만든 이">
        <w:del w:id="1401" w:author="만든 이">
          <w:r w:rsidRPr="00CB0B41" w:rsidDel="005D0130">
            <w:rPr>
              <w:noProof/>
            </w:rPr>
            <w:delText>ANNEX B</w:delText>
          </w:r>
          <w:r w:rsidDel="005D0130">
            <w:rPr>
              <w:b w:val="0"/>
              <w:noProof/>
              <w:color w:val="auto"/>
              <w:kern w:val="2"/>
              <w:sz w:val="20"/>
              <w:lang w:val="en-US" w:eastAsia="ko-KR"/>
              <w14:ligatures w14:val="standardContextual"/>
            </w:rPr>
            <w:tab/>
          </w:r>
          <w:r w:rsidRPr="00CB0B41" w:rsidDel="005D0130">
            <w:rPr>
              <w:iCs/>
              <w:noProof/>
            </w:rPr>
            <w:delText>use cases and potential requirements on PNT</w:delText>
          </w:r>
          <w:r w:rsidDel="005D0130">
            <w:rPr>
              <w:noProof/>
            </w:rPr>
            <w:tab/>
            <w:delText>9</w:delText>
          </w:r>
        </w:del>
      </w:ins>
    </w:p>
    <w:p w14:paraId="3FD2F65A" w14:textId="72330C2C" w:rsidR="00D161AF" w:rsidDel="005D0130" w:rsidRDefault="00D161AF">
      <w:pPr>
        <w:pStyle w:val="41"/>
        <w:rPr>
          <w:ins w:id="1402" w:author="만든 이"/>
          <w:del w:id="1403" w:author="만든 이"/>
          <w:b w:val="0"/>
          <w:noProof/>
          <w:color w:val="auto"/>
          <w:kern w:val="2"/>
          <w:sz w:val="20"/>
          <w:lang w:val="en-US" w:eastAsia="ko-KR"/>
          <w14:ligatures w14:val="standardContextual"/>
        </w:rPr>
      </w:pPr>
      <w:ins w:id="1404" w:author="만든 이">
        <w:del w:id="1405" w:author="만든 이">
          <w:r w:rsidRPr="00CB0B41" w:rsidDel="005D0130">
            <w:rPr>
              <w:noProof/>
            </w:rPr>
            <w:delText>ANNEX C</w:delText>
          </w:r>
          <w:r w:rsidDel="005D0130">
            <w:rPr>
              <w:b w:val="0"/>
              <w:noProof/>
              <w:color w:val="auto"/>
              <w:kern w:val="2"/>
              <w:sz w:val="20"/>
              <w:lang w:val="en-US" w:eastAsia="ko-KR"/>
              <w14:ligatures w14:val="standardContextual"/>
            </w:rPr>
            <w:tab/>
          </w:r>
          <w:r w:rsidRPr="00CB0B41" w:rsidDel="005D0130">
            <w:rPr>
              <w:iCs/>
              <w:noProof/>
            </w:rPr>
            <w:delText>use cases and potential requirements on vts</w:delText>
          </w:r>
          <w:r w:rsidDel="005D0130">
            <w:rPr>
              <w:noProof/>
            </w:rPr>
            <w:tab/>
            <w:delText>10</w:delText>
          </w:r>
        </w:del>
      </w:ins>
    </w:p>
    <w:p w14:paraId="1B41A0AE" w14:textId="627F4B3B" w:rsidR="00D161AF" w:rsidDel="005D0130" w:rsidRDefault="00D161AF">
      <w:pPr>
        <w:pStyle w:val="41"/>
        <w:rPr>
          <w:ins w:id="1406" w:author="만든 이"/>
          <w:del w:id="1407" w:author="만든 이"/>
          <w:b w:val="0"/>
          <w:noProof/>
          <w:color w:val="auto"/>
          <w:kern w:val="2"/>
          <w:sz w:val="20"/>
          <w:lang w:val="en-US" w:eastAsia="ko-KR"/>
          <w14:ligatures w14:val="standardContextual"/>
        </w:rPr>
      </w:pPr>
      <w:ins w:id="1408" w:author="만든 이">
        <w:del w:id="1409" w:author="만든 이">
          <w:r w:rsidRPr="00CB0B41" w:rsidDel="005D0130">
            <w:rPr>
              <w:noProof/>
            </w:rPr>
            <w:delText>ANNEX D</w:delText>
          </w:r>
          <w:r w:rsidDel="005D0130">
            <w:rPr>
              <w:b w:val="0"/>
              <w:noProof/>
              <w:color w:val="auto"/>
              <w:kern w:val="2"/>
              <w:sz w:val="20"/>
              <w:lang w:val="en-US" w:eastAsia="ko-KR"/>
              <w14:ligatures w14:val="standardContextual"/>
            </w:rPr>
            <w:tab/>
          </w:r>
          <w:r w:rsidRPr="00CB0B41" w:rsidDel="005D0130">
            <w:rPr>
              <w:iCs/>
              <w:noProof/>
            </w:rPr>
            <w:delText>use cases and potential requirements on DIGITAL MARITIME SERVICES</w:delText>
          </w:r>
          <w:r w:rsidDel="005D0130">
            <w:rPr>
              <w:noProof/>
            </w:rPr>
            <w:tab/>
            <w:delText>11</w:delText>
          </w:r>
        </w:del>
      </w:ins>
    </w:p>
    <w:p w14:paraId="312943E9" w14:textId="3FBDFFB7" w:rsidR="00FB45A9" w:rsidDel="005D0130" w:rsidRDefault="00FB45A9">
      <w:pPr>
        <w:pStyle w:val="10"/>
        <w:rPr>
          <w:del w:id="1410" w:author="만든 이"/>
          <w:b w:val="0"/>
          <w:color w:val="auto"/>
          <w:lang w:val="en-US"/>
        </w:rPr>
      </w:pPr>
      <w:del w:id="1411" w:author="만든 이">
        <w:r w:rsidDel="005D0130">
          <w:delText>1</w:delText>
        </w:r>
        <w:r w:rsidDel="005D0130">
          <w:rPr>
            <w:b w:val="0"/>
            <w:color w:val="auto"/>
            <w:lang w:val="en-US"/>
          </w:rPr>
          <w:tab/>
        </w:r>
        <w:r w:rsidDel="005D0130">
          <w:delText>Introduction</w:delText>
        </w:r>
        <w:r w:rsidDel="005D0130">
          <w:tab/>
          <w:delText>4</w:delText>
        </w:r>
      </w:del>
    </w:p>
    <w:p w14:paraId="171F0B27" w14:textId="46418874" w:rsidR="00FB45A9" w:rsidDel="005D0130" w:rsidRDefault="00FB45A9">
      <w:pPr>
        <w:pStyle w:val="20"/>
        <w:rPr>
          <w:del w:id="1412" w:author="만든 이"/>
          <w:color w:val="auto"/>
          <w:lang w:val="en-US"/>
        </w:rPr>
      </w:pPr>
      <w:del w:id="1413" w:author="만든 이">
        <w:r w:rsidDel="005D0130">
          <w:delText>1.1</w:delText>
        </w:r>
        <w:r w:rsidDel="005D0130">
          <w:rPr>
            <w:color w:val="auto"/>
            <w:lang w:val="en-US"/>
          </w:rPr>
          <w:tab/>
        </w:r>
        <w:r w:rsidDel="005D0130">
          <w:delText>IMT and 3GPP</w:delText>
        </w:r>
        <w:r w:rsidDel="005D0130">
          <w:tab/>
          <w:delText>4</w:delText>
        </w:r>
      </w:del>
    </w:p>
    <w:p w14:paraId="1CFB91EA" w14:textId="4D855136" w:rsidR="00FB45A9" w:rsidDel="005D0130" w:rsidRDefault="00FB45A9">
      <w:pPr>
        <w:pStyle w:val="10"/>
        <w:rPr>
          <w:del w:id="1414" w:author="만든 이"/>
          <w:b w:val="0"/>
          <w:color w:val="auto"/>
          <w:lang w:val="en-US"/>
        </w:rPr>
      </w:pPr>
      <w:del w:id="1415" w:author="만든 이">
        <w:r w:rsidDel="005D0130">
          <w:delText>2</w:delText>
        </w:r>
        <w:r w:rsidDel="005D0130">
          <w:rPr>
            <w:b w:val="0"/>
            <w:color w:val="auto"/>
            <w:lang w:val="en-US"/>
          </w:rPr>
          <w:tab/>
        </w:r>
        <w:r w:rsidDel="005D0130">
          <w:delText>Background</w:delText>
        </w:r>
        <w:r w:rsidDel="005D0130">
          <w:tab/>
          <w:delText>5</w:delText>
        </w:r>
      </w:del>
    </w:p>
    <w:p w14:paraId="7A198111" w14:textId="4CE442C1" w:rsidR="00FB45A9" w:rsidDel="005D0130" w:rsidRDefault="00FB45A9">
      <w:pPr>
        <w:pStyle w:val="10"/>
        <w:rPr>
          <w:del w:id="1416" w:author="만든 이"/>
          <w:b w:val="0"/>
          <w:color w:val="auto"/>
          <w:lang w:val="en-US"/>
        </w:rPr>
      </w:pPr>
      <w:del w:id="1417" w:author="만든 이">
        <w:r w:rsidDel="005D0130">
          <w:delText>3</w:delText>
        </w:r>
        <w:r w:rsidDel="005D0130">
          <w:rPr>
            <w:b w:val="0"/>
            <w:color w:val="auto"/>
            <w:lang w:val="en-US"/>
          </w:rPr>
          <w:tab/>
        </w:r>
        <w:r w:rsidDel="005D0130">
          <w:delText>Aims and Objectives</w:delText>
        </w:r>
        <w:r w:rsidDel="005D0130">
          <w:tab/>
          <w:delText>6</w:delText>
        </w:r>
      </w:del>
    </w:p>
    <w:p w14:paraId="3F7958D2" w14:textId="22723372" w:rsidR="00FB45A9" w:rsidDel="005D0130" w:rsidRDefault="00FB45A9">
      <w:pPr>
        <w:pStyle w:val="10"/>
        <w:rPr>
          <w:del w:id="1418" w:author="만든 이"/>
          <w:b w:val="0"/>
          <w:color w:val="auto"/>
          <w:lang w:val="en-US"/>
        </w:rPr>
      </w:pPr>
      <w:del w:id="1419" w:author="만든 이">
        <w:r w:rsidDel="005D0130">
          <w:delText>4</w:delText>
        </w:r>
        <w:r w:rsidDel="005D0130">
          <w:rPr>
            <w:b w:val="0"/>
            <w:color w:val="auto"/>
            <w:lang w:val="en-US"/>
          </w:rPr>
          <w:tab/>
        </w:r>
        <w:r w:rsidDel="005D0130">
          <w:delText>Overview of IMT in the maritime domain</w:delText>
        </w:r>
        <w:r w:rsidDel="005D0130">
          <w:tab/>
          <w:delText>6</w:delText>
        </w:r>
      </w:del>
    </w:p>
    <w:p w14:paraId="2D513CA4" w14:textId="3D535057" w:rsidR="00FB45A9" w:rsidDel="005D0130" w:rsidRDefault="00FB45A9">
      <w:pPr>
        <w:pStyle w:val="10"/>
        <w:rPr>
          <w:del w:id="1420" w:author="만든 이"/>
          <w:b w:val="0"/>
          <w:color w:val="auto"/>
          <w:lang w:val="en-US"/>
        </w:rPr>
      </w:pPr>
      <w:del w:id="1421" w:author="만든 이">
        <w:r w:rsidDel="005D0130">
          <w:delText>5</w:delText>
        </w:r>
        <w:r w:rsidDel="005D0130">
          <w:rPr>
            <w:b w:val="0"/>
            <w:color w:val="auto"/>
            <w:lang w:val="en-US"/>
          </w:rPr>
          <w:tab/>
        </w:r>
        <w:r w:rsidDel="005D0130">
          <w:delText>IMT and Maritime Services</w:delText>
        </w:r>
        <w:r w:rsidDel="005D0130">
          <w:tab/>
          <w:delText>6</w:delText>
        </w:r>
      </w:del>
    </w:p>
    <w:p w14:paraId="20903CF1" w14:textId="534E6791" w:rsidR="00FB45A9" w:rsidDel="005D0130" w:rsidRDefault="00FB45A9">
      <w:pPr>
        <w:pStyle w:val="20"/>
        <w:rPr>
          <w:del w:id="1422" w:author="만든 이"/>
          <w:color w:val="auto"/>
          <w:lang w:val="en-US"/>
        </w:rPr>
      </w:pPr>
      <w:del w:id="1423" w:author="만든 이">
        <w:r w:rsidDel="005D0130">
          <w:delText>5.1</w:delText>
        </w:r>
        <w:r w:rsidDel="005D0130">
          <w:rPr>
            <w:color w:val="auto"/>
            <w:lang w:val="en-US"/>
          </w:rPr>
          <w:tab/>
        </w:r>
        <w:r w:rsidDel="005D0130">
          <w:delText>Use of IMT to support Marine Aids to Navgation Provision</w:delText>
        </w:r>
        <w:r w:rsidDel="005D0130">
          <w:tab/>
          <w:delText>7</w:delText>
        </w:r>
      </w:del>
    </w:p>
    <w:p w14:paraId="587EA977" w14:textId="7C11CD41" w:rsidR="00FB45A9" w:rsidDel="005D0130" w:rsidRDefault="00FB45A9">
      <w:pPr>
        <w:pStyle w:val="10"/>
        <w:rPr>
          <w:del w:id="1424" w:author="만든 이"/>
          <w:b w:val="0"/>
          <w:color w:val="auto"/>
          <w:lang w:val="en-US"/>
        </w:rPr>
      </w:pPr>
      <w:del w:id="1425" w:author="만든 이">
        <w:r w:rsidDel="005D0130">
          <w:delText>6</w:delText>
        </w:r>
        <w:r w:rsidDel="005D0130">
          <w:rPr>
            <w:b w:val="0"/>
            <w:color w:val="auto"/>
            <w:lang w:val="en-US"/>
          </w:rPr>
          <w:tab/>
        </w:r>
        <w:r w:rsidDel="005D0130">
          <w:delText>Development of IMT</w:delText>
        </w:r>
        <w:r w:rsidDel="005D0130">
          <w:tab/>
          <w:delText>7</w:delText>
        </w:r>
      </w:del>
    </w:p>
    <w:p w14:paraId="0E3811C0" w14:textId="3D088F20" w:rsidR="00FB45A9" w:rsidDel="005D0130" w:rsidRDefault="00FB45A9">
      <w:pPr>
        <w:pStyle w:val="10"/>
        <w:rPr>
          <w:del w:id="1426" w:author="만든 이"/>
          <w:b w:val="0"/>
          <w:color w:val="auto"/>
          <w:lang w:val="en-US"/>
        </w:rPr>
      </w:pPr>
      <w:del w:id="1427" w:author="만든 이">
        <w:r w:rsidDel="005D0130">
          <w:delText>7</w:delText>
        </w:r>
        <w:r w:rsidDel="005D0130">
          <w:rPr>
            <w:b w:val="0"/>
            <w:color w:val="auto"/>
            <w:lang w:val="en-US"/>
          </w:rPr>
          <w:tab/>
        </w:r>
        <w:r w:rsidDel="005D0130">
          <w:delText>Definitions</w:delText>
        </w:r>
        <w:r w:rsidDel="005D0130">
          <w:tab/>
          <w:delText>8</w:delText>
        </w:r>
      </w:del>
    </w:p>
    <w:p w14:paraId="180DAC39" w14:textId="65446092" w:rsidR="00FB45A9" w:rsidDel="005D0130" w:rsidRDefault="00FB45A9">
      <w:pPr>
        <w:pStyle w:val="10"/>
        <w:rPr>
          <w:del w:id="1428" w:author="만든 이"/>
          <w:b w:val="0"/>
          <w:color w:val="auto"/>
          <w:lang w:val="en-US"/>
        </w:rPr>
      </w:pPr>
      <w:del w:id="1429" w:author="만든 이">
        <w:r w:rsidDel="005D0130">
          <w:delText>8</w:delText>
        </w:r>
        <w:r w:rsidDel="005D0130">
          <w:rPr>
            <w:b w:val="0"/>
            <w:color w:val="auto"/>
            <w:lang w:val="en-US"/>
          </w:rPr>
          <w:tab/>
        </w:r>
        <w:r w:rsidDel="005D0130">
          <w:delText>Acronyms</w:delText>
        </w:r>
        <w:r w:rsidDel="005D0130">
          <w:tab/>
          <w:delText>9</w:delText>
        </w:r>
      </w:del>
    </w:p>
    <w:p w14:paraId="5F94C665" w14:textId="124F4C9A" w:rsidR="00FB45A9" w:rsidDel="005D0130" w:rsidRDefault="00FB45A9">
      <w:pPr>
        <w:pStyle w:val="10"/>
        <w:rPr>
          <w:del w:id="1430" w:author="만든 이"/>
          <w:b w:val="0"/>
          <w:color w:val="auto"/>
          <w:lang w:val="en-US"/>
        </w:rPr>
      </w:pPr>
      <w:del w:id="1431" w:author="만든 이">
        <w:r w:rsidDel="005D0130">
          <w:delText>9</w:delText>
        </w:r>
        <w:r w:rsidDel="005D0130">
          <w:rPr>
            <w:b w:val="0"/>
            <w:color w:val="auto"/>
            <w:lang w:val="en-US"/>
          </w:rPr>
          <w:tab/>
        </w:r>
        <w:r w:rsidDel="005D0130">
          <w:delText>References</w:delText>
        </w:r>
        <w:r w:rsidDel="005D0130">
          <w:tab/>
          <w:delText>9</w:delText>
        </w:r>
      </w:del>
    </w:p>
    <w:p w14:paraId="226FEBB5" w14:textId="698BF9AA" w:rsidR="00642025" w:rsidRPr="0093492E" w:rsidRDefault="004A4EC4" w:rsidP="00BA5754">
      <w:pPr>
        <w:rPr>
          <w:noProof/>
        </w:rPr>
      </w:pPr>
      <w:r>
        <w:rPr>
          <w:noProof/>
        </w:rPr>
        <w:fldChar w:fldCharType="end"/>
      </w:r>
    </w:p>
    <w:p w14:paraId="53248CE7" w14:textId="77777777" w:rsidR="001F1095" w:rsidRDefault="001F1095" w:rsidP="00C9558A">
      <w:pPr>
        <w:pStyle w:val="ListofFigures"/>
        <w:rPr>
          <w:ins w:id="1432" w:author="만든 이"/>
        </w:rPr>
      </w:pPr>
      <w:ins w:id="1433" w:author="만든 이">
        <w:r>
          <w:br w:type="page"/>
        </w:r>
      </w:ins>
    </w:p>
    <w:p w14:paraId="3AB24D94" w14:textId="1D474B68" w:rsidR="0078486B" w:rsidRDefault="002F265A" w:rsidP="00C9558A">
      <w:pPr>
        <w:pStyle w:val="ListofFigures"/>
      </w:pPr>
      <w:r>
        <w:lastRenderedPageBreak/>
        <w:t>List of Tables</w:t>
      </w:r>
    </w:p>
    <w:p w14:paraId="753B50F5" w14:textId="45027C69" w:rsidR="00AB64C4" w:rsidRDefault="00923B4D">
      <w:pPr>
        <w:pStyle w:val="ad"/>
        <w:rPr>
          <w:i w:val="0"/>
          <w:noProof/>
          <w:lang w:val="en-US"/>
        </w:rPr>
      </w:pPr>
      <w:r>
        <w:fldChar w:fldCharType="begin"/>
      </w:r>
      <w:r>
        <w:instrText xml:space="preserve"> TOC \t "Table caption" \c </w:instrText>
      </w:r>
      <w:r>
        <w:fldChar w:fldCharType="separate"/>
      </w:r>
      <w:r w:rsidR="00AB64C4">
        <w:rPr>
          <w:noProof/>
        </w:rPr>
        <w:t>Table 1</w:t>
      </w:r>
      <w:r w:rsidR="00AB64C4">
        <w:rPr>
          <w:i w:val="0"/>
          <w:noProof/>
          <w:lang w:val="en-US"/>
        </w:rPr>
        <w:tab/>
      </w:r>
      <w:r w:rsidR="00AB64C4">
        <w:rPr>
          <w:noProof/>
        </w:rPr>
        <w:t>Major system milestones for IMT (3GPP) technology</w:t>
      </w:r>
      <w:r w:rsidR="00AB64C4">
        <w:rPr>
          <w:noProof/>
        </w:rPr>
        <w:tab/>
      </w:r>
      <w:r w:rsidR="00AB64C4">
        <w:rPr>
          <w:noProof/>
        </w:rPr>
        <w:fldChar w:fldCharType="begin"/>
      </w:r>
      <w:r w:rsidR="00AB64C4">
        <w:rPr>
          <w:noProof/>
        </w:rPr>
        <w:instrText xml:space="preserve"> PAGEREF _Toc67324995 \h </w:instrText>
      </w:r>
      <w:r w:rsidR="00AB64C4">
        <w:rPr>
          <w:noProof/>
        </w:rPr>
      </w:r>
      <w:r w:rsidR="00AB64C4">
        <w:rPr>
          <w:noProof/>
        </w:rPr>
        <w:fldChar w:fldCharType="separate"/>
      </w:r>
      <w:r w:rsidR="00AB64C4">
        <w:rPr>
          <w:noProof/>
        </w:rPr>
        <w:t>7</w:t>
      </w:r>
      <w:r w:rsidR="00AB64C4">
        <w:rPr>
          <w:noProof/>
        </w:rPr>
        <w:fldChar w:fldCharType="end"/>
      </w:r>
    </w:p>
    <w:p w14:paraId="6A1F2E79" w14:textId="7F9DC302" w:rsidR="00161325" w:rsidRPr="00C91630" w:rsidRDefault="00923B4D" w:rsidP="00BA5754">
      <w:r>
        <w:fldChar w:fldCharType="end"/>
      </w:r>
    </w:p>
    <w:p w14:paraId="4946D862" w14:textId="77777777" w:rsidR="00994D97" w:rsidRDefault="00994D97" w:rsidP="00C9558A">
      <w:pPr>
        <w:pStyle w:val="ListofFigures"/>
      </w:pPr>
      <w:r w:rsidRPr="00441393">
        <w:t>List of Figures</w:t>
      </w:r>
    </w:p>
    <w:p w14:paraId="3D1F6D02" w14:textId="68EE2E9A" w:rsidR="005E4659" w:rsidRDefault="00923B4D" w:rsidP="00BA5754">
      <w:r>
        <w:fldChar w:fldCharType="begin"/>
      </w:r>
      <w:r>
        <w:instrText xml:space="preserve"> TOC \t "Figure caption" \c </w:instrText>
      </w:r>
      <w:r>
        <w:fldChar w:fldCharType="separate"/>
      </w:r>
      <w:r w:rsidR="000379F6">
        <w:rPr>
          <w:b/>
          <w:bCs/>
          <w:noProof/>
          <w:lang w:val="en-US"/>
        </w:rPr>
        <w:t>No table of figures entries found.</w:t>
      </w:r>
      <w:r>
        <w:fldChar w:fldCharType="end"/>
      </w:r>
    </w:p>
    <w:p w14:paraId="79A5CD46" w14:textId="77777777" w:rsidR="005E4659" w:rsidRDefault="00DA17CD" w:rsidP="00C9558A">
      <w:pPr>
        <w:pStyle w:val="ListofFigures"/>
      </w:pPr>
      <w:r>
        <w:t>List of Equations</w:t>
      </w:r>
    </w:p>
    <w:p w14:paraId="40267669" w14:textId="1168B9DC" w:rsidR="00B07717" w:rsidRPr="00161325" w:rsidRDefault="00D638E0" w:rsidP="007D1805">
      <w:pPr>
        <w:pStyle w:val="ad"/>
      </w:pPr>
      <w:r>
        <w:fldChar w:fldCharType="begin"/>
      </w:r>
      <w:r>
        <w:instrText xml:space="preserve"> TOC \t "equation" \c "Equation" </w:instrText>
      </w:r>
      <w:r>
        <w:fldChar w:fldCharType="separate"/>
      </w:r>
      <w:r w:rsidR="000379F6">
        <w:rPr>
          <w:b/>
          <w:bCs/>
          <w:noProof/>
          <w:lang w:val="en-US"/>
        </w:rPr>
        <w:t>No table of figures entries found.</w:t>
      </w:r>
      <w:r>
        <w:fldChar w:fldCharType="end"/>
      </w:r>
    </w:p>
    <w:p w14:paraId="1E99697F" w14:textId="77777777" w:rsidR="00790277" w:rsidRPr="00E33491" w:rsidRDefault="00790277" w:rsidP="003274DB">
      <w:pPr>
        <w:rPr>
          <w:lang w:val="en-US"/>
          <w:rPrChange w:id="1434" w:author="만든 이">
            <w:rPr>
              <w:lang w:val="fr-FR"/>
            </w:rPr>
          </w:rPrChange>
        </w:rPr>
        <w:sectPr w:rsidR="00790277" w:rsidRPr="00E33491" w:rsidSect="0026442C">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11E26DCC" w14:textId="428EFF42" w:rsidR="00116EE0" w:rsidRDefault="00116EE0" w:rsidP="00116EE0">
      <w:pPr>
        <w:pStyle w:val="1"/>
        <w:rPr>
          <w:ins w:id="1435" w:author="만든 이"/>
        </w:rPr>
      </w:pPr>
      <w:ins w:id="1436" w:author="만든 이">
        <w:del w:id="1437" w:author="만든 이">
          <w:r w:rsidDel="00E45F9A">
            <w:lastRenderedPageBreak/>
            <w:delText>I</w:delText>
          </w:r>
        </w:del>
        <w:bookmarkStart w:id="1438" w:name="_Toc159308408"/>
        <w:r w:rsidR="00E45F9A">
          <w:t>I</w:t>
        </w:r>
        <w:r>
          <w:t>ntroduction</w:t>
        </w:r>
        <w:bookmarkEnd w:id="1438"/>
      </w:ins>
    </w:p>
    <w:p w14:paraId="369ADC0A" w14:textId="77777777" w:rsidR="00116EE0" w:rsidRDefault="00116EE0" w:rsidP="00116EE0">
      <w:pPr>
        <w:pStyle w:val="Heading1separatationline"/>
        <w:rPr>
          <w:ins w:id="1439" w:author="만든 이"/>
        </w:rPr>
      </w:pPr>
    </w:p>
    <w:p w14:paraId="3554F856" w14:textId="364886DC" w:rsidR="007326C2" w:rsidRPr="007272F2" w:rsidRDefault="007326C2" w:rsidP="007326C2">
      <w:pPr>
        <w:pStyle w:val="a2"/>
        <w:rPr>
          <w:ins w:id="1440" w:author="만든 이"/>
          <w:i/>
          <w:iCs/>
          <w:color w:val="0070C0"/>
        </w:rPr>
      </w:pPr>
      <w:ins w:id="1441" w:author="만든 이">
        <w:r w:rsidRPr="007272F2">
          <w:rPr>
            <w:i/>
            <w:iCs/>
            <w:color w:val="0070C0"/>
          </w:rPr>
          <w:t xml:space="preserve">Editor’s note: </w:t>
        </w:r>
        <w:r>
          <w:rPr>
            <w:i/>
            <w:iCs/>
            <w:color w:val="0070C0"/>
          </w:rPr>
          <w:t xml:space="preserve">The term ‘beyond 5G’ is to be replaced by the official term </w:t>
        </w:r>
        <w:del w:id="1442" w:author="만든 이">
          <w:r w:rsidDel="00B47E13">
            <w:rPr>
              <w:i/>
              <w:iCs/>
              <w:color w:val="0070C0"/>
            </w:rPr>
            <w:delText>to be announced</w:delText>
          </w:r>
        </w:del>
        <w:r w:rsidR="00B47E13">
          <w:rPr>
            <w:i/>
            <w:iCs/>
            <w:color w:val="0070C0"/>
          </w:rPr>
          <w:t>used</w:t>
        </w:r>
        <w:r>
          <w:rPr>
            <w:i/>
            <w:iCs/>
            <w:color w:val="0070C0"/>
          </w:rPr>
          <w:t xml:space="preserve"> by 3GPP for IMT-2030 systems later.</w:t>
        </w:r>
      </w:ins>
    </w:p>
    <w:p w14:paraId="02DFD77C" w14:textId="6DFDB477" w:rsidR="00116EE0" w:rsidDel="00093436" w:rsidRDefault="00116EE0" w:rsidP="00116EE0">
      <w:pPr>
        <w:pStyle w:val="a2"/>
        <w:rPr>
          <w:ins w:id="1443" w:author="만든 이"/>
          <w:del w:id="1444" w:author="만든 이"/>
          <w:rFonts w:ascii="Calibri" w:hAnsi="Calibri"/>
        </w:rPr>
      </w:pPr>
      <w:ins w:id="1445" w:author="만든 이">
        <w:del w:id="1446" w:author="만든 이">
          <w:r w:rsidDel="00093436">
            <w:rPr>
              <w:rFonts w:ascii="Calibri" w:hAnsi="Calibri"/>
            </w:rPr>
            <w:delText>To be added.</w:delText>
          </w:r>
        </w:del>
      </w:ins>
    </w:p>
    <w:p w14:paraId="57984337" w14:textId="467562D0" w:rsidR="00116EE0" w:rsidRDefault="00116EE0" w:rsidP="00116EE0">
      <w:pPr>
        <w:pStyle w:val="a2"/>
        <w:rPr>
          <w:ins w:id="1447" w:author="만든 이"/>
          <w:rFonts w:ascii="Calibri" w:hAnsi="Calibri"/>
        </w:rPr>
      </w:pPr>
    </w:p>
    <w:p w14:paraId="28208917" w14:textId="783FED7B" w:rsidR="00116EE0" w:rsidRDefault="00116EE0" w:rsidP="00116EE0">
      <w:pPr>
        <w:pStyle w:val="2"/>
        <w:rPr>
          <w:ins w:id="1448" w:author="만든 이"/>
        </w:rPr>
      </w:pPr>
      <w:bookmarkStart w:id="1449" w:name="_Toc159308409"/>
      <w:ins w:id="1450" w:author="만든 이">
        <w:r>
          <w:t>Background</w:t>
        </w:r>
        <w:bookmarkEnd w:id="1449"/>
      </w:ins>
    </w:p>
    <w:p w14:paraId="04C50840" w14:textId="1FF26830" w:rsidR="00116EE0" w:rsidDel="00232515" w:rsidRDefault="00DA56E6" w:rsidP="00DA56E6">
      <w:pPr>
        <w:pStyle w:val="a2"/>
        <w:rPr>
          <w:del w:id="1451" w:author="만든 이"/>
          <w:rFonts w:ascii="Calibri" w:hAnsi="Calibri"/>
          <w:lang w:eastAsia="ko-KR"/>
        </w:rPr>
      </w:pPr>
      <w:ins w:id="1452" w:author="만든 이">
        <w:r w:rsidRPr="00DA56E6">
          <w:rPr>
            <w:rFonts w:ascii="Calibri" w:hAnsi="Calibri"/>
            <w:lang w:eastAsia="ko-KR"/>
          </w:rPr>
          <w:t>In November 2023, the International Telecommunication Union (ITU</w:t>
        </w:r>
        <w:del w:id="1453" w:author="만든 이">
          <w:r w:rsidDel="00A04F14">
            <w:rPr>
              <w:rFonts w:ascii="Calibri" w:hAnsi="Calibri"/>
              <w:lang w:eastAsia="ko-KR"/>
            </w:rPr>
            <w:delText xml:space="preserve">, </w:delText>
          </w:r>
          <w:r w:rsidDel="00A04F14">
            <w:rPr>
              <w:rFonts w:ascii="Calibri" w:hAnsi="Calibri"/>
              <w:lang w:eastAsia="ko-KR"/>
            </w:rPr>
            <w:fldChar w:fldCharType="begin"/>
          </w:r>
          <w:r w:rsidDel="00A04F14">
            <w:rPr>
              <w:rFonts w:ascii="Calibri" w:hAnsi="Calibri"/>
              <w:lang w:eastAsia="ko-KR"/>
            </w:rPr>
            <w:delInstrText>HYPERLINK "http://www.itu.int"</w:delInstrText>
          </w:r>
          <w:r w:rsidDel="00A04F14">
            <w:rPr>
              <w:rFonts w:ascii="Calibri" w:hAnsi="Calibri"/>
              <w:lang w:eastAsia="ko-KR"/>
            </w:rPr>
          </w:r>
          <w:r w:rsidDel="00A04F14">
            <w:rPr>
              <w:rFonts w:ascii="Calibri" w:hAnsi="Calibri"/>
              <w:lang w:eastAsia="ko-KR"/>
            </w:rPr>
            <w:fldChar w:fldCharType="separate"/>
          </w:r>
          <w:r w:rsidRPr="003D6C61" w:rsidDel="00A04F14">
            <w:rPr>
              <w:rStyle w:val="ac"/>
              <w:rFonts w:ascii="Calibri" w:hAnsi="Calibri"/>
              <w:lang w:eastAsia="ko-KR"/>
            </w:rPr>
            <w:delText>www.itu.int</w:delText>
          </w:r>
          <w:r w:rsidDel="00A04F14">
            <w:rPr>
              <w:rFonts w:ascii="Calibri" w:hAnsi="Calibri"/>
              <w:lang w:eastAsia="ko-KR"/>
            </w:rPr>
            <w:fldChar w:fldCharType="end"/>
          </w:r>
        </w:del>
        <w:r w:rsidRPr="00DA56E6">
          <w:rPr>
            <w:rFonts w:ascii="Calibri" w:hAnsi="Calibri"/>
            <w:lang w:eastAsia="ko-KR"/>
          </w:rPr>
          <w:t>) released a comprehensive framework aimed at guiding the development of standards and radio interface technologies for the sixth generation of mobile systems. This framework is detailed in the Recommendation ITU-R M.2160, titled “Framework and overall objectives of the future development of IMT for 2030 and beyond.” The IMT-2030 Framework Recommendation delineates 15 capabilities essential for sixth-generation technologies, with nine capabilities building upon the existing infrastructure of 5G (IMT-2020) systems. Moreover, the IMT-2030 initiative is anticipated to significantly contribute to enhanced environmental, social, and economic sustainability. It is also designed to support the objectives of the Paris Agreement under the United Nations Framework Convention on Climate Change.</w:t>
        </w:r>
        <w:r w:rsidR="00413D51">
          <w:rPr>
            <w:rFonts w:ascii="Calibri" w:hAnsi="Calibri"/>
            <w:lang w:eastAsia="ko-KR"/>
          </w:rPr>
          <w:t xml:space="preserve"> </w:t>
        </w:r>
        <w:r w:rsidR="008A274F">
          <w:rPr>
            <w:rFonts w:ascii="Calibri" w:hAnsi="Calibri"/>
            <w:lang w:eastAsia="ko-KR"/>
          </w:rPr>
          <w:t>The International Telecommunication Union (ITU) has published the framework for the development of standards and radio interface technologies for the sixth generation of mobile systems whose details are contained in Recommendation ITU-R M.2160 on the “</w:t>
        </w:r>
        <w:r w:rsidR="008A274F">
          <w:t>Framework and overall objectives of the future development of IMT for 2030 and beyond</w:t>
        </w:r>
        <w:r w:rsidR="008A274F">
          <w:rPr>
            <w:rFonts w:ascii="Calibri" w:hAnsi="Calibri"/>
            <w:lang w:eastAsia="ko-KR"/>
          </w:rPr>
          <w:t>” in November 2023</w:t>
        </w:r>
        <w:r w:rsidR="00232515">
          <w:rPr>
            <w:rFonts w:ascii="Calibri" w:hAnsi="Calibri"/>
            <w:lang w:eastAsia="ko-KR"/>
          </w:rPr>
          <w:t xml:space="preserve">. The IMT-2030 Framework Recommendation identifies 15 capabilities for the </w:t>
        </w:r>
        <w:del w:id="1454" w:author="만든 이">
          <w:r w:rsidR="00232515" w:rsidDel="002A56A7">
            <w:rPr>
              <w:rFonts w:ascii="Calibri" w:hAnsi="Calibri"/>
              <w:lang w:eastAsia="ko-KR"/>
            </w:rPr>
            <w:delText>sixth generation</w:delText>
          </w:r>
        </w:del>
        <w:r w:rsidR="002A56A7">
          <w:rPr>
            <w:rFonts w:ascii="Calibri" w:hAnsi="Calibri"/>
            <w:lang w:eastAsia="ko-KR"/>
          </w:rPr>
          <w:t>IMT-2030</w:t>
        </w:r>
        <w:r w:rsidR="00232515">
          <w:rPr>
            <w:rFonts w:ascii="Calibri" w:hAnsi="Calibri"/>
            <w:lang w:eastAsia="ko-KR"/>
          </w:rPr>
          <w:t xml:space="preserve"> technologies and nine of those capabilities are derived from existing 5G (IMT-2020) systems. IMT-2030 is also expected to help address the need for increased environmental, </w:t>
        </w:r>
        <w:del w:id="1455" w:author="만든 이">
          <w:r w:rsidR="00232515" w:rsidDel="00D70B5A">
            <w:rPr>
              <w:rFonts w:ascii="Calibri" w:hAnsi="Calibri"/>
              <w:lang w:eastAsia="ko-KR"/>
            </w:rPr>
            <w:delText>social</w:delText>
          </w:r>
        </w:del>
        <w:r w:rsidR="00D70B5A">
          <w:rPr>
            <w:rFonts w:ascii="Calibri" w:hAnsi="Calibri"/>
            <w:lang w:eastAsia="ko-KR"/>
          </w:rPr>
          <w:t>social,</w:t>
        </w:r>
        <w:r w:rsidR="00232515">
          <w:rPr>
            <w:rFonts w:ascii="Calibri" w:hAnsi="Calibri"/>
            <w:lang w:eastAsia="ko-KR"/>
          </w:rPr>
          <w:t xml:space="preserve"> and economic sustainability, and also support the goals of the Paris Agreement of the United Framework Convention on Climate Change.</w:t>
        </w:r>
        <w:r w:rsidR="00AB7E1C">
          <w:rPr>
            <w:rFonts w:ascii="Calibri" w:hAnsi="Calibri"/>
            <w:lang w:eastAsia="ko-KR"/>
          </w:rPr>
          <w:t xml:space="preserve"> [1]</w:t>
        </w:r>
        <w:del w:id="1456" w:author="만든 이">
          <w:r w:rsidR="008A274F" w:rsidDel="00232515">
            <w:rPr>
              <w:rFonts w:ascii="Calibri" w:hAnsi="Calibri"/>
              <w:lang w:eastAsia="ko-KR"/>
            </w:rPr>
            <w:delText>.</w:delText>
          </w:r>
          <w:r w:rsidR="00116EE0" w:rsidDel="00105963">
            <w:rPr>
              <w:rFonts w:ascii="Calibri" w:hAnsi="Calibri" w:hint="eastAsia"/>
              <w:lang w:eastAsia="ko-KR"/>
            </w:rPr>
            <w:delText>T</w:delText>
          </w:r>
          <w:r w:rsidR="00116EE0" w:rsidDel="00105963">
            <w:rPr>
              <w:rFonts w:ascii="Calibri" w:hAnsi="Calibri"/>
              <w:lang w:eastAsia="ko-KR"/>
            </w:rPr>
            <w:delText>o be added.</w:delText>
          </w:r>
        </w:del>
      </w:ins>
    </w:p>
    <w:p w14:paraId="30F4482E" w14:textId="77777777" w:rsidR="00232515" w:rsidDel="00DA56E6" w:rsidRDefault="00232515" w:rsidP="00F637AA">
      <w:pPr>
        <w:pStyle w:val="a2"/>
        <w:rPr>
          <w:del w:id="1457" w:author="만든 이"/>
          <w:rFonts w:ascii="Calibri" w:hAnsi="Calibri"/>
          <w:lang w:eastAsia="ko-KR"/>
        </w:rPr>
      </w:pPr>
    </w:p>
    <w:p w14:paraId="3ADC199A" w14:textId="77777777" w:rsidR="00DA56E6" w:rsidRPr="00232515" w:rsidRDefault="00DA56E6" w:rsidP="00116EE0">
      <w:pPr>
        <w:pStyle w:val="a2"/>
        <w:rPr>
          <w:ins w:id="1458" w:author="만든 이"/>
          <w:rFonts w:ascii="Calibri" w:hAnsi="Calibri"/>
          <w:lang w:eastAsia="ko-KR"/>
        </w:rPr>
      </w:pPr>
    </w:p>
    <w:p w14:paraId="2DE75501" w14:textId="15A1CFE2" w:rsidR="00DA56E6" w:rsidRDefault="00DA56E6" w:rsidP="00F637AA">
      <w:pPr>
        <w:pStyle w:val="a2"/>
        <w:rPr>
          <w:ins w:id="1459" w:author="만든 이"/>
          <w:rFonts w:ascii="Calibri" w:hAnsi="Calibri"/>
          <w:lang w:eastAsia="ko-KR"/>
        </w:rPr>
      </w:pPr>
      <w:ins w:id="1460" w:author="만든 이">
        <w:r>
          <w:rPr>
            <w:rFonts w:ascii="Calibri" w:hAnsi="Calibri" w:hint="eastAsia"/>
            <w:lang w:eastAsia="ko-KR"/>
          </w:rPr>
          <w:t>F</w:t>
        </w:r>
        <w:r>
          <w:rPr>
            <w:rFonts w:ascii="Calibri" w:hAnsi="Calibri"/>
            <w:lang w:eastAsia="ko-KR"/>
          </w:rPr>
          <w:t>or the development of IMT-2030, companies and industry associations are scheduled to submit proposals for the IMT-2030 Radio Interface Technology (RIT) for ITU-R consideration in early 2027. These submissions will then be evaluated against the agreed minimum requirements prepared by ITU’s expert group on IMT systems (ITU-R Working Party 5D), with the prospect of getting a final set of IMT-2030 technology standards approved by 2030.</w:t>
        </w:r>
      </w:ins>
    </w:p>
    <w:p w14:paraId="6F043374" w14:textId="76C42572" w:rsidR="008A274F" w:rsidRDefault="00DA56E6" w:rsidP="00F637AA">
      <w:pPr>
        <w:pStyle w:val="a2"/>
        <w:rPr>
          <w:ins w:id="1461" w:author="만든 이"/>
          <w:rFonts w:ascii="Calibri" w:hAnsi="Calibri"/>
          <w:lang w:eastAsia="ko-KR"/>
        </w:rPr>
      </w:pPr>
      <w:ins w:id="1462" w:author="만든 이">
        <w:r>
          <w:rPr>
            <w:rFonts w:ascii="Calibri" w:hAnsi="Calibri"/>
            <w:lang w:eastAsia="ko-KR"/>
          </w:rPr>
          <w:t>Accordingly, 3rd Generation Partnership Project (3GPP</w:t>
        </w:r>
        <w:del w:id="1463" w:author="만든 이">
          <w:r w:rsidDel="00A04F14">
            <w:rPr>
              <w:rFonts w:ascii="Calibri" w:hAnsi="Calibri"/>
              <w:lang w:eastAsia="ko-KR"/>
            </w:rPr>
            <w:delText xml:space="preserve">, </w:delText>
          </w:r>
          <w:r w:rsidDel="00A04F14">
            <w:rPr>
              <w:rFonts w:ascii="Calibri" w:hAnsi="Calibri"/>
              <w:lang w:eastAsia="ko-KR"/>
            </w:rPr>
            <w:fldChar w:fldCharType="begin"/>
          </w:r>
          <w:r w:rsidDel="00A04F14">
            <w:rPr>
              <w:rFonts w:ascii="Calibri" w:hAnsi="Calibri"/>
              <w:lang w:eastAsia="ko-KR"/>
            </w:rPr>
            <w:delInstrText>HYPERLINK "http://www.3gpp.org"</w:delInstrText>
          </w:r>
          <w:r w:rsidDel="00A04F14">
            <w:rPr>
              <w:rFonts w:ascii="Calibri" w:hAnsi="Calibri"/>
              <w:lang w:eastAsia="ko-KR"/>
            </w:rPr>
          </w:r>
          <w:r w:rsidDel="00A04F14">
            <w:rPr>
              <w:rFonts w:ascii="Calibri" w:hAnsi="Calibri"/>
              <w:lang w:eastAsia="ko-KR"/>
            </w:rPr>
            <w:fldChar w:fldCharType="separate"/>
          </w:r>
          <w:r w:rsidRPr="003D6C61" w:rsidDel="00A04F14">
            <w:rPr>
              <w:rStyle w:val="ac"/>
              <w:rFonts w:ascii="Calibri" w:hAnsi="Calibri"/>
              <w:lang w:eastAsia="ko-KR"/>
            </w:rPr>
            <w:delText>www.3gpp.org</w:delText>
          </w:r>
          <w:r w:rsidDel="00A04F14">
            <w:rPr>
              <w:rFonts w:ascii="Calibri" w:hAnsi="Calibri"/>
              <w:lang w:eastAsia="ko-KR"/>
            </w:rPr>
            <w:fldChar w:fldCharType="end"/>
          </w:r>
        </w:del>
        <w:r>
          <w:rPr>
            <w:rFonts w:ascii="Calibri" w:hAnsi="Calibri"/>
            <w:lang w:eastAsia="ko-KR"/>
          </w:rPr>
          <w:t>)</w:t>
        </w:r>
        <w:r w:rsidR="00761C2A">
          <w:rPr>
            <w:rFonts w:ascii="Calibri" w:hAnsi="Calibri"/>
            <w:lang w:eastAsia="ko-KR"/>
          </w:rPr>
          <w:t xml:space="preserve">, which produce the Reports and Specifications that define mobile systems including radio access, core network and service capabilities commenced the studies and works for the development of </w:t>
        </w:r>
        <w:del w:id="1464" w:author="만든 이">
          <w:r w:rsidR="00761C2A" w:rsidDel="000766BB">
            <w:rPr>
              <w:rFonts w:ascii="Calibri" w:hAnsi="Calibri"/>
              <w:lang w:eastAsia="ko-KR"/>
            </w:rPr>
            <w:delText xml:space="preserve">5G </w:delText>
          </w:r>
        </w:del>
        <w:r w:rsidR="00761C2A">
          <w:rPr>
            <w:rFonts w:ascii="Calibri" w:hAnsi="Calibri"/>
            <w:lang w:eastAsia="ko-KR"/>
          </w:rPr>
          <w:t>beyond</w:t>
        </w:r>
        <w:r w:rsidR="000766BB">
          <w:rPr>
            <w:rFonts w:ascii="Calibri" w:hAnsi="Calibri"/>
            <w:lang w:eastAsia="ko-KR"/>
          </w:rPr>
          <w:t xml:space="preserve"> 5G</w:t>
        </w:r>
        <w:r w:rsidR="00761C2A">
          <w:rPr>
            <w:rFonts w:ascii="Calibri" w:hAnsi="Calibri"/>
            <w:lang w:eastAsia="ko-KR"/>
          </w:rPr>
          <w:t xml:space="preserve"> system aligned with IMT-2030 framework within the context of 3GPP standardization</w:t>
        </w:r>
        <w:r w:rsidR="00A04F14">
          <w:rPr>
            <w:rFonts w:ascii="Calibri" w:hAnsi="Calibri"/>
            <w:lang w:eastAsia="ko-KR"/>
          </w:rPr>
          <w:t xml:space="preserve"> [2]</w:t>
        </w:r>
        <w:r w:rsidR="00761C2A">
          <w:rPr>
            <w:rFonts w:ascii="Calibri" w:hAnsi="Calibri"/>
            <w:lang w:eastAsia="ko-KR"/>
          </w:rPr>
          <w:t>.</w:t>
        </w:r>
        <w:del w:id="1465" w:author="만든 이">
          <w:r w:rsidR="001F69E2" w:rsidDel="00761C2A">
            <w:rPr>
              <w:rFonts w:ascii="Calibri" w:hAnsi="Calibri"/>
              <w:lang w:eastAsia="ko-KR"/>
            </w:rPr>
            <w:delText xml:space="preserve"> </w:delText>
          </w:r>
        </w:del>
      </w:ins>
    </w:p>
    <w:p w14:paraId="25A596E5" w14:textId="74FACA12" w:rsidR="00761C2A" w:rsidDel="00761C2A" w:rsidRDefault="00761C2A" w:rsidP="00D273DE">
      <w:pPr>
        <w:pStyle w:val="a2"/>
        <w:rPr>
          <w:ins w:id="1466" w:author="만든 이"/>
          <w:del w:id="1467" w:author="만든 이"/>
          <w:rFonts w:ascii="Calibri" w:hAnsi="Calibri"/>
          <w:lang w:eastAsia="ko-KR"/>
        </w:rPr>
      </w:pPr>
      <w:ins w:id="1468" w:author="만든 이">
        <w:r>
          <w:rPr>
            <w:rFonts w:ascii="Calibri" w:hAnsi="Calibri" w:hint="eastAsia"/>
            <w:lang w:eastAsia="ko-KR"/>
          </w:rPr>
          <w:t>F</w:t>
        </w:r>
        <w:r>
          <w:rPr>
            <w:rFonts w:ascii="Calibri" w:hAnsi="Calibri"/>
            <w:lang w:eastAsia="ko-KR"/>
          </w:rPr>
          <w:t>urthermore, 3GPP is expected to continue to cater to various industries’ demands for digital transformation through communication products and solutions based on 3GPP standards. These efforts will incorporate inputs stemmed from insights and market demands provided by those industries, integrating them into the 3GPP standardization process.</w:t>
        </w:r>
      </w:ins>
    </w:p>
    <w:p w14:paraId="49914EC3" w14:textId="5426FE1D" w:rsidR="008A274F" w:rsidDel="00761C2A" w:rsidRDefault="008A274F" w:rsidP="00D273DE">
      <w:pPr>
        <w:pStyle w:val="a2"/>
        <w:rPr>
          <w:ins w:id="1469" w:author="만든 이"/>
          <w:del w:id="1470" w:author="만든 이"/>
          <w:rFonts w:ascii="Calibri" w:hAnsi="Calibri"/>
          <w:lang w:eastAsia="ko-KR"/>
        </w:rPr>
      </w:pPr>
    </w:p>
    <w:p w14:paraId="6D75472F" w14:textId="76EF75D3" w:rsidR="00F637AA" w:rsidDel="00761C2A" w:rsidRDefault="00F637AA" w:rsidP="00D273DE">
      <w:pPr>
        <w:pStyle w:val="a2"/>
        <w:rPr>
          <w:ins w:id="1471" w:author="만든 이"/>
          <w:del w:id="1472" w:author="만든 이"/>
          <w:rFonts w:ascii="Calibri" w:hAnsi="Calibri"/>
          <w:lang w:eastAsia="ko-KR"/>
        </w:rPr>
      </w:pPr>
    </w:p>
    <w:p w14:paraId="4589D264" w14:textId="5B8810F1" w:rsidR="00F637AA" w:rsidRPr="00F637AA" w:rsidDel="00761C2A" w:rsidRDefault="00F637AA" w:rsidP="00D273DE">
      <w:pPr>
        <w:pStyle w:val="a2"/>
        <w:rPr>
          <w:ins w:id="1473" w:author="만든 이"/>
          <w:del w:id="1474" w:author="만든 이"/>
          <w:rFonts w:ascii="Calibri" w:hAnsi="Calibri"/>
          <w:lang w:eastAsia="ko-KR"/>
        </w:rPr>
      </w:pPr>
      <w:ins w:id="1475" w:author="만든 이">
        <w:del w:id="1476" w:author="만든 이">
          <w:r w:rsidRPr="00F637AA" w:rsidDel="00761C2A">
            <w:rPr>
              <w:rFonts w:ascii="Calibri" w:hAnsi="Calibri"/>
              <w:lang w:eastAsia="ko-KR"/>
            </w:rPr>
            <w:delText>ITU-R WP 5D reached a consensus in June 2023 on a draft new Recommendation titled "Framework and Overall Objectives for the Future Development of IMT for 2030 and Beyond,” which is now under consideration as a cornerstone for standardizing the next generation of International Mobile Telecommunications (IMT) standards.</w:delText>
          </w:r>
        </w:del>
      </w:ins>
    </w:p>
    <w:p w14:paraId="53591A3F" w14:textId="05E2EE96" w:rsidR="00F637AA" w:rsidRPr="00F637AA" w:rsidDel="00761C2A" w:rsidRDefault="00F637AA" w:rsidP="00D273DE">
      <w:pPr>
        <w:pStyle w:val="a2"/>
        <w:rPr>
          <w:ins w:id="1477" w:author="만든 이"/>
          <w:del w:id="1478" w:author="만든 이"/>
          <w:rFonts w:ascii="Calibri" w:hAnsi="Calibri"/>
          <w:lang w:eastAsia="ko-KR"/>
        </w:rPr>
      </w:pPr>
      <w:ins w:id="1479" w:author="만든 이">
        <w:del w:id="1480" w:author="만든 이">
          <w:r w:rsidRPr="00F637AA" w:rsidDel="00761C2A">
            <w:rPr>
              <w:rFonts w:ascii="Calibri" w:hAnsi="Calibri"/>
              <w:lang w:eastAsia="ko-KR"/>
            </w:rPr>
            <w:delText xml:space="preserve">In addition, 3GPP, particularly SA WG1 responsible for standardizing use cases and service requirements within the broader 3GPP ecosystem, is expected to commence discussions on the timeline and content for Stage 1 standardization for Release 20 (seen as the initial version of 3GPP specifications for IMT-2030) in the end of 2023. An approval decision for feasibility studies is anticipated in the first half of 2024, with the objective of shaping beyond 5G system aligned with IMT-2030 framework by developing pertinent use cases and service requirements within the context of 3GPP standardization. </w:delText>
          </w:r>
        </w:del>
      </w:ins>
    </w:p>
    <w:p w14:paraId="1C50CD83" w14:textId="6DE79A86" w:rsidR="00F637AA" w:rsidRPr="00F637AA" w:rsidRDefault="00F637AA" w:rsidP="00761C2A">
      <w:pPr>
        <w:pStyle w:val="a2"/>
        <w:rPr>
          <w:ins w:id="1481" w:author="만든 이"/>
          <w:rFonts w:ascii="Calibri" w:hAnsi="Calibri"/>
          <w:lang w:eastAsia="ko-KR"/>
        </w:rPr>
      </w:pPr>
      <w:ins w:id="1482" w:author="만든 이">
        <w:del w:id="1483" w:author="만든 이">
          <w:r w:rsidRPr="00F637AA" w:rsidDel="00761C2A">
            <w:rPr>
              <w:rFonts w:ascii="Calibri" w:hAnsi="Calibri"/>
              <w:lang w:eastAsia="ko-KR"/>
            </w:rPr>
            <w:delText>Furthermore, 3GPP is expected to continue to cater to various industries’ demands for digital transformation through communication products and solutions based on 3GPP standards, similar to its role in 5G standardization. These efforts will incorporate inputs stemmed from insights and market demands provided by these industries, integrating them into the 3GPP standardization process.</w:delText>
          </w:r>
        </w:del>
      </w:ins>
    </w:p>
    <w:p w14:paraId="7DBBB5F2" w14:textId="2BD5F1B4" w:rsidR="00F637AA" w:rsidRDefault="00F637AA" w:rsidP="00F637AA">
      <w:pPr>
        <w:pStyle w:val="a2"/>
        <w:rPr>
          <w:ins w:id="1484" w:author="만든 이"/>
          <w:rFonts w:ascii="Calibri" w:hAnsi="Calibri"/>
          <w:lang w:eastAsia="ko-KR"/>
        </w:rPr>
      </w:pPr>
      <w:ins w:id="1485" w:author="만든 이">
        <w:r w:rsidRPr="00F637AA">
          <w:rPr>
            <w:rFonts w:ascii="Calibri" w:hAnsi="Calibri"/>
            <w:lang w:eastAsia="ko-KR"/>
          </w:rPr>
          <w:t xml:space="preserve">Hence, it is imperative to promptly formulate use cases and service requirements including regulatory aspects for Marine AtoN over IMT-2030. These inputs will play a vital role in the maritime sector’s involvement in 3GPP standardization efforts, aligning with the 3GPP </w:t>
        </w:r>
        <w:del w:id="1486" w:author="만든 이">
          <w:r w:rsidRPr="00F637AA" w:rsidDel="007C39BA">
            <w:rPr>
              <w:rFonts w:ascii="Calibri" w:hAnsi="Calibri"/>
              <w:lang w:eastAsia="ko-KR"/>
            </w:rPr>
            <w:delText xml:space="preserve">SA1 </w:delText>
          </w:r>
        </w:del>
        <w:r w:rsidRPr="00F637AA">
          <w:rPr>
            <w:rFonts w:ascii="Calibri" w:hAnsi="Calibri"/>
            <w:lang w:eastAsia="ko-KR"/>
          </w:rPr>
          <w:t>timeline for studies and works starting from Release 20 onward for ITU-R IMT-2030.</w:t>
        </w:r>
      </w:ins>
    </w:p>
    <w:p w14:paraId="5268B1D6" w14:textId="77777777" w:rsidR="00116EE0" w:rsidRDefault="00116EE0" w:rsidP="00116EE0">
      <w:pPr>
        <w:pStyle w:val="a2"/>
        <w:rPr>
          <w:ins w:id="1487" w:author="만든 이"/>
          <w:rFonts w:ascii="Calibri" w:hAnsi="Calibri"/>
          <w:lang w:eastAsia="ko-KR"/>
        </w:rPr>
      </w:pPr>
    </w:p>
    <w:p w14:paraId="0B3059D2" w14:textId="1B640F25" w:rsidR="00116EE0" w:rsidRDefault="00116EE0" w:rsidP="00116EE0">
      <w:pPr>
        <w:pStyle w:val="2"/>
        <w:rPr>
          <w:ins w:id="1488" w:author="만든 이"/>
        </w:rPr>
      </w:pPr>
      <w:bookmarkStart w:id="1489" w:name="_Toc159308410"/>
      <w:ins w:id="1490" w:author="만든 이">
        <w:r>
          <w:t>Scope</w:t>
        </w:r>
        <w:bookmarkEnd w:id="1489"/>
        <w:r w:rsidR="00583526">
          <w:t xml:space="preserve"> </w:t>
        </w:r>
      </w:ins>
    </w:p>
    <w:p w14:paraId="58F2797F" w14:textId="0D6BC58C" w:rsidR="00116EE0" w:rsidDel="00FC4891" w:rsidRDefault="00116EE0" w:rsidP="00D273DE">
      <w:pPr>
        <w:pStyle w:val="a2"/>
        <w:rPr>
          <w:ins w:id="1491" w:author="만든 이"/>
          <w:del w:id="1492" w:author="만든 이"/>
          <w:rFonts w:ascii="Calibri" w:hAnsi="Calibri"/>
          <w:lang w:eastAsia="ko-KR"/>
        </w:rPr>
      </w:pPr>
      <w:ins w:id="1493" w:author="만든 이">
        <w:del w:id="1494" w:author="만든 이">
          <w:r w:rsidDel="000766BB">
            <w:rPr>
              <w:rFonts w:ascii="Calibri" w:hAnsi="Calibri" w:hint="eastAsia"/>
              <w:lang w:eastAsia="ko-KR"/>
            </w:rPr>
            <w:delText>T</w:delText>
          </w:r>
          <w:r w:rsidDel="000766BB">
            <w:rPr>
              <w:rFonts w:ascii="Calibri" w:hAnsi="Calibri"/>
              <w:lang w:eastAsia="ko-KR"/>
            </w:rPr>
            <w:delText>o be added.</w:delText>
          </w:r>
        </w:del>
        <w:r w:rsidR="000766BB">
          <w:rPr>
            <w:rFonts w:ascii="Calibri" w:hAnsi="Calibri"/>
            <w:lang w:eastAsia="ko-KR"/>
          </w:rPr>
          <w:t>This Guideline develop</w:t>
        </w:r>
        <w:r w:rsidR="00FC4891">
          <w:rPr>
            <w:rFonts w:ascii="Calibri" w:hAnsi="Calibri"/>
            <w:lang w:eastAsia="ko-KR"/>
          </w:rPr>
          <w:t>s</w:t>
        </w:r>
        <w:r w:rsidR="000766BB">
          <w:rPr>
            <w:rFonts w:ascii="Calibri" w:hAnsi="Calibri"/>
            <w:lang w:eastAsia="ko-KR"/>
          </w:rPr>
          <w:t xml:space="preserve"> use cases and service requirements including regulatory aspects for Marine Aids to Navigation (AtoN) over IMT-2030 (beyond 5G)</w:t>
        </w:r>
        <w:r w:rsidR="00FC4891">
          <w:rPr>
            <w:rFonts w:ascii="Calibri" w:hAnsi="Calibri"/>
            <w:lang w:eastAsia="ko-KR"/>
          </w:rPr>
          <w:t xml:space="preserve"> to formulate inputs as served for incorporating demands of Marine AtoN related stakeholders into 3GPP standardization for IMT-2030 (beyond 5G) to be applicable for maritime communication system.</w:t>
        </w:r>
      </w:ins>
    </w:p>
    <w:p w14:paraId="1131B28D" w14:textId="0DB6BB35" w:rsidR="00583526" w:rsidRDefault="00583526" w:rsidP="00FC4891">
      <w:pPr>
        <w:pStyle w:val="a2"/>
        <w:rPr>
          <w:ins w:id="1495" w:author="만든 이"/>
          <w:rFonts w:ascii="Calibri" w:hAnsi="Calibri"/>
          <w:lang w:eastAsia="ko-KR"/>
        </w:rPr>
      </w:pPr>
      <w:ins w:id="1496" w:author="만든 이">
        <w:del w:id="1497" w:author="만든 이">
          <w:r w:rsidRPr="00583526" w:rsidDel="00FC4891">
            <w:rPr>
              <w:rFonts w:ascii="Calibri" w:hAnsi="Calibri"/>
              <w:highlight w:val="yellow"/>
              <w:lang w:eastAsia="ko-KR"/>
              <w:rPrChange w:id="1498" w:author="만든 이">
                <w:rPr>
                  <w:rFonts w:ascii="Calibri" w:hAnsi="Calibri"/>
                  <w:lang w:eastAsia="ko-KR"/>
                </w:rPr>
              </w:rPrChange>
            </w:rPr>
            <w:delText>Development of use cases and service requirements including regulatory aspects for Marine Aids to Navigation (Marine AtoN)* over IMT-2030 (beyond 5G) to formulate inputs as served for incorporating demands of Marine AtoN related stakeholders into 3GPP standardization for IMT-2030 (beyond 5G).</w:delText>
          </w:r>
        </w:del>
      </w:ins>
    </w:p>
    <w:p w14:paraId="74A43487" w14:textId="68C92E2B" w:rsidR="00F966C3" w:rsidRDefault="00CA60A4" w:rsidP="00583526">
      <w:pPr>
        <w:pStyle w:val="a2"/>
        <w:rPr>
          <w:ins w:id="1499" w:author="만든 이"/>
          <w:rFonts w:ascii="Calibri" w:hAnsi="Calibri"/>
          <w:lang w:val="en-US" w:eastAsia="ko-KR"/>
        </w:rPr>
      </w:pPr>
      <w:ins w:id="1500" w:author="만든 이">
        <w:r>
          <w:rPr>
            <w:rFonts w:ascii="Calibri" w:hAnsi="Calibri"/>
            <w:lang w:val="en-US" w:eastAsia="ko-KR"/>
          </w:rPr>
          <w:t>The navigational environment</w:t>
        </w:r>
        <w:r w:rsidR="00AE1900">
          <w:rPr>
            <w:rFonts w:ascii="Calibri" w:hAnsi="Calibri"/>
            <w:lang w:val="en-US" w:eastAsia="ko-KR"/>
          </w:rPr>
          <w:t>s</w:t>
        </w:r>
        <w:r>
          <w:rPr>
            <w:rFonts w:ascii="Calibri" w:hAnsi="Calibri"/>
            <w:lang w:val="en-US" w:eastAsia="ko-KR"/>
          </w:rPr>
          <w:t xml:space="preserve"> and type of vessels are assumed </w:t>
        </w:r>
        <w:del w:id="1501" w:author="만든 이">
          <w:r w:rsidDel="00AE1900">
            <w:rPr>
              <w:rFonts w:ascii="Calibri" w:hAnsi="Calibri"/>
              <w:lang w:val="en-US" w:eastAsia="ko-KR"/>
            </w:rPr>
            <w:delText xml:space="preserve">to be co-existed </w:delText>
          </w:r>
          <w:r w:rsidR="00F966C3" w:rsidDel="00AE1900">
            <w:rPr>
              <w:rFonts w:ascii="Calibri" w:hAnsi="Calibri"/>
              <w:lang w:val="en-US" w:eastAsia="ko-KR"/>
            </w:rPr>
            <w:delText>as follows</w:delText>
          </w:r>
          <w:r w:rsidR="000E774A" w:rsidDel="00AE1900">
            <w:rPr>
              <w:rFonts w:ascii="Calibri" w:hAnsi="Calibri"/>
              <w:lang w:val="en-US" w:eastAsia="ko-KR"/>
            </w:rPr>
            <w:delText>,</w:delText>
          </w:r>
        </w:del>
        <w:r w:rsidR="00AE1900">
          <w:rPr>
            <w:rFonts w:ascii="Calibri" w:hAnsi="Calibri"/>
            <w:lang w:val="en-US" w:eastAsia="ko-KR"/>
          </w:rPr>
          <w:t>as follows,</w:t>
        </w:r>
        <w:r w:rsidR="000E774A">
          <w:rPr>
            <w:rFonts w:ascii="Calibri" w:hAnsi="Calibri"/>
            <w:lang w:val="en-US" w:eastAsia="ko-KR"/>
          </w:rPr>
          <w:t xml:space="preserve"> which are highlighted with orange color in Figure 1</w:t>
        </w:r>
        <w:del w:id="1502" w:author="만든 이">
          <w:r w:rsidR="000E774A" w:rsidDel="00AE1900">
            <w:rPr>
              <w:rFonts w:ascii="Calibri" w:hAnsi="Calibri"/>
              <w:lang w:val="en-US" w:eastAsia="ko-KR"/>
            </w:rPr>
            <w:delText>, as follows</w:delText>
          </w:r>
        </w:del>
        <w:r w:rsidR="000E774A">
          <w:rPr>
            <w:rFonts w:ascii="Calibri" w:hAnsi="Calibri"/>
            <w:lang w:val="en-US" w:eastAsia="ko-KR"/>
          </w:rPr>
          <w:t>.</w:t>
        </w:r>
        <w:del w:id="1503" w:author="만든 이">
          <w:r w:rsidR="00F966C3" w:rsidDel="000E774A">
            <w:rPr>
              <w:rFonts w:ascii="Calibri" w:hAnsi="Calibri"/>
              <w:lang w:val="en-US" w:eastAsia="ko-KR"/>
            </w:rPr>
            <w:delText>.</w:delText>
          </w:r>
        </w:del>
      </w:ins>
    </w:p>
    <w:p w14:paraId="10A27BC8" w14:textId="5C2C9C03" w:rsidR="00F966C3" w:rsidRDefault="001A3FFC" w:rsidP="00CA7421">
      <w:pPr>
        <w:pStyle w:val="Bullet1"/>
        <w:rPr>
          <w:ins w:id="1504" w:author="만든 이"/>
          <w:lang w:val="en-US"/>
        </w:rPr>
      </w:pPr>
      <w:ins w:id="1505" w:author="만든 이">
        <w:r>
          <w:rPr>
            <w:lang w:val="en-US" w:eastAsia="ko-KR"/>
          </w:rPr>
          <w:lastRenderedPageBreak/>
          <w:t>Co-existence of legacy and new navigational environment with legacy type of vessels only</w:t>
        </w:r>
      </w:ins>
    </w:p>
    <w:p w14:paraId="7B40D2DF" w14:textId="3C17903C" w:rsidR="001A3FFC" w:rsidRDefault="001A3FFC" w:rsidP="00CA7421">
      <w:pPr>
        <w:pStyle w:val="Bullet1"/>
        <w:rPr>
          <w:ins w:id="1506" w:author="만든 이"/>
          <w:lang w:val="en-US"/>
        </w:rPr>
      </w:pPr>
      <w:ins w:id="1507" w:author="만든 이">
        <w:r>
          <w:rPr>
            <w:lang w:val="en-US" w:eastAsia="ko-KR"/>
          </w:rPr>
          <w:t xml:space="preserve">Legacy navigational environment only with the co-existence of legacy </w:t>
        </w:r>
        <w:r w:rsidR="000E774A">
          <w:rPr>
            <w:lang w:val="en-US" w:eastAsia="ko-KR"/>
          </w:rPr>
          <w:t xml:space="preserve">type of vessels </w:t>
        </w:r>
        <w:r>
          <w:rPr>
            <w:lang w:val="en-US" w:eastAsia="ko-KR"/>
          </w:rPr>
          <w:t>and new type</w:t>
        </w:r>
        <w:del w:id="1508" w:author="만든 이">
          <w:r w:rsidDel="000E774A">
            <w:rPr>
              <w:lang w:val="en-US" w:eastAsia="ko-KR"/>
            </w:rPr>
            <w:delText>s</w:delText>
          </w:r>
        </w:del>
        <w:r>
          <w:rPr>
            <w:lang w:val="en-US" w:eastAsia="ko-KR"/>
          </w:rPr>
          <w:t xml:space="preserve"> of vessels</w:t>
        </w:r>
        <w:r w:rsidR="000E774A">
          <w:rPr>
            <w:lang w:val="en-US" w:eastAsia="ko-KR"/>
          </w:rPr>
          <w:t xml:space="preserve"> (e.g., autonomous ships)</w:t>
        </w:r>
      </w:ins>
    </w:p>
    <w:p w14:paraId="0938671B" w14:textId="6262B8B8" w:rsidR="001A3FFC" w:rsidRDefault="001A3FFC">
      <w:pPr>
        <w:pStyle w:val="Bullet1"/>
        <w:rPr>
          <w:ins w:id="1509" w:author="만든 이"/>
          <w:lang w:val="en-US"/>
        </w:rPr>
        <w:pPrChange w:id="1510" w:author="만든 이">
          <w:pPr>
            <w:pStyle w:val="a2"/>
          </w:pPr>
        </w:pPrChange>
      </w:pPr>
      <w:ins w:id="1511" w:author="만든 이">
        <w:r>
          <w:rPr>
            <w:rFonts w:hint="eastAsia"/>
            <w:lang w:val="en-US" w:eastAsia="ko-KR"/>
          </w:rPr>
          <w:t>C</w:t>
        </w:r>
        <w:r>
          <w:rPr>
            <w:lang w:val="en-US" w:eastAsia="ko-KR"/>
          </w:rPr>
          <w:t>o-existence of legacy and new navigational environment with co-existence of legacy</w:t>
        </w:r>
        <w:r w:rsidR="000E774A">
          <w:rPr>
            <w:lang w:val="en-US" w:eastAsia="ko-KR"/>
          </w:rPr>
          <w:t xml:space="preserve"> type of vessels</w:t>
        </w:r>
        <w:r>
          <w:rPr>
            <w:lang w:val="en-US" w:eastAsia="ko-KR"/>
          </w:rPr>
          <w:t xml:space="preserve"> and new type</w:t>
        </w:r>
        <w:del w:id="1512" w:author="만든 이">
          <w:r w:rsidDel="000E774A">
            <w:rPr>
              <w:lang w:val="en-US" w:eastAsia="ko-KR"/>
            </w:rPr>
            <w:delText>s</w:delText>
          </w:r>
        </w:del>
        <w:r>
          <w:rPr>
            <w:lang w:val="en-US" w:eastAsia="ko-KR"/>
          </w:rPr>
          <w:t xml:space="preserve"> of vessels</w:t>
        </w:r>
      </w:ins>
    </w:p>
    <w:p w14:paraId="37186898" w14:textId="0EF78429" w:rsidR="00CA60A4" w:rsidDel="0056435A" w:rsidRDefault="00CA60A4" w:rsidP="00583526">
      <w:pPr>
        <w:pStyle w:val="a2"/>
        <w:rPr>
          <w:ins w:id="1513" w:author="만든 이"/>
          <w:del w:id="1514" w:author="만든 이"/>
          <w:rFonts w:ascii="Calibri" w:hAnsi="Calibri"/>
          <w:lang w:val="en-US" w:eastAsia="ko-KR"/>
        </w:rPr>
      </w:pPr>
      <w:ins w:id="1515" w:author="만든 이">
        <w:del w:id="1516" w:author="만든 이">
          <w:r w:rsidDel="0056435A">
            <w:rPr>
              <w:rFonts w:ascii="Calibri" w:hAnsi="Calibri"/>
              <w:lang w:val="en-US" w:eastAsia="ko-KR"/>
            </w:rPr>
            <w:delText>and t</w:delText>
          </w:r>
          <w:r w:rsidR="00F966C3" w:rsidDel="0056435A">
            <w:rPr>
              <w:rFonts w:ascii="Calibri" w:hAnsi="Calibri"/>
              <w:lang w:val="en-US" w:eastAsia="ko-KR"/>
            </w:rPr>
            <w:delText>T</w:delText>
          </w:r>
          <w:r w:rsidDel="0056435A">
            <w:rPr>
              <w:rFonts w:ascii="Calibri" w:hAnsi="Calibri"/>
              <w:lang w:val="en-US" w:eastAsia="ko-KR"/>
            </w:rPr>
            <w:delText>his Guideline considers use cases related to scenarios highlighted with orange color in Figure 1.</w:delText>
          </w:r>
        </w:del>
      </w:ins>
    </w:p>
    <w:p w14:paraId="22443774" w14:textId="3DB394BE" w:rsidR="00583526" w:rsidDel="0056435A" w:rsidRDefault="000969D0" w:rsidP="00583526">
      <w:pPr>
        <w:pStyle w:val="a2"/>
        <w:rPr>
          <w:ins w:id="1517" w:author="만든 이"/>
          <w:del w:id="1518" w:author="만든 이"/>
          <w:rFonts w:ascii="Calibri" w:hAnsi="Calibri"/>
          <w:lang w:val="en-US" w:eastAsia="ko-KR"/>
        </w:rPr>
      </w:pPr>
      <w:ins w:id="1519" w:author="만든 이">
        <w:del w:id="1520" w:author="만든 이">
          <w:r w:rsidDel="0056435A">
            <w:rPr>
              <w:rFonts w:ascii="Calibri" w:hAnsi="Calibri" w:hint="eastAsia"/>
              <w:lang w:val="en-US" w:eastAsia="ko-KR"/>
            </w:rPr>
            <w:delText>T</w:delText>
          </w:r>
          <w:r w:rsidDel="0056435A">
            <w:rPr>
              <w:rFonts w:ascii="Calibri" w:hAnsi="Calibri"/>
              <w:lang w:val="en-US" w:eastAsia="ko-KR"/>
            </w:rPr>
            <w:delText>he maritime communication environments are assumed to have both legacy type of vessels and new type of vessels (e.g., autonomous ships) coexist when Marine AtoN over IMT-2030 is applied, which are highlighted with orange color in Figure 1.</w:delText>
          </w:r>
        </w:del>
      </w:ins>
    </w:p>
    <w:p w14:paraId="27CDA904" w14:textId="2D5E17D7" w:rsidR="00CA60A4" w:rsidDel="0056435A" w:rsidRDefault="00CA60A4" w:rsidP="00583526">
      <w:pPr>
        <w:pStyle w:val="a2"/>
        <w:rPr>
          <w:ins w:id="1521" w:author="만든 이"/>
          <w:del w:id="1522" w:author="만든 이"/>
          <w:rFonts w:ascii="Calibri" w:hAnsi="Calibri"/>
          <w:lang w:val="en-US" w:eastAsia="ko-KR"/>
        </w:rPr>
      </w:pPr>
    </w:p>
    <w:p w14:paraId="3A634B1E" w14:textId="5808CEC5" w:rsidR="00583526" w:rsidRDefault="00583526" w:rsidP="00583526">
      <w:pPr>
        <w:pStyle w:val="a2"/>
        <w:rPr>
          <w:ins w:id="1523" w:author="만든 이"/>
          <w:rFonts w:ascii="Calibri" w:hAnsi="Calibri"/>
          <w:lang w:val="en-US" w:eastAsia="ko-KR"/>
        </w:rPr>
      </w:pPr>
      <w:ins w:id="1524" w:author="만든 이">
        <w:r>
          <w:rPr>
            <w:rFonts w:ascii="Calibri" w:hAnsi="Calibri"/>
            <w:noProof/>
            <w:lang w:val="en-US" w:eastAsia="ko-KR"/>
          </w:rPr>
          <w:drawing>
            <wp:inline distT="0" distB="0" distL="0" distR="0" wp14:anchorId="2B37A949" wp14:editId="5A2728BD">
              <wp:extent cx="6186746" cy="2141220"/>
              <wp:effectExtent l="0" t="0" r="5080" b="0"/>
              <wp:docPr id="1124122510"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86746" cy="2141220"/>
                      </a:xfrm>
                      <a:prstGeom prst="rect">
                        <a:avLst/>
                      </a:prstGeom>
                      <a:noFill/>
                    </pic:spPr>
                  </pic:pic>
                </a:graphicData>
              </a:graphic>
            </wp:inline>
          </w:drawing>
        </w:r>
      </w:ins>
    </w:p>
    <w:p w14:paraId="3FDA4DF5" w14:textId="28C3A616" w:rsidR="006D0066" w:rsidRPr="00E45F9A" w:rsidRDefault="00400C4D">
      <w:pPr>
        <w:pStyle w:val="Figurecaption"/>
        <w:rPr>
          <w:ins w:id="1525" w:author="만든 이"/>
          <w:iCs/>
          <w:lang w:val="en-US" w:eastAsia="ko-KR"/>
        </w:rPr>
        <w:pPrChange w:id="1526" w:author="만든 이">
          <w:pPr>
            <w:pStyle w:val="a2"/>
          </w:pPr>
        </w:pPrChange>
      </w:pPr>
      <w:ins w:id="1527" w:author="만든 이">
        <w:r w:rsidRPr="00400C4D">
          <w:rPr>
            <w:i w:val="0"/>
            <w:iCs/>
            <w:u w:val="none"/>
            <w:lang w:val="en-US" w:eastAsia="ko-KR"/>
            <w:rPrChange w:id="1528" w:author="만든 이">
              <w:rPr>
                <w:lang w:val="en-US" w:eastAsia="ko-KR"/>
              </w:rPr>
            </w:rPrChange>
          </w:rPr>
          <w:t>N</w:t>
        </w:r>
        <w:r w:rsidR="006D0066" w:rsidRPr="00400C4D">
          <w:rPr>
            <w:i w:val="0"/>
            <w:iCs/>
            <w:u w:val="none"/>
            <w:lang w:val="en-US" w:eastAsia="ko-KR"/>
            <w:rPrChange w:id="1529" w:author="만든 이">
              <w:rPr>
                <w:lang w:val="en-US" w:eastAsia="ko-KR"/>
              </w:rPr>
            </w:rPrChange>
          </w:rPr>
          <w:t xml:space="preserve">avigational environment and type of vessels considered in this </w:t>
        </w:r>
        <w:del w:id="1530" w:author="만든 이">
          <w:r w:rsidR="006D0066" w:rsidRPr="00400C4D" w:rsidDel="00400C4D">
            <w:rPr>
              <w:i w:val="0"/>
              <w:iCs/>
              <w:u w:val="none"/>
              <w:lang w:val="en-US" w:eastAsia="ko-KR"/>
              <w:rPrChange w:id="1531" w:author="만든 이">
                <w:rPr>
                  <w:lang w:val="en-US" w:eastAsia="ko-KR"/>
                </w:rPr>
              </w:rPrChange>
            </w:rPr>
            <w:delText>Guideline</w:delText>
          </w:r>
        </w:del>
        <w:r w:rsidRPr="00400C4D">
          <w:rPr>
            <w:i w:val="0"/>
            <w:iCs/>
            <w:u w:val="none"/>
            <w:lang w:val="en-US" w:eastAsia="ko-KR"/>
          </w:rPr>
          <w:t>Guideline</w:t>
        </w:r>
        <w:del w:id="1532" w:author="만든 이">
          <w:r w:rsidRPr="00400C4D" w:rsidDel="00B05865">
            <w:rPr>
              <w:i w:val="0"/>
              <w:iCs/>
              <w:u w:val="none"/>
              <w:lang w:val="en-US" w:eastAsia="ko-KR"/>
            </w:rPr>
            <w:delText>.</w:delText>
          </w:r>
        </w:del>
      </w:ins>
    </w:p>
    <w:p w14:paraId="555E370A" w14:textId="77777777" w:rsidR="00DD2A3C" w:rsidRDefault="00DD2A3C" w:rsidP="00583526">
      <w:pPr>
        <w:pStyle w:val="a2"/>
        <w:rPr>
          <w:ins w:id="1533" w:author="만든 이"/>
          <w:rFonts w:ascii="Calibri" w:hAnsi="Calibri"/>
          <w:lang w:val="en-US" w:eastAsia="ko-KR"/>
        </w:rPr>
      </w:pPr>
    </w:p>
    <w:p w14:paraId="744E1220" w14:textId="466CC686" w:rsidR="00CA60A4" w:rsidRPr="00DD2A3C" w:rsidRDefault="00DD2A3C" w:rsidP="00583526">
      <w:pPr>
        <w:pStyle w:val="a2"/>
        <w:rPr>
          <w:ins w:id="1534" w:author="만든 이"/>
          <w:i/>
          <w:iCs/>
          <w:color w:val="0070C0"/>
          <w:rPrChange w:id="1535" w:author="만든 이">
            <w:rPr>
              <w:ins w:id="1536" w:author="만든 이"/>
              <w:rFonts w:ascii="Calibri" w:hAnsi="Calibri"/>
              <w:lang w:val="en-US" w:eastAsia="ko-KR"/>
            </w:rPr>
          </w:rPrChange>
        </w:rPr>
      </w:pPr>
      <w:ins w:id="1537" w:author="만든 이">
        <w:r w:rsidRPr="00DD2A3C">
          <w:rPr>
            <w:i/>
            <w:iCs/>
            <w:color w:val="0070C0"/>
            <w:rPrChange w:id="1538" w:author="만든 이">
              <w:rPr>
                <w:rFonts w:ascii="Calibri" w:hAnsi="Calibri"/>
                <w:lang w:val="en-US" w:eastAsia="ko-KR"/>
              </w:rPr>
            </w:rPrChange>
          </w:rPr>
          <w:t xml:space="preserve">Editor’s note: </w:t>
        </w:r>
        <w:r>
          <w:rPr>
            <w:i/>
            <w:iCs/>
            <w:color w:val="0070C0"/>
          </w:rPr>
          <w:t>‘Legacy type’ and ‘new type’ meaning will be clarified later after concrete use cases are introduced in this Guideline.</w:t>
        </w:r>
      </w:ins>
    </w:p>
    <w:p w14:paraId="7138E473" w14:textId="05A70A98" w:rsidR="000969D0" w:rsidRDefault="000969D0" w:rsidP="00583526">
      <w:pPr>
        <w:pStyle w:val="a2"/>
        <w:rPr>
          <w:ins w:id="1539" w:author="만든 이"/>
          <w:rFonts w:ascii="Calibri" w:hAnsi="Calibri"/>
          <w:lang w:val="en-US" w:eastAsia="ko-KR"/>
        </w:rPr>
      </w:pPr>
      <w:ins w:id="1540" w:author="만든 이">
        <w:r>
          <w:rPr>
            <w:rFonts w:ascii="Calibri" w:hAnsi="Calibri"/>
            <w:lang w:val="en-US" w:eastAsia="ko-KR"/>
          </w:rPr>
          <w:t>In addition, maritime and in-land waterway navigational environments are considered when Marine AtoN over IMT-2030 is applied.</w:t>
        </w:r>
      </w:ins>
    </w:p>
    <w:p w14:paraId="2416B13E" w14:textId="44A05752" w:rsidR="00DD2A3C" w:rsidRPr="007272F2" w:rsidDel="00A07CFD" w:rsidRDefault="00DD2A3C">
      <w:pPr>
        <w:pStyle w:val="a2"/>
        <w:rPr>
          <w:ins w:id="1541" w:author="만든 이"/>
          <w:del w:id="1542" w:author="만든 이"/>
          <w:i/>
          <w:iCs/>
          <w:color w:val="0070C0"/>
        </w:rPr>
      </w:pPr>
      <w:ins w:id="1543" w:author="만든 이">
        <w:r w:rsidRPr="007272F2">
          <w:rPr>
            <w:i/>
            <w:iCs/>
            <w:color w:val="0070C0"/>
          </w:rPr>
          <w:t xml:space="preserve">Editor’s note: </w:t>
        </w:r>
        <w:del w:id="1544" w:author="만든 이">
          <w:r w:rsidDel="00A07CFD">
            <w:rPr>
              <w:i/>
              <w:iCs/>
              <w:color w:val="0070C0"/>
            </w:rPr>
            <w:delText>“Legacy type” and “New type” meaning will be clarified later after concrete use cases are introduced in this Guideline.</w:delText>
          </w:r>
        </w:del>
        <w:r w:rsidR="00A07CFD">
          <w:rPr>
            <w:i/>
            <w:iCs/>
            <w:color w:val="0070C0"/>
          </w:rPr>
          <w:t>The term ‘in-land waterway’ is used here to mean the inclusion of ports, fairways, windfarm etc. but the more proper term than in-land waterway will be looked for later to describe all use cases occurred in terrestrial area. The primary focus on navigational environment is given to the open sea area and its extension to in-land waterway etc.</w:t>
        </w:r>
      </w:ins>
    </w:p>
    <w:p w14:paraId="7C809FB5" w14:textId="5642C7C5" w:rsidR="00583526" w:rsidRPr="00DD2A3C" w:rsidDel="00A07CFD" w:rsidRDefault="00583526">
      <w:pPr>
        <w:pStyle w:val="a2"/>
        <w:rPr>
          <w:ins w:id="1545" w:author="만든 이"/>
          <w:del w:id="1546" w:author="만든 이"/>
          <w:rFonts w:ascii="Calibri" w:hAnsi="Calibri"/>
          <w:lang w:eastAsia="ko-KR"/>
          <w:rPrChange w:id="1547" w:author="만든 이">
            <w:rPr>
              <w:ins w:id="1548" w:author="만든 이"/>
              <w:del w:id="1549" w:author="만든 이"/>
              <w:rFonts w:ascii="Calibri" w:hAnsi="Calibri"/>
              <w:lang w:val="en-US" w:eastAsia="ko-KR"/>
            </w:rPr>
          </w:rPrChange>
        </w:rPr>
      </w:pPr>
    </w:p>
    <w:p w14:paraId="4CFF0F8E" w14:textId="4719053E" w:rsidR="008F18B7" w:rsidRPr="008F18B7" w:rsidDel="00A07CFD" w:rsidRDefault="008F18B7">
      <w:pPr>
        <w:pStyle w:val="a2"/>
        <w:rPr>
          <w:ins w:id="1550" w:author="만든 이"/>
          <w:del w:id="1551" w:author="만든 이"/>
          <w:rFonts w:ascii="Calibri" w:hAnsi="Calibri"/>
          <w:color w:val="FF0000"/>
          <w:rPrChange w:id="1552" w:author="만든 이">
            <w:rPr>
              <w:ins w:id="1553" w:author="만든 이"/>
              <w:del w:id="1554" w:author="만든 이"/>
              <w:rFonts w:ascii="Calibri" w:hAnsi="Calibri"/>
            </w:rPr>
          </w:rPrChange>
        </w:rPr>
        <w:pPrChange w:id="1555" w:author="Hyounhee KOO [구현희]" w:date="2024-02-19T09:37:00Z">
          <w:pPr>
            <w:pStyle w:val="a2"/>
            <w:numPr>
              <w:numId w:val="59"/>
            </w:numPr>
            <w:ind w:left="720" w:hanging="360"/>
            <w:jc w:val="both"/>
          </w:pPr>
        </w:pPrChange>
      </w:pPr>
      <w:ins w:id="1556" w:author="만든 이">
        <w:del w:id="1557" w:author="만든 이">
          <w:r w:rsidRPr="008F18B7" w:rsidDel="00A07CFD">
            <w:rPr>
              <w:rFonts w:ascii="Calibri" w:hAnsi="Calibri"/>
              <w:color w:val="FF0000"/>
              <w:rPrChange w:id="1558" w:author="만든 이">
                <w:rPr>
                  <w:rFonts w:ascii="Calibri" w:hAnsi="Calibri"/>
                </w:rPr>
              </w:rPrChange>
            </w:rPr>
            <w:delText>Maritime and in-land waterway navigational environments are considered when Marine AtoN over IMT-2030 is applied.</w:delText>
          </w:r>
        </w:del>
      </w:ins>
    </w:p>
    <w:p w14:paraId="70048FB4" w14:textId="414F8868" w:rsidR="008F18B7" w:rsidRPr="008F18B7" w:rsidDel="00A07CFD" w:rsidRDefault="008F18B7">
      <w:pPr>
        <w:pStyle w:val="a2"/>
        <w:rPr>
          <w:ins w:id="1559" w:author="만든 이"/>
          <w:del w:id="1560" w:author="만든 이"/>
          <w:rFonts w:ascii="Calibri" w:hAnsi="Calibri"/>
          <w:i/>
          <w:iCs/>
          <w:color w:val="FF0000"/>
          <w:rPrChange w:id="1561" w:author="만든 이">
            <w:rPr>
              <w:ins w:id="1562" w:author="만든 이"/>
              <w:del w:id="1563" w:author="만든 이"/>
              <w:rFonts w:ascii="Calibri" w:hAnsi="Calibri"/>
              <w:i/>
              <w:iCs/>
            </w:rPr>
          </w:rPrChange>
        </w:rPr>
      </w:pPr>
      <w:ins w:id="1564" w:author="만든 이">
        <w:del w:id="1565" w:author="만든 이">
          <w:r w:rsidRPr="008F18B7" w:rsidDel="00A07CFD">
            <w:rPr>
              <w:rFonts w:ascii="Calibri" w:hAnsi="Calibri"/>
              <w:i/>
              <w:iCs/>
              <w:color w:val="FF0000"/>
              <w:rPrChange w:id="1566" w:author="만든 이">
                <w:rPr>
                  <w:rFonts w:ascii="Calibri" w:hAnsi="Calibri"/>
                  <w:i/>
                  <w:iCs/>
                </w:rPr>
              </w:rPrChange>
            </w:rPr>
            <w:delText>NOTE: The term ‘in-land waterway’ is used here to mean the inclusion of ports, fairways, windfarm etc. but the more proper term than ‘in-land waterway’ will be looked for later to describe all use cases occurred in terrestrial area. In addition, the primary focus on this task group is given to the open sea area and its extension to in-land waterway etc.</w:delText>
          </w:r>
        </w:del>
      </w:ins>
    </w:p>
    <w:p w14:paraId="7A09D36A" w14:textId="23654517" w:rsidR="008F18B7" w:rsidRPr="008F18B7" w:rsidDel="00A07CFD" w:rsidRDefault="008F18B7">
      <w:pPr>
        <w:pStyle w:val="a2"/>
        <w:rPr>
          <w:ins w:id="1567" w:author="만든 이"/>
          <w:del w:id="1568" w:author="만든 이"/>
          <w:rFonts w:ascii="Calibri" w:hAnsi="Calibri"/>
          <w:color w:val="FF0000"/>
          <w:rPrChange w:id="1569" w:author="만든 이">
            <w:rPr>
              <w:ins w:id="1570" w:author="만든 이"/>
              <w:del w:id="1571" w:author="만든 이"/>
              <w:rFonts w:ascii="Calibri" w:hAnsi="Calibri"/>
            </w:rPr>
          </w:rPrChange>
        </w:rPr>
        <w:pPrChange w:id="1572" w:author="Hyounhee KOO [구현희]" w:date="2024-02-19T09:37:00Z">
          <w:pPr>
            <w:pStyle w:val="a2"/>
            <w:numPr>
              <w:numId w:val="59"/>
            </w:numPr>
            <w:ind w:left="720" w:hanging="360"/>
            <w:jc w:val="both"/>
          </w:pPr>
        </w:pPrChange>
      </w:pPr>
      <w:ins w:id="1573" w:author="만든 이">
        <w:del w:id="1574" w:author="만든 이">
          <w:r w:rsidRPr="008F18B7" w:rsidDel="00A07CFD">
            <w:rPr>
              <w:rFonts w:ascii="Calibri" w:hAnsi="Calibri"/>
              <w:color w:val="FF0000"/>
              <w:rPrChange w:id="1575" w:author="만든 이">
                <w:rPr>
                  <w:rFonts w:ascii="Calibri" w:hAnsi="Calibri"/>
                </w:rPr>
              </w:rPrChange>
            </w:rPr>
            <w:delText>Both legacy type of vessels and new type of vessels (e.g., autonomous ships) are assumed to coexist when Marine AtoN over IMT-2030 is applied.</w:delText>
          </w:r>
        </w:del>
      </w:ins>
    </w:p>
    <w:p w14:paraId="6600806B" w14:textId="57D6102B" w:rsidR="008F18B7" w:rsidRPr="008F18B7" w:rsidDel="00A07CFD" w:rsidRDefault="008F18B7" w:rsidP="00A07CFD">
      <w:pPr>
        <w:pStyle w:val="a2"/>
        <w:rPr>
          <w:ins w:id="1576" w:author="만든 이"/>
          <w:del w:id="1577" w:author="만든 이"/>
          <w:rFonts w:ascii="Calibri" w:hAnsi="Calibri"/>
          <w:i/>
          <w:iCs/>
          <w:color w:val="FF0000"/>
          <w:rPrChange w:id="1578" w:author="만든 이">
            <w:rPr>
              <w:ins w:id="1579" w:author="만든 이"/>
              <w:del w:id="1580" w:author="만든 이"/>
              <w:rFonts w:ascii="Calibri" w:hAnsi="Calibri"/>
              <w:i/>
              <w:iCs/>
            </w:rPr>
          </w:rPrChange>
        </w:rPr>
      </w:pPr>
      <w:ins w:id="1581" w:author="만든 이">
        <w:del w:id="1582" w:author="만든 이">
          <w:r w:rsidRPr="008F18B7" w:rsidDel="00A07CFD">
            <w:rPr>
              <w:rFonts w:ascii="Calibri" w:hAnsi="Calibri"/>
              <w:i/>
              <w:iCs/>
              <w:color w:val="FF0000"/>
              <w:rPrChange w:id="1583" w:author="만든 이">
                <w:rPr>
                  <w:rFonts w:ascii="Calibri" w:hAnsi="Calibri"/>
                  <w:i/>
                  <w:iCs/>
                </w:rPr>
              </w:rPrChange>
            </w:rPr>
            <w:delText>NOTE: “Legacy type” and “New type” meaning will be clarified when this task group develops the IALA Guideline.</w:delText>
          </w:r>
        </w:del>
      </w:ins>
    </w:p>
    <w:p w14:paraId="28D9D2CC" w14:textId="77777777" w:rsidR="008F18B7" w:rsidRPr="008F18B7" w:rsidRDefault="008F18B7" w:rsidP="00583526">
      <w:pPr>
        <w:pStyle w:val="a2"/>
        <w:rPr>
          <w:ins w:id="1584" w:author="만든 이"/>
          <w:rFonts w:ascii="Calibri" w:hAnsi="Calibri"/>
          <w:lang w:eastAsia="ko-KR"/>
          <w:rPrChange w:id="1585" w:author="만든 이">
            <w:rPr>
              <w:ins w:id="1586" w:author="만든 이"/>
              <w:rFonts w:ascii="Calibri" w:hAnsi="Calibri"/>
              <w:lang w:val="en-US" w:eastAsia="ko-KR"/>
            </w:rPr>
          </w:rPrChange>
        </w:rPr>
      </w:pPr>
    </w:p>
    <w:p w14:paraId="621A97C9" w14:textId="77777777" w:rsidR="008F18B7" w:rsidRPr="00583526" w:rsidRDefault="008F18B7" w:rsidP="00583526">
      <w:pPr>
        <w:pStyle w:val="a2"/>
        <w:rPr>
          <w:ins w:id="1587" w:author="만든 이"/>
          <w:rFonts w:ascii="Calibri" w:hAnsi="Calibri"/>
          <w:lang w:val="en-US" w:eastAsia="ko-KR"/>
        </w:rPr>
      </w:pPr>
    </w:p>
    <w:p w14:paraId="20DDBE9C" w14:textId="0EC2DD93" w:rsidR="00583526" w:rsidRDefault="00583526" w:rsidP="00583526">
      <w:pPr>
        <w:pStyle w:val="2"/>
        <w:rPr>
          <w:ins w:id="1588" w:author="만든 이"/>
        </w:rPr>
      </w:pPr>
      <w:bookmarkStart w:id="1589" w:name="_Toc159308411"/>
      <w:ins w:id="1590" w:author="만든 이">
        <w:r>
          <w:t>objectives</w:t>
        </w:r>
        <w:bookmarkEnd w:id="1589"/>
      </w:ins>
    </w:p>
    <w:p w14:paraId="75E61EA4" w14:textId="1A0B80F9" w:rsidR="00583526" w:rsidDel="008560B3" w:rsidRDefault="00583526">
      <w:pPr>
        <w:pStyle w:val="a2"/>
        <w:rPr>
          <w:ins w:id="1591" w:author="만든 이"/>
          <w:del w:id="1592" w:author="만든 이"/>
          <w:rFonts w:ascii="Calibri" w:hAnsi="Calibri"/>
          <w:lang w:eastAsia="ko-KR"/>
        </w:rPr>
      </w:pPr>
      <w:ins w:id="1593" w:author="만든 이">
        <w:del w:id="1594" w:author="만든 이">
          <w:r w:rsidDel="008560B3">
            <w:rPr>
              <w:rFonts w:ascii="Calibri" w:hAnsi="Calibri" w:hint="eastAsia"/>
              <w:lang w:eastAsia="ko-KR"/>
            </w:rPr>
            <w:delText>T</w:delText>
          </w:r>
          <w:r w:rsidDel="008560B3">
            <w:rPr>
              <w:rFonts w:ascii="Calibri" w:hAnsi="Calibri"/>
              <w:lang w:eastAsia="ko-KR"/>
            </w:rPr>
            <w:delText>o be added.</w:delText>
          </w:r>
        </w:del>
        <w:r w:rsidR="008560B3">
          <w:rPr>
            <w:rFonts w:ascii="Calibri" w:hAnsi="Calibri"/>
            <w:lang w:eastAsia="ko-KR"/>
          </w:rPr>
          <w:t>Th</w:t>
        </w:r>
        <w:del w:id="1595" w:author="만든 이">
          <w:r w:rsidR="008560B3" w:rsidDel="001E58C8">
            <w:rPr>
              <w:rFonts w:ascii="Calibri" w:hAnsi="Calibri"/>
              <w:lang w:eastAsia="ko-KR"/>
            </w:rPr>
            <w:delText>is</w:delText>
          </w:r>
        </w:del>
        <w:r w:rsidR="001E58C8">
          <w:rPr>
            <w:rFonts w:ascii="Calibri" w:hAnsi="Calibri"/>
            <w:lang w:eastAsia="ko-KR"/>
          </w:rPr>
          <w:t>e</w:t>
        </w:r>
        <w:r w:rsidR="008560B3">
          <w:rPr>
            <w:rFonts w:ascii="Calibri" w:hAnsi="Calibri"/>
            <w:lang w:eastAsia="ko-KR"/>
          </w:rPr>
          <w:t xml:space="preserve"> </w:t>
        </w:r>
        <w:del w:id="1596" w:author="만든 이">
          <w:r w:rsidR="008560B3" w:rsidDel="007472B7">
            <w:rPr>
              <w:rFonts w:ascii="Calibri" w:hAnsi="Calibri"/>
              <w:lang w:eastAsia="ko-KR"/>
            </w:rPr>
            <w:delText>g</w:delText>
          </w:r>
          <w:r w:rsidR="007472B7" w:rsidDel="001E58C8">
            <w:rPr>
              <w:rFonts w:ascii="Calibri" w:hAnsi="Calibri"/>
              <w:lang w:eastAsia="ko-KR"/>
            </w:rPr>
            <w:delText>G</w:delText>
          </w:r>
          <w:r w:rsidR="008560B3" w:rsidDel="001E58C8">
            <w:rPr>
              <w:rFonts w:ascii="Calibri" w:hAnsi="Calibri"/>
              <w:lang w:eastAsia="ko-KR"/>
            </w:rPr>
            <w:delText xml:space="preserve">uidenline’s </w:delText>
          </w:r>
        </w:del>
        <w:r w:rsidR="008560B3">
          <w:rPr>
            <w:rFonts w:ascii="Calibri" w:hAnsi="Calibri"/>
            <w:lang w:eastAsia="ko-KR"/>
          </w:rPr>
          <w:t>objectives</w:t>
        </w:r>
        <w:r w:rsidR="001E58C8">
          <w:rPr>
            <w:rFonts w:ascii="Calibri" w:hAnsi="Calibri"/>
            <w:lang w:eastAsia="ko-KR"/>
          </w:rPr>
          <w:t xml:space="preserve"> of this Guideline</w:t>
        </w:r>
        <w:r w:rsidR="008560B3">
          <w:rPr>
            <w:rFonts w:ascii="Calibri" w:hAnsi="Calibri"/>
            <w:lang w:eastAsia="ko-KR"/>
          </w:rPr>
          <w:t xml:space="preserve"> are as follows to ensure the safety and efficiency of Marine AtoN within the IMT-2030 (beyond 5G) as maritime communication system.</w:t>
        </w:r>
      </w:ins>
    </w:p>
    <w:p w14:paraId="4049DFD3" w14:textId="4B41E1F9" w:rsidR="00583526" w:rsidRPr="00583526" w:rsidRDefault="00583526" w:rsidP="008560B3">
      <w:pPr>
        <w:pStyle w:val="a2"/>
        <w:rPr>
          <w:ins w:id="1597" w:author="만든 이"/>
          <w:rFonts w:ascii="Calibri" w:hAnsi="Calibri"/>
          <w:lang w:val="en-US" w:eastAsia="ko-KR"/>
        </w:rPr>
      </w:pPr>
      <w:ins w:id="1598" w:author="만든 이">
        <w:del w:id="1599" w:author="만든 이">
          <w:r w:rsidRPr="00583526" w:rsidDel="008560B3">
            <w:rPr>
              <w:rFonts w:ascii="Calibri" w:hAnsi="Calibri"/>
              <w:lang w:val="en-US" w:eastAsia="ko-KR"/>
            </w:rPr>
            <w:delText>To ensure the safety and efficiency of Marine AtoN within the IMT-2030 (beyond 5G) communication system, the following objectives are targeted to be achieved:</w:delText>
          </w:r>
        </w:del>
      </w:ins>
    </w:p>
    <w:p w14:paraId="6D1C6922" w14:textId="77777777" w:rsidR="00583526" w:rsidRPr="00EC57A4" w:rsidRDefault="00583526">
      <w:pPr>
        <w:pStyle w:val="a2"/>
        <w:numPr>
          <w:ilvl w:val="0"/>
          <w:numId w:val="42"/>
        </w:numPr>
        <w:rPr>
          <w:ins w:id="1600" w:author="만든 이"/>
          <w:rPrChange w:id="1601" w:author="만든 이">
            <w:rPr>
              <w:ins w:id="1602" w:author="만든 이"/>
              <w:rFonts w:ascii="Calibri" w:hAnsi="Calibri"/>
              <w:lang w:val="en-US" w:eastAsia="ko-KR"/>
            </w:rPr>
          </w:rPrChange>
        </w:rPr>
        <w:pPrChange w:id="1603" w:author="만든 이">
          <w:pPr>
            <w:pStyle w:val="a2"/>
            <w:numPr>
              <w:ilvl w:val="1"/>
              <w:numId w:val="58"/>
            </w:numPr>
            <w:tabs>
              <w:tab w:val="num" w:pos="1440"/>
            </w:tabs>
            <w:ind w:left="1440" w:hanging="360"/>
          </w:pPr>
        </w:pPrChange>
      </w:pPr>
      <w:ins w:id="1604" w:author="만든 이">
        <w:r w:rsidRPr="00EC57A4">
          <w:rPr>
            <w:rPrChange w:id="1605" w:author="만든 이">
              <w:rPr>
                <w:rFonts w:ascii="Calibri" w:hAnsi="Calibri"/>
                <w:lang w:val="en-US" w:eastAsia="ko-KR"/>
              </w:rPr>
            </w:rPrChange>
          </w:rPr>
          <w:t>Identify legacy use cases that must be supported by the Marine AtoN over IMT-2030.</w:t>
        </w:r>
      </w:ins>
    </w:p>
    <w:p w14:paraId="75FA2221" w14:textId="77777777" w:rsidR="00583526" w:rsidRPr="00EC57A4" w:rsidRDefault="00583526">
      <w:pPr>
        <w:pStyle w:val="a2"/>
        <w:numPr>
          <w:ilvl w:val="0"/>
          <w:numId w:val="42"/>
        </w:numPr>
        <w:rPr>
          <w:ins w:id="1606" w:author="만든 이"/>
          <w:rPrChange w:id="1607" w:author="만든 이">
            <w:rPr>
              <w:ins w:id="1608" w:author="만든 이"/>
              <w:rFonts w:ascii="Calibri" w:hAnsi="Calibri"/>
              <w:lang w:val="en-US" w:eastAsia="ko-KR"/>
            </w:rPr>
          </w:rPrChange>
        </w:rPr>
        <w:pPrChange w:id="1609" w:author="만든 이">
          <w:pPr>
            <w:pStyle w:val="a2"/>
            <w:numPr>
              <w:ilvl w:val="1"/>
              <w:numId w:val="58"/>
            </w:numPr>
            <w:tabs>
              <w:tab w:val="num" w:pos="1440"/>
            </w:tabs>
            <w:ind w:left="1440" w:hanging="360"/>
          </w:pPr>
        </w:pPrChange>
      </w:pPr>
      <w:ins w:id="1610" w:author="만든 이">
        <w:r w:rsidRPr="00EC57A4">
          <w:rPr>
            <w:rPrChange w:id="1611" w:author="만든 이">
              <w:rPr>
                <w:rFonts w:ascii="Calibri" w:hAnsi="Calibri"/>
                <w:lang w:val="en-US" w:eastAsia="ko-KR"/>
              </w:rPr>
            </w:rPrChange>
          </w:rPr>
          <w:t>Develop new use cases that are likely to find applicability in the Marine AtoN over IMT-2030.</w:t>
        </w:r>
      </w:ins>
    </w:p>
    <w:p w14:paraId="17FC31AB" w14:textId="77777777" w:rsidR="00583526" w:rsidRPr="00EC57A4" w:rsidDel="00F637AA" w:rsidRDefault="00583526">
      <w:pPr>
        <w:pStyle w:val="a2"/>
        <w:numPr>
          <w:ilvl w:val="0"/>
          <w:numId w:val="42"/>
        </w:numPr>
        <w:rPr>
          <w:del w:id="1612" w:author="만든 이"/>
          <w:rPrChange w:id="1613" w:author="만든 이">
            <w:rPr>
              <w:del w:id="1614" w:author="만든 이"/>
              <w:rFonts w:ascii="Calibri" w:hAnsi="Calibri"/>
              <w:lang w:val="en-US" w:eastAsia="ko-KR"/>
            </w:rPr>
          </w:rPrChange>
        </w:rPr>
        <w:pPrChange w:id="1615" w:author="만든 이">
          <w:pPr>
            <w:pStyle w:val="a2"/>
            <w:numPr>
              <w:ilvl w:val="1"/>
              <w:numId w:val="58"/>
            </w:numPr>
            <w:tabs>
              <w:tab w:val="num" w:pos="1440"/>
            </w:tabs>
            <w:ind w:left="1440" w:hanging="360"/>
          </w:pPr>
        </w:pPrChange>
      </w:pPr>
      <w:ins w:id="1616" w:author="만든 이">
        <w:r w:rsidRPr="00EC57A4">
          <w:rPr>
            <w:rPrChange w:id="1617" w:author="만든 이">
              <w:rPr>
                <w:rFonts w:ascii="Calibri" w:hAnsi="Calibri"/>
                <w:lang w:val="en-US" w:eastAsia="ko-KR"/>
              </w:rPr>
            </w:rPrChange>
          </w:rPr>
          <w:t>Define potential service requirements, including regulatory consideration, for Marine AtoN over IMT-2030, drawing from both identified legacy use cases and newly developed use cases.</w:t>
        </w:r>
      </w:ins>
    </w:p>
    <w:p w14:paraId="342FBC15" w14:textId="77777777" w:rsidR="00583526" w:rsidRPr="00EC57A4" w:rsidRDefault="00583526">
      <w:pPr>
        <w:pStyle w:val="a2"/>
        <w:numPr>
          <w:ilvl w:val="0"/>
          <w:numId w:val="42"/>
        </w:numPr>
        <w:rPr>
          <w:ins w:id="1618" w:author="만든 이"/>
          <w:rPrChange w:id="1619" w:author="만든 이">
            <w:rPr>
              <w:ins w:id="1620" w:author="만든 이"/>
              <w:rFonts w:ascii="Calibri" w:hAnsi="Calibri"/>
              <w:lang w:val="en-US" w:eastAsia="ko-KR"/>
            </w:rPr>
          </w:rPrChange>
        </w:rPr>
        <w:pPrChange w:id="1621" w:author="만든 이">
          <w:pPr>
            <w:pStyle w:val="a2"/>
            <w:numPr>
              <w:ilvl w:val="1"/>
              <w:numId w:val="58"/>
            </w:numPr>
            <w:tabs>
              <w:tab w:val="num" w:pos="1440"/>
            </w:tabs>
            <w:ind w:left="1440" w:hanging="360"/>
          </w:pPr>
        </w:pPrChange>
      </w:pPr>
    </w:p>
    <w:p w14:paraId="692BDD6B" w14:textId="410A3354" w:rsidR="00116EE0" w:rsidRPr="00EC57A4" w:rsidRDefault="00583526">
      <w:pPr>
        <w:pStyle w:val="a2"/>
        <w:numPr>
          <w:ilvl w:val="0"/>
          <w:numId w:val="42"/>
        </w:numPr>
        <w:rPr>
          <w:ins w:id="1622" w:author="만든 이"/>
          <w:rPrChange w:id="1623" w:author="만든 이">
            <w:rPr>
              <w:ins w:id="1624" w:author="만든 이"/>
              <w:rFonts w:ascii="Calibri" w:hAnsi="Calibri"/>
              <w:lang w:eastAsia="ko-KR"/>
            </w:rPr>
          </w:rPrChange>
        </w:rPr>
        <w:pPrChange w:id="1625" w:author="만든 이">
          <w:pPr>
            <w:pStyle w:val="a2"/>
          </w:pPr>
        </w:pPrChange>
      </w:pPr>
      <w:ins w:id="1626" w:author="만든 이">
        <w:r w:rsidRPr="00EC57A4">
          <w:rPr>
            <w:rPrChange w:id="1627" w:author="만든 이">
              <w:rPr>
                <w:rFonts w:ascii="Calibri" w:hAnsi="Calibri"/>
                <w:lang w:val="en-US" w:eastAsia="ko-KR"/>
              </w:rPr>
            </w:rPrChange>
          </w:rPr>
          <w:t>Formulate the input based on these use cases and potential service requirements to be submitted for 3GPP standardization.</w:t>
        </w:r>
      </w:ins>
    </w:p>
    <w:p w14:paraId="5A51D000" w14:textId="77777777" w:rsidR="00116EE0" w:rsidDel="006F6FBC" w:rsidRDefault="00116EE0" w:rsidP="00116EE0">
      <w:pPr>
        <w:pStyle w:val="a2"/>
        <w:rPr>
          <w:ins w:id="1628" w:author="만든 이"/>
          <w:del w:id="1629" w:author="만든 이"/>
          <w:rFonts w:ascii="Calibri" w:hAnsi="Calibri"/>
          <w:lang w:eastAsia="ko-KR"/>
        </w:rPr>
      </w:pPr>
    </w:p>
    <w:p w14:paraId="0C89C958" w14:textId="00583DFB" w:rsidR="00116EE0" w:rsidDel="006F6FBC" w:rsidRDefault="00116EE0" w:rsidP="00116EE0">
      <w:pPr>
        <w:pStyle w:val="1"/>
        <w:rPr>
          <w:ins w:id="1630" w:author="만든 이"/>
          <w:moveFrom w:id="1631" w:author="만든 이"/>
        </w:rPr>
      </w:pPr>
      <w:moveFromRangeStart w:id="1632" w:author="만든 이" w:name="move159223090"/>
      <w:moveFrom w:id="1633" w:author="만든 이">
        <w:ins w:id="1634" w:author="만든 이">
          <w:r w:rsidDel="006F6FBC">
            <w:t>Definitions</w:t>
          </w:r>
        </w:ins>
      </w:moveFrom>
    </w:p>
    <w:p w14:paraId="1CFDFAA8" w14:textId="544E643B" w:rsidR="00116EE0" w:rsidDel="006F6FBC" w:rsidRDefault="00116EE0" w:rsidP="00116EE0">
      <w:pPr>
        <w:pStyle w:val="Heading1separatationline"/>
        <w:rPr>
          <w:ins w:id="1635" w:author="만든 이"/>
          <w:moveFrom w:id="1636" w:author="만든 이"/>
        </w:rPr>
      </w:pPr>
    </w:p>
    <w:p w14:paraId="7D594F70" w14:textId="2E8665CB" w:rsidR="00116EE0" w:rsidDel="006F6FBC" w:rsidRDefault="00116EE0" w:rsidP="00116EE0">
      <w:pPr>
        <w:pStyle w:val="a2"/>
        <w:rPr>
          <w:ins w:id="1637" w:author="만든 이"/>
          <w:moveFrom w:id="1638" w:author="만든 이"/>
        </w:rPr>
      </w:pPr>
      <w:moveFrom w:id="1639" w:author="만든 이">
        <w:ins w:id="1640" w:author="만든 이">
          <w:r w:rsidRPr="008766B4" w:rsidDel="006F6FBC">
            <w:t xml:space="preserve">The definitions of terms used in this </w:t>
          </w:r>
          <w:r w:rsidDel="006F6FBC">
            <w:t>IALA Guideline</w:t>
          </w:r>
          <w:r w:rsidRPr="008766B4" w:rsidDel="006F6FBC">
            <w:t xml:space="preserve"> can be found in the International Dictionary of Marine Aids to Navigation (IALA Dictionary) at </w:t>
          </w:r>
          <w:r w:rsidDel="006F6FBC">
            <w:fldChar w:fldCharType="begin"/>
          </w:r>
          <w:r w:rsidDel="006F6FBC">
            <w:instrText>HYPERLINK "http://www.iala-aism.org/wiki/dictionary"</w:instrText>
          </w:r>
        </w:ins>
      </w:moveFrom>
      <w:ins w:id="1641" w:author="만든 이">
        <w:del w:id="1642" w:author="만든 이"/>
      </w:ins>
      <w:moveFrom w:id="1643" w:author="만든 이">
        <w:ins w:id="1644" w:author="만든 이">
          <w:r w:rsidDel="006F6FBC">
            <w:fldChar w:fldCharType="separate"/>
          </w:r>
          <w:r w:rsidRPr="008766B4" w:rsidDel="006F6FBC">
            <w:rPr>
              <w:rStyle w:val="ac"/>
            </w:rPr>
            <w:t>http://www.iala-aism.org/wiki/dictionary</w:t>
          </w:r>
          <w:r w:rsidDel="006F6FBC">
            <w:rPr>
              <w:rStyle w:val="ac"/>
            </w:rPr>
            <w:fldChar w:fldCharType="end"/>
          </w:r>
          <w:r w:rsidRPr="008766B4" w:rsidDel="006F6FBC">
            <w:t xml:space="preserve"> and were checked as correct at the time of going to print. </w:t>
          </w:r>
          <w:r w:rsidDel="006F6FBC">
            <w:t xml:space="preserve"> </w:t>
          </w:r>
          <w:r w:rsidRPr="008766B4" w:rsidDel="006F6FBC">
            <w:t>Where conflict arises, the IALA Dictionary should be considered as the authoritative source of definitions used in IALA documents.</w:t>
          </w:r>
        </w:ins>
      </w:moveFrom>
    </w:p>
    <w:moveFromRangeEnd w:id="1632"/>
    <w:p w14:paraId="50573A5A" w14:textId="77777777" w:rsidR="00116EE0" w:rsidRDefault="00116EE0" w:rsidP="00116EE0">
      <w:pPr>
        <w:pStyle w:val="a2"/>
        <w:rPr>
          <w:ins w:id="1645" w:author="만든 이"/>
          <w:rFonts w:ascii="Calibri" w:hAnsi="Calibri"/>
        </w:rPr>
      </w:pPr>
    </w:p>
    <w:p w14:paraId="44F1DF3F" w14:textId="4DBF21C6" w:rsidR="00CD16A5" w:rsidRDefault="00CD16A5" w:rsidP="00CD16A5">
      <w:pPr>
        <w:pStyle w:val="1"/>
        <w:rPr>
          <w:ins w:id="1646" w:author="만든 이"/>
        </w:rPr>
      </w:pPr>
      <w:ins w:id="1647" w:author="만든 이">
        <w:del w:id="1648" w:author="만든 이">
          <w:r w:rsidDel="004430DF">
            <w:rPr>
              <w:rFonts w:hint="eastAsia"/>
              <w:lang w:eastAsia="ko-KR"/>
            </w:rPr>
            <w:delText>Acronyms</w:delText>
          </w:r>
          <w:r w:rsidR="004430DF" w:rsidDel="00E45F9A">
            <w:rPr>
              <w:rFonts w:hint="eastAsia"/>
              <w:lang w:eastAsia="ko-KR"/>
            </w:rPr>
            <w:delText>u</w:delText>
          </w:r>
        </w:del>
        <w:bookmarkStart w:id="1649" w:name="_Toc159308412"/>
        <w:r w:rsidR="00E45F9A">
          <w:rPr>
            <w:lang w:eastAsia="ko-KR"/>
          </w:rPr>
          <w:t>U</w:t>
        </w:r>
        <w:r w:rsidR="004430DF">
          <w:rPr>
            <w:lang w:eastAsia="ko-KR"/>
          </w:rPr>
          <w:t>se cases of maritime b</w:t>
        </w:r>
        <w:del w:id="1650" w:author="만든 이">
          <w:r w:rsidR="004430DF" w:rsidDel="00C26B2D">
            <w:rPr>
              <w:lang w:eastAsia="ko-KR"/>
            </w:rPr>
            <w:delText>ou</w:delText>
          </w:r>
        </w:del>
        <w:r w:rsidR="00C26B2D">
          <w:rPr>
            <w:lang w:eastAsia="ko-KR"/>
          </w:rPr>
          <w:t>uo</w:t>
        </w:r>
        <w:r w:rsidR="004430DF">
          <w:rPr>
            <w:lang w:eastAsia="ko-KR"/>
          </w:rPr>
          <w:t>yage system (</w:t>
        </w:r>
        <w:del w:id="1651" w:author="만든 이">
          <w:r w:rsidR="004430DF" w:rsidDel="00E45F9A">
            <w:rPr>
              <w:lang w:eastAsia="ko-KR"/>
            </w:rPr>
            <w:delText>mbs</w:delText>
          </w:r>
        </w:del>
        <w:r w:rsidR="00E45F9A">
          <w:rPr>
            <w:lang w:eastAsia="ko-KR"/>
          </w:rPr>
          <w:t>MBS</w:t>
        </w:r>
        <w:r w:rsidR="004430DF">
          <w:rPr>
            <w:lang w:eastAsia="ko-KR"/>
          </w:rPr>
          <w:t>)</w:t>
        </w:r>
        <w:bookmarkEnd w:id="1649"/>
      </w:ins>
    </w:p>
    <w:p w14:paraId="0E0E57FF" w14:textId="77777777" w:rsidR="00CD16A5" w:rsidRPr="00E069B6" w:rsidRDefault="00CD16A5" w:rsidP="00CD16A5">
      <w:pPr>
        <w:pStyle w:val="Heading1separatationline"/>
        <w:rPr>
          <w:ins w:id="1652" w:author="만든 이"/>
        </w:rPr>
      </w:pPr>
    </w:p>
    <w:p w14:paraId="57527886" w14:textId="315BC73F" w:rsidR="00CD16A5" w:rsidRDefault="00CD16A5" w:rsidP="00CD16A5">
      <w:pPr>
        <w:pStyle w:val="a2"/>
        <w:rPr>
          <w:ins w:id="1653" w:author="만든 이"/>
        </w:rPr>
      </w:pPr>
      <w:ins w:id="1654" w:author="만든 이">
        <w:del w:id="1655" w:author="만든 이">
          <w:r w:rsidDel="004430DF">
            <w:lastRenderedPageBreak/>
            <w:delText>AtoN</w:delText>
          </w:r>
          <w:r w:rsidDel="004430DF">
            <w:tab/>
            <w:delText>Aids to Navigation</w:delText>
          </w:r>
        </w:del>
        <w:r w:rsidR="004430DF">
          <w:t>To be added.</w:t>
        </w:r>
      </w:ins>
    </w:p>
    <w:p w14:paraId="6B051839" w14:textId="77777777" w:rsidR="00F87906" w:rsidRDefault="00F87906" w:rsidP="00CD16A5">
      <w:pPr>
        <w:pStyle w:val="a2"/>
        <w:rPr>
          <w:ins w:id="1656" w:author="만든 이"/>
        </w:rPr>
      </w:pPr>
    </w:p>
    <w:p w14:paraId="5DA0E3BE" w14:textId="11827127" w:rsidR="00D77970" w:rsidRDefault="00D77970" w:rsidP="00D77970">
      <w:pPr>
        <w:pStyle w:val="2"/>
        <w:rPr>
          <w:ins w:id="1657" w:author="만든 이"/>
        </w:rPr>
      </w:pPr>
      <w:bookmarkStart w:id="1658" w:name="_Toc159308413"/>
      <w:ins w:id="1659" w:author="만든 이">
        <w:r>
          <w:t>use case on …</w:t>
        </w:r>
        <w:bookmarkEnd w:id="1658"/>
      </w:ins>
    </w:p>
    <w:p w14:paraId="7561F8F6" w14:textId="1B269EAA" w:rsidR="00F87906" w:rsidRPr="007272F2" w:rsidRDefault="00F87906" w:rsidP="00F87906">
      <w:pPr>
        <w:pStyle w:val="a2"/>
        <w:rPr>
          <w:ins w:id="1660" w:author="만든 이"/>
          <w:i/>
          <w:iCs/>
          <w:color w:val="0070C0"/>
        </w:rPr>
      </w:pPr>
      <w:ins w:id="1661" w:author="만든 이">
        <w:r w:rsidRPr="007272F2">
          <w:rPr>
            <w:i/>
            <w:iCs/>
            <w:color w:val="0070C0"/>
          </w:rPr>
          <w:t xml:space="preserve">Editor’s note: </w:t>
        </w:r>
        <w:r>
          <w:rPr>
            <w:i/>
            <w:iCs/>
            <w:color w:val="0070C0"/>
          </w:rPr>
          <w:t>The sub-sections will be further developed to capture the key points and description from IALA perspective.</w:t>
        </w:r>
      </w:ins>
    </w:p>
    <w:p w14:paraId="2A13D9C9" w14:textId="77777777" w:rsidR="00F87906" w:rsidRDefault="00F87906" w:rsidP="00D77970">
      <w:pPr>
        <w:pStyle w:val="a2"/>
        <w:rPr>
          <w:ins w:id="1662" w:author="만든 이"/>
          <w:rFonts w:ascii="Calibri" w:hAnsi="Calibri"/>
          <w:lang w:eastAsia="ko-KR"/>
        </w:rPr>
      </w:pPr>
    </w:p>
    <w:p w14:paraId="004DC7C5" w14:textId="13010B1C" w:rsidR="00D77970" w:rsidRDefault="00D77970" w:rsidP="00D77970">
      <w:pPr>
        <w:pStyle w:val="a2"/>
        <w:rPr>
          <w:ins w:id="1663" w:author="만든 이"/>
          <w:rFonts w:ascii="Calibri" w:hAnsi="Calibri"/>
          <w:lang w:eastAsia="ko-KR"/>
        </w:rPr>
      </w:pPr>
      <w:ins w:id="1664" w:author="만든 이">
        <w:r>
          <w:rPr>
            <w:rFonts w:ascii="Calibri" w:hAnsi="Calibri" w:hint="eastAsia"/>
            <w:lang w:eastAsia="ko-KR"/>
          </w:rPr>
          <w:t>T</w:t>
        </w:r>
        <w:r>
          <w:rPr>
            <w:rFonts w:ascii="Calibri" w:hAnsi="Calibri"/>
            <w:lang w:eastAsia="ko-KR"/>
          </w:rPr>
          <w:t>o be added.</w:t>
        </w:r>
      </w:ins>
    </w:p>
    <w:p w14:paraId="6E3B3E9A" w14:textId="77777777" w:rsidR="004430DF" w:rsidRDefault="004430DF" w:rsidP="00CD16A5">
      <w:pPr>
        <w:pStyle w:val="a2"/>
        <w:rPr>
          <w:ins w:id="1665" w:author="만든 이"/>
        </w:rPr>
      </w:pPr>
    </w:p>
    <w:p w14:paraId="27BDDD4A" w14:textId="0B85B8CB" w:rsidR="004430DF" w:rsidRDefault="004430DF" w:rsidP="004430DF">
      <w:pPr>
        <w:pStyle w:val="1"/>
        <w:rPr>
          <w:ins w:id="1666" w:author="만든 이"/>
        </w:rPr>
      </w:pPr>
      <w:ins w:id="1667" w:author="만든 이">
        <w:del w:id="1668" w:author="만든 이">
          <w:r w:rsidDel="00E45F9A">
            <w:rPr>
              <w:rFonts w:hint="eastAsia"/>
              <w:lang w:eastAsia="ko-KR"/>
            </w:rPr>
            <w:delText>u</w:delText>
          </w:r>
        </w:del>
        <w:bookmarkStart w:id="1669" w:name="_Toc159308414"/>
        <w:r w:rsidR="00E45F9A">
          <w:rPr>
            <w:lang w:eastAsia="ko-KR"/>
          </w:rPr>
          <w:t>U</w:t>
        </w:r>
        <w:r>
          <w:rPr>
            <w:lang w:eastAsia="ko-KR"/>
          </w:rPr>
          <w:t>se cases of positioning, navigation and timing (PNT)</w:t>
        </w:r>
        <w:bookmarkEnd w:id="1669"/>
      </w:ins>
    </w:p>
    <w:p w14:paraId="39DF19E1" w14:textId="77777777" w:rsidR="004430DF" w:rsidRPr="00E069B6" w:rsidRDefault="004430DF" w:rsidP="004430DF">
      <w:pPr>
        <w:pStyle w:val="Heading1separatationline"/>
        <w:rPr>
          <w:ins w:id="1670" w:author="만든 이"/>
        </w:rPr>
      </w:pPr>
    </w:p>
    <w:p w14:paraId="3EF096D8" w14:textId="77777777" w:rsidR="004430DF" w:rsidRDefault="004430DF" w:rsidP="004430DF">
      <w:pPr>
        <w:pStyle w:val="a2"/>
        <w:rPr>
          <w:ins w:id="1671" w:author="만든 이"/>
        </w:rPr>
      </w:pPr>
      <w:ins w:id="1672" w:author="만든 이">
        <w:r>
          <w:t>To be added.</w:t>
        </w:r>
      </w:ins>
    </w:p>
    <w:p w14:paraId="3B605C55" w14:textId="28004EE0" w:rsidR="00D77970" w:rsidRDefault="00D77970" w:rsidP="00D77970">
      <w:pPr>
        <w:pStyle w:val="2"/>
        <w:rPr>
          <w:ins w:id="1673" w:author="만든 이"/>
        </w:rPr>
      </w:pPr>
      <w:bookmarkStart w:id="1674" w:name="_Toc159308415"/>
      <w:ins w:id="1675" w:author="만든 이">
        <w:r>
          <w:t>use case on …</w:t>
        </w:r>
        <w:bookmarkEnd w:id="1674"/>
      </w:ins>
    </w:p>
    <w:p w14:paraId="4E4E78C0" w14:textId="77777777" w:rsidR="00F87906" w:rsidRPr="007272F2" w:rsidRDefault="00F87906" w:rsidP="00F87906">
      <w:pPr>
        <w:pStyle w:val="a2"/>
        <w:rPr>
          <w:ins w:id="1676" w:author="만든 이"/>
          <w:i/>
          <w:iCs/>
          <w:color w:val="0070C0"/>
        </w:rPr>
      </w:pPr>
      <w:ins w:id="1677" w:author="만든 이">
        <w:r w:rsidRPr="007272F2">
          <w:rPr>
            <w:i/>
            <w:iCs/>
            <w:color w:val="0070C0"/>
          </w:rPr>
          <w:t xml:space="preserve">Editor’s note: </w:t>
        </w:r>
        <w:r>
          <w:rPr>
            <w:i/>
            <w:iCs/>
            <w:color w:val="0070C0"/>
          </w:rPr>
          <w:t>The sub-sections will be further developed to capture the key points and description from IALA perspective.</w:t>
        </w:r>
      </w:ins>
    </w:p>
    <w:p w14:paraId="3CC4A82F" w14:textId="77777777" w:rsidR="00F87906" w:rsidRDefault="00F87906" w:rsidP="00D77970">
      <w:pPr>
        <w:pStyle w:val="a2"/>
        <w:rPr>
          <w:ins w:id="1678" w:author="만든 이"/>
          <w:rFonts w:ascii="Calibri" w:hAnsi="Calibri"/>
          <w:lang w:eastAsia="ko-KR"/>
        </w:rPr>
      </w:pPr>
    </w:p>
    <w:p w14:paraId="7AC2F826" w14:textId="67D3A097" w:rsidR="00D77970" w:rsidRDefault="00D77970" w:rsidP="00D77970">
      <w:pPr>
        <w:pStyle w:val="a2"/>
        <w:rPr>
          <w:ins w:id="1679" w:author="만든 이"/>
          <w:rFonts w:ascii="Calibri" w:hAnsi="Calibri"/>
          <w:lang w:eastAsia="ko-KR"/>
        </w:rPr>
      </w:pPr>
      <w:ins w:id="1680" w:author="만든 이">
        <w:r>
          <w:rPr>
            <w:rFonts w:ascii="Calibri" w:hAnsi="Calibri" w:hint="eastAsia"/>
            <w:lang w:eastAsia="ko-KR"/>
          </w:rPr>
          <w:t>T</w:t>
        </w:r>
        <w:r>
          <w:rPr>
            <w:rFonts w:ascii="Calibri" w:hAnsi="Calibri"/>
            <w:lang w:eastAsia="ko-KR"/>
          </w:rPr>
          <w:t>o be added.</w:t>
        </w:r>
      </w:ins>
    </w:p>
    <w:p w14:paraId="37E64E7B" w14:textId="77777777" w:rsidR="004430DF" w:rsidRDefault="004430DF" w:rsidP="00CD16A5">
      <w:pPr>
        <w:pStyle w:val="a2"/>
        <w:rPr>
          <w:ins w:id="1681" w:author="만든 이"/>
        </w:rPr>
      </w:pPr>
    </w:p>
    <w:p w14:paraId="156A5FF2" w14:textId="1140C674" w:rsidR="004430DF" w:rsidRDefault="004430DF" w:rsidP="004430DF">
      <w:pPr>
        <w:pStyle w:val="1"/>
        <w:rPr>
          <w:ins w:id="1682" w:author="만든 이"/>
        </w:rPr>
      </w:pPr>
      <w:ins w:id="1683" w:author="만든 이">
        <w:del w:id="1684" w:author="만든 이">
          <w:r w:rsidDel="00E45F9A">
            <w:rPr>
              <w:rFonts w:hint="eastAsia"/>
              <w:lang w:eastAsia="ko-KR"/>
            </w:rPr>
            <w:delText>u</w:delText>
          </w:r>
        </w:del>
        <w:bookmarkStart w:id="1685" w:name="_Toc159308416"/>
        <w:r w:rsidR="00E45F9A">
          <w:rPr>
            <w:lang w:eastAsia="ko-KR"/>
          </w:rPr>
          <w:t>U</w:t>
        </w:r>
        <w:r>
          <w:rPr>
            <w:lang w:eastAsia="ko-KR"/>
          </w:rPr>
          <w:t>se cases of vessel traffic services (VTS)</w:t>
        </w:r>
        <w:bookmarkEnd w:id="1685"/>
      </w:ins>
    </w:p>
    <w:p w14:paraId="2CEF742C" w14:textId="77777777" w:rsidR="004430DF" w:rsidRPr="00E069B6" w:rsidRDefault="004430DF" w:rsidP="004430DF">
      <w:pPr>
        <w:pStyle w:val="Heading1separatationline"/>
        <w:rPr>
          <w:ins w:id="1686" w:author="만든 이"/>
        </w:rPr>
      </w:pPr>
    </w:p>
    <w:p w14:paraId="79488ABB" w14:textId="77777777" w:rsidR="004430DF" w:rsidRDefault="004430DF" w:rsidP="004430DF">
      <w:pPr>
        <w:pStyle w:val="a2"/>
        <w:rPr>
          <w:ins w:id="1687" w:author="만든 이"/>
        </w:rPr>
      </w:pPr>
      <w:ins w:id="1688" w:author="만든 이">
        <w:r>
          <w:t>To be added.</w:t>
        </w:r>
      </w:ins>
    </w:p>
    <w:p w14:paraId="568DA9E4" w14:textId="77777777" w:rsidR="00F87906" w:rsidRDefault="00F87906" w:rsidP="004430DF">
      <w:pPr>
        <w:pStyle w:val="a2"/>
        <w:rPr>
          <w:ins w:id="1689" w:author="만든 이"/>
        </w:rPr>
      </w:pPr>
    </w:p>
    <w:p w14:paraId="7327C654" w14:textId="3238E99F" w:rsidR="00D77970" w:rsidRDefault="00D77970" w:rsidP="00D77970">
      <w:pPr>
        <w:pStyle w:val="2"/>
        <w:rPr>
          <w:ins w:id="1690" w:author="만든 이"/>
        </w:rPr>
      </w:pPr>
      <w:bookmarkStart w:id="1691" w:name="_Toc159308417"/>
      <w:ins w:id="1692" w:author="만든 이">
        <w:r>
          <w:t>use case on …</w:t>
        </w:r>
        <w:bookmarkEnd w:id="1691"/>
      </w:ins>
    </w:p>
    <w:p w14:paraId="50B33F86" w14:textId="77777777" w:rsidR="00F87906" w:rsidRPr="007272F2" w:rsidRDefault="00F87906" w:rsidP="00F87906">
      <w:pPr>
        <w:pStyle w:val="a2"/>
        <w:rPr>
          <w:ins w:id="1693" w:author="만든 이"/>
          <w:i/>
          <w:iCs/>
          <w:color w:val="0070C0"/>
        </w:rPr>
      </w:pPr>
      <w:ins w:id="1694" w:author="만든 이">
        <w:r w:rsidRPr="007272F2">
          <w:rPr>
            <w:i/>
            <w:iCs/>
            <w:color w:val="0070C0"/>
          </w:rPr>
          <w:t xml:space="preserve">Editor’s note: </w:t>
        </w:r>
        <w:r>
          <w:rPr>
            <w:i/>
            <w:iCs/>
            <w:color w:val="0070C0"/>
          </w:rPr>
          <w:t>The sub-sections will be further developed to capture the key points and description from IALA perspective.</w:t>
        </w:r>
      </w:ins>
    </w:p>
    <w:p w14:paraId="6C38CAA9" w14:textId="77777777" w:rsidR="00F87906" w:rsidRDefault="00F87906" w:rsidP="00D77970">
      <w:pPr>
        <w:pStyle w:val="a2"/>
        <w:rPr>
          <w:ins w:id="1695" w:author="만든 이"/>
          <w:rFonts w:ascii="Calibri" w:hAnsi="Calibri"/>
          <w:lang w:eastAsia="ko-KR"/>
        </w:rPr>
      </w:pPr>
    </w:p>
    <w:p w14:paraId="57F08A30" w14:textId="42D7CF4E" w:rsidR="00D77970" w:rsidRDefault="00D77970" w:rsidP="00D77970">
      <w:pPr>
        <w:pStyle w:val="a2"/>
        <w:rPr>
          <w:ins w:id="1696" w:author="만든 이"/>
          <w:rFonts w:ascii="Calibri" w:hAnsi="Calibri"/>
          <w:lang w:eastAsia="ko-KR"/>
        </w:rPr>
      </w:pPr>
      <w:ins w:id="1697" w:author="만든 이">
        <w:r>
          <w:rPr>
            <w:rFonts w:ascii="Calibri" w:hAnsi="Calibri" w:hint="eastAsia"/>
            <w:lang w:eastAsia="ko-KR"/>
          </w:rPr>
          <w:t>T</w:t>
        </w:r>
        <w:r>
          <w:rPr>
            <w:rFonts w:ascii="Calibri" w:hAnsi="Calibri"/>
            <w:lang w:eastAsia="ko-KR"/>
          </w:rPr>
          <w:t>o be added.</w:t>
        </w:r>
      </w:ins>
    </w:p>
    <w:p w14:paraId="4D07078A" w14:textId="77777777" w:rsidR="00D77970" w:rsidRDefault="00D77970" w:rsidP="004430DF">
      <w:pPr>
        <w:pStyle w:val="a2"/>
        <w:rPr>
          <w:ins w:id="1698" w:author="만든 이"/>
        </w:rPr>
      </w:pPr>
    </w:p>
    <w:p w14:paraId="28CAA5B1" w14:textId="64A956EB" w:rsidR="004430DF" w:rsidRDefault="004430DF" w:rsidP="004430DF">
      <w:pPr>
        <w:pStyle w:val="1"/>
        <w:rPr>
          <w:ins w:id="1699" w:author="만든 이"/>
        </w:rPr>
      </w:pPr>
      <w:ins w:id="1700" w:author="만든 이">
        <w:del w:id="1701" w:author="만든 이">
          <w:r w:rsidDel="00E45F9A">
            <w:rPr>
              <w:rFonts w:hint="eastAsia"/>
              <w:lang w:eastAsia="ko-KR"/>
            </w:rPr>
            <w:delText>u</w:delText>
          </w:r>
        </w:del>
        <w:bookmarkStart w:id="1702" w:name="_Toc159308418"/>
        <w:r w:rsidR="00E45F9A">
          <w:rPr>
            <w:lang w:eastAsia="ko-KR"/>
          </w:rPr>
          <w:t>U</w:t>
        </w:r>
        <w:r>
          <w:rPr>
            <w:lang w:eastAsia="ko-KR"/>
          </w:rPr>
          <w:t>se cases of digital maritime services</w:t>
        </w:r>
        <w:bookmarkEnd w:id="1702"/>
      </w:ins>
    </w:p>
    <w:p w14:paraId="01434348" w14:textId="77777777" w:rsidR="004430DF" w:rsidRPr="00E069B6" w:rsidRDefault="004430DF" w:rsidP="004430DF">
      <w:pPr>
        <w:pStyle w:val="Heading1separatationline"/>
        <w:rPr>
          <w:ins w:id="1703" w:author="만든 이"/>
        </w:rPr>
      </w:pPr>
    </w:p>
    <w:p w14:paraId="57585972" w14:textId="7C3107EC" w:rsidR="00184DD1" w:rsidRPr="00850509" w:rsidRDefault="00184DD1" w:rsidP="004430DF">
      <w:pPr>
        <w:pStyle w:val="a2"/>
        <w:rPr>
          <w:ins w:id="1704" w:author="만든 이"/>
          <w:i/>
          <w:iCs/>
          <w:color w:val="0070C0"/>
          <w:rPrChange w:id="1705" w:author="만든 이">
            <w:rPr>
              <w:ins w:id="1706" w:author="만든 이"/>
            </w:rPr>
          </w:rPrChange>
        </w:rPr>
      </w:pPr>
      <w:ins w:id="1707" w:author="만든 이">
        <w:r w:rsidRPr="00850509">
          <w:rPr>
            <w:i/>
            <w:iCs/>
            <w:color w:val="0070C0"/>
            <w:rPrChange w:id="1708" w:author="만든 이">
              <w:rPr/>
            </w:rPrChange>
          </w:rPr>
          <w:t>Editor’s note: This section may be sub-categorized later depending on use cases introduced in this section.</w:t>
        </w:r>
      </w:ins>
    </w:p>
    <w:p w14:paraId="7E0A582A" w14:textId="77777777" w:rsidR="00184DD1" w:rsidRDefault="00184DD1" w:rsidP="004430DF">
      <w:pPr>
        <w:pStyle w:val="a2"/>
        <w:rPr>
          <w:ins w:id="1709" w:author="만든 이"/>
        </w:rPr>
      </w:pPr>
    </w:p>
    <w:p w14:paraId="54258772" w14:textId="482F9A80" w:rsidR="00D77970" w:rsidRDefault="00D77970" w:rsidP="00D77970">
      <w:pPr>
        <w:pStyle w:val="2"/>
        <w:rPr>
          <w:ins w:id="1710" w:author="만든 이"/>
        </w:rPr>
      </w:pPr>
      <w:bookmarkStart w:id="1711" w:name="_Toc159308419"/>
      <w:ins w:id="1712" w:author="만든 이">
        <w:r>
          <w:t>use case on …</w:t>
        </w:r>
        <w:bookmarkEnd w:id="1711"/>
      </w:ins>
    </w:p>
    <w:p w14:paraId="6C78F423" w14:textId="77777777" w:rsidR="00F87906" w:rsidRPr="007272F2" w:rsidRDefault="00F87906" w:rsidP="00F87906">
      <w:pPr>
        <w:pStyle w:val="a2"/>
        <w:rPr>
          <w:ins w:id="1713" w:author="만든 이"/>
          <w:i/>
          <w:iCs/>
          <w:color w:val="0070C0"/>
        </w:rPr>
      </w:pPr>
      <w:ins w:id="1714" w:author="만든 이">
        <w:r w:rsidRPr="007272F2">
          <w:rPr>
            <w:i/>
            <w:iCs/>
            <w:color w:val="0070C0"/>
          </w:rPr>
          <w:t xml:space="preserve">Editor’s note: </w:t>
        </w:r>
        <w:r>
          <w:rPr>
            <w:i/>
            <w:iCs/>
            <w:color w:val="0070C0"/>
          </w:rPr>
          <w:t>The sub-sections will be further developed to capture the key points and description from IALA perspective.</w:t>
        </w:r>
      </w:ins>
    </w:p>
    <w:p w14:paraId="71B3F4B2" w14:textId="77777777" w:rsidR="00F87906" w:rsidRDefault="00F87906" w:rsidP="00D77970">
      <w:pPr>
        <w:pStyle w:val="a2"/>
        <w:rPr>
          <w:ins w:id="1715" w:author="만든 이"/>
          <w:rFonts w:ascii="Calibri" w:hAnsi="Calibri"/>
          <w:lang w:eastAsia="ko-KR"/>
        </w:rPr>
      </w:pPr>
    </w:p>
    <w:p w14:paraId="3EC9F3A9" w14:textId="145A9287" w:rsidR="00D77970" w:rsidRDefault="00D77970" w:rsidP="00D77970">
      <w:pPr>
        <w:pStyle w:val="a2"/>
        <w:rPr>
          <w:ins w:id="1716" w:author="만든 이"/>
          <w:rFonts w:ascii="Calibri" w:hAnsi="Calibri"/>
          <w:lang w:eastAsia="ko-KR"/>
        </w:rPr>
      </w:pPr>
      <w:ins w:id="1717" w:author="만든 이">
        <w:r>
          <w:rPr>
            <w:rFonts w:ascii="Calibri" w:hAnsi="Calibri" w:hint="eastAsia"/>
            <w:lang w:eastAsia="ko-KR"/>
          </w:rPr>
          <w:t>T</w:t>
        </w:r>
        <w:r>
          <w:rPr>
            <w:rFonts w:ascii="Calibri" w:hAnsi="Calibri"/>
            <w:lang w:eastAsia="ko-KR"/>
          </w:rPr>
          <w:t>o be added.</w:t>
        </w:r>
      </w:ins>
    </w:p>
    <w:p w14:paraId="21D9325A" w14:textId="32585A83" w:rsidR="00C40956" w:rsidRDefault="00C40956" w:rsidP="00C40956">
      <w:pPr>
        <w:pStyle w:val="1"/>
        <w:rPr>
          <w:ins w:id="1718" w:author="만든 이"/>
        </w:rPr>
      </w:pPr>
      <w:bookmarkStart w:id="1719" w:name="_Toc159308420"/>
      <w:ins w:id="1720" w:author="만든 이">
        <w:r>
          <w:rPr>
            <w:lang w:eastAsia="ko-KR"/>
          </w:rPr>
          <w:lastRenderedPageBreak/>
          <w:t>Conclusion</w:t>
        </w:r>
        <w:r w:rsidR="005D0130">
          <w:rPr>
            <w:lang w:eastAsia="ko-KR"/>
          </w:rPr>
          <w:t xml:space="preserve"> and recommendations</w:t>
        </w:r>
        <w:bookmarkEnd w:id="1719"/>
      </w:ins>
    </w:p>
    <w:p w14:paraId="246D6CFB" w14:textId="77777777" w:rsidR="00C40956" w:rsidRDefault="00C40956" w:rsidP="00C40956">
      <w:pPr>
        <w:pStyle w:val="Heading1separatationline"/>
        <w:rPr>
          <w:ins w:id="1721" w:author="만든 이"/>
        </w:rPr>
      </w:pPr>
    </w:p>
    <w:p w14:paraId="0721AE30" w14:textId="6B54F2D5" w:rsidR="00C40956" w:rsidRDefault="00C40956" w:rsidP="00CD16A5">
      <w:pPr>
        <w:pStyle w:val="a2"/>
        <w:rPr>
          <w:ins w:id="1722" w:author="만든 이"/>
        </w:rPr>
      </w:pPr>
      <w:ins w:id="1723" w:author="만든 이">
        <w:r w:rsidRPr="007272F2">
          <w:rPr>
            <w:i/>
            <w:iCs/>
            <w:color w:val="0070C0"/>
          </w:rPr>
          <w:t xml:space="preserve">Editor’s note: </w:t>
        </w:r>
        <w:r>
          <w:rPr>
            <w:i/>
            <w:iCs/>
            <w:color w:val="0070C0"/>
          </w:rPr>
          <w:t>The</w:t>
        </w:r>
        <w:r>
          <w:rPr>
            <w:i/>
            <w:iCs/>
            <w:color w:val="0070C0"/>
          </w:rPr>
          <w:t xml:space="preserve"> section will be developed later..</w:t>
        </w:r>
      </w:ins>
    </w:p>
    <w:p w14:paraId="4C6C8042" w14:textId="58065CC4" w:rsidR="00C40956" w:rsidRDefault="00C40956" w:rsidP="00CD16A5">
      <w:pPr>
        <w:pStyle w:val="a2"/>
        <w:rPr>
          <w:ins w:id="1724" w:author="만든 이"/>
        </w:rPr>
      </w:pPr>
      <w:ins w:id="1725" w:author="만든 이">
        <w:r>
          <w:t>To be added.</w:t>
        </w:r>
      </w:ins>
    </w:p>
    <w:p w14:paraId="0C78DBAE" w14:textId="089B6489" w:rsidR="004430DF" w:rsidDel="00D77970" w:rsidRDefault="00C40956" w:rsidP="00C40956">
      <w:pPr>
        <w:pStyle w:val="a2"/>
        <w:rPr>
          <w:ins w:id="1726" w:author="만든 이"/>
          <w:del w:id="1727" w:author="만든 이"/>
        </w:rPr>
      </w:pPr>
      <w:ins w:id="1728" w:author="만든 이">
        <w:r w:rsidRPr="008766B4">
          <w:t xml:space="preserve"> </w:t>
        </w:r>
        <w:del w:id="1729" w:author="만든 이">
          <w:r w:rsidR="004430DF" w:rsidDel="00D77970">
            <w:delText>To be added.</w:delText>
          </w:r>
        </w:del>
      </w:ins>
    </w:p>
    <w:p w14:paraId="18B3752F" w14:textId="77777777" w:rsidR="004430DF" w:rsidRDefault="004430DF" w:rsidP="00CD16A5">
      <w:pPr>
        <w:pStyle w:val="a2"/>
        <w:rPr>
          <w:ins w:id="1730" w:author="만든 이"/>
        </w:rPr>
      </w:pPr>
    </w:p>
    <w:p w14:paraId="739B558E" w14:textId="77777777" w:rsidR="006F6FBC" w:rsidRDefault="006F6FBC" w:rsidP="006F6FBC">
      <w:pPr>
        <w:pStyle w:val="1"/>
        <w:rPr>
          <w:moveTo w:id="1731" w:author="만든 이"/>
        </w:rPr>
      </w:pPr>
      <w:bookmarkStart w:id="1732" w:name="_Toc159308421"/>
      <w:moveToRangeStart w:id="1733" w:author="만든 이" w:name="move159223090"/>
      <w:moveTo w:id="1734" w:author="만든 이">
        <w:r>
          <w:t>Definitions</w:t>
        </w:r>
        <w:bookmarkEnd w:id="1732"/>
      </w:moveTo>
    </w:p>
    <w:p w14:paraId="292E2EC9" w14:textId="77777777" w:rsidR="006F6FBC" w:rsidRDefault="006F6FBC" w:rsidP="006F6FBC">
      <w:pPr>
        <w:pStyle w:val="Heading1separatationline"/>
        <w:rPr>
          <w:moveTo w:id="1735" w:author="만든 이"/>
        </w:rPr>
      </w:pPr>
    </w:p>
    <w:p w14:paraId="6BC594C8" w14:textId="77777777" w:rsidR="006F6FBC" w:rsidRDefault="006F6FBC" w:rsidP="006F6FBC">
      <w:pPr>
        <w:pStyle w:val="a2"/>
        <w:rPr>
          <w:ins w:id="1736" w:author="만든 이"/>
        </w:rPr>
      </w:pPr>
      <w:moveTo w:id="1737" w:author="만든 이">
        <w:r w:rsidRPr="008766B4">
          <w:t xml:space="preserve">The definitions of terms used in this </w:t>
        </w:r>
        <w:r>
          <w:t>IALA Guideline</w:t>
        </w:r>
        <w:r w:rsidRPr="008766B4">
          <w:t xml:space="preserve"> can be found in the International Dictionary of Marine Aids to Navigation (IALA Dictionary) at </w:t>
        </w:r>
        <w:r>
          <w:fldChar w:fldCharType="begin"/>
        </w:r>
        <w:r>
          <w:instrText>HYPERLINK "http://www.iala-aism.org/wiki/dictionary"</w:instrText>
        </w:r>
      </w:moveTo>
      <w:ins w:id="1738" w:author="만든 이"/>
      <w:moveTo w:id="1739" w:author="만든 이">
        <w:r>
          <w:fldChar w:fldCharType="separate"/>
        </w:r>
        <w:r w:rsidRPr="008766B4">
          <w:rPr>
            <w:rStyle w:val="ac"/>
          </w:rPr>
          <w:t>http://www.iala-aism.org/wiki/dictionary</w:t>
        </w:r>
        <w:r>
          <w:rPr>
            <w:rStyle w:val="ac"/>
          </w:rPr>
          <w:fldChar w:fldCharType="end"/>
        </w:r>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moveTo>
    </w:p>
    <w:p w14:paraId="25EC994B" w14:textId="77777777" w:rsidR="00F55691" w:rsidRDefault="00F55691" w:rsidP="006F6FBC">
      <w:pPr>
        <w:pStyle w:val="a2"/>
        <w:rPr>
          <w:ins w:id="1740" w:author="만든 이"/>
        </w:rPr>
      </w:pPr>
    </w:p>
    <w:p w14:paraId="0DCEACEA" w14:textId="77777777" w:rsidR="00F55691" w:rsidRPr="00F55691" w:rsidRDefault="00F55691">
      <w:pPr>
        <w:pStyle w:val="Bullet1text"/>
        <w:rPr>
          <w:ins w:id="1741" w:author="만든 이"/>
        </w:rPr>
        <w:pPrChange w:id="1742" w:author="만든 이">
          <w:pPr>
            <w:pStyle w:val="a2"/>
            <w:numPr>
              <w:numId w:val="67"/>
            </w:numPr>
            <w:tabs>
              <w:tab w:val="num" w:pos="720"/>
            </w:tabs>
            <w:ind w:left="720" w:hanging="360"/>
          </w:pPr>
        </w:pPrChange>
      </w:pPr>
      <w:ins w:id="1743" w:author="만든 이">
        <w:r w:rsidRPr="00195459">
          <w:rPr>
            <w:rFonts w:eastAsia="맑은 고딕"/>
            <w:b/>
            <w:bCs/>
            <w:rPrChange w:id="1744" w:author="만든 이">
              <w:rPr/>
            </w:rPrChange>
          </w:rPr>
          <w:t>Marine AtoN (Marine Aids to Navigation)</w:t>
        </w:r>
        <w:r w:rsidRPr="00F55691">
          <w:rPr>
            <w:rFonts w:eastAsia="맑은 고딕"/>
          </w:rPr>
          <w:t xml:space="preserve"> – A device, system or service, external to vessels, designed and operated to enhance safe and efficient navigation of individual vessels and/or vessel traffic within IALA whose aim is to foster the safe, economic and efficient movement of vessels, through improvement and harmonization of aids to navigation worldwide and other appropriate means, for the benefit of the maritime community and the protection of the environment </w:t>
        </w:r>
        <w:r w:rsidRPr="00F55691">
          <w:rPr>
            <w:rFonts w:eastAsia="맑은 고딕"/>
            <w:i/>
            <w:iCs/>
          </w:rPr>
          <w:t>(From IALA Constitution)</w:t>
        </w:r>
      </w:ins>
    </w:p>
    <w:p w14:paraId="6E53DB04" w14:textId="77777777" w:rsidR="00F55691" w:rsidRPr="00AB7E1C" w:rsidRDefault="00F55691" w:rsidP="006F6FBC">
      <w:pPr>
        <w:pStyle w:val="a2"/>
        <w:rPr>
          <w:moveTo w:id="1745" w:author="만든 이"/>
        </w:rPr>
      </w:pPr>
    </w:p>
    <w:moveToRangeEnd w:id="1733"/>
    <w:p w14:paraId="20908492" w14:textId="77777777" w:rsidR="00CD16A5" w:rsidRPr="006F6FBC" w:rsidRDefault="00CD16A5" w:rsidP="00116EE0">
      <w:pPr>
        <w:pStyle w:val="a2"/>
        <w:rPr>
          <w:ins w:id="1746" w:author="만든 이"/>
          <w:rFonts w:ascii="Calibri" w:hAnsi="Calibri"/>
        </w:rPr>
      </w:pPr>
    </w:p>
    <w:p w14:paraId="4ABC4977" w14:textId="77777777" w:rsidR="00116EE0" w:rsidRDefault="00116EE0" w:rsidP="00116EE0">
      <w:pPr>
        <w:pStyle w:val="1"/>
        <w:rPr>
          <w:ins w:id="1747" w:author="만든 이"/>
        </w:rPr>
      </w:pPr>
      <w:bookmarkStart w:id="1748" w:name="_Toc159308422"/>
      <w:ins w:id="1749" w:author="만든 이">
        <w:r>
          <w:t>Acronyms</w:t>
        </w:r>
        <w:bookmarkEnd w:id="1748"/>
      </w:ins>
    </w:p>
    <w:p w14:paraId="345B4441" w14:textId="77777777" w:rsidR="00116EE0" w:rsidRPr="00E069B6" w:rsidRDefault="00116EE0" w:rsidP="00116EE0">
      <w:pPr>
        <w:pStyle w:val="Heading1separatationline"/>
        <w:rPr>
          <w:ins w:id="1750" w:author="만든 이"/>
        </w:rPr>
      </w:pPr>
    </w:p>
    <w:p w14:paraId="2D81C59B" w14:textId="7049EC0C" w:rsidR="00116EE0" w:rsidRDefault="00B11DEF" w:rsidP="00116EE0">
      <w:pPr>
        <w:pStyle w:val="a2"/>
        <w:rPr>
          <w:ins w:id="1751" w:author="만든 이"/>
        </w:rPr>
      </w:pPr>
      <w:ins w:id="1752" w:author="만든 이">
        <w:r>
          <w:t xml:space="preserve">Marine </w:t>
        </w:r>
        <w:r w:rsidR="00116EE0">
          <w:t>AtoN</w:t>
        </w:r>
        <w:r w:rsidR="00116EE0">
          <w:tab/>
        </w:r>
        <w:r>
          <w:t xml:space="preserve">Marine </w:t>
        </w:r>
        <w:r w:rsidR="00116EE0">
          <w:t>Aids to Navigation</w:t>
        </w:r>
      </w:ins>
    </w:p>
    <w:p w14:paraId="58736FDF" w14:textId="3DE6A335" w:rsidR="00976FA0" w:rsidRDefault="00976FA0" w:rsidP="00116EE0">
      <w:pPr>
        <w:pStyle w:val="a2"/>
        <w:rPr>
          <w:ins w:id="1753" w:author="만든 이"/>
          <w:lang w:eastAsia="ko-KR"/>
        </w:rPr>
      </w:pPr>
      <w:ins w:id="1754" w:author="만든 이">
        <w:r>
          <w:rPr>
            <w:rFonts w:hint="eastAsia"/>
            <w:lang w:eastAsia="ko-KR"/>
          </w:rPr>
          <w:t>M</w:t>
        </w:r>
        <w:r>
          <w:rPr>
            <w:lang w:eastAsia="ko-KR"/>
          </w:rPr>
          <w:t>BS</w:t>
        </w:r>
        <w:r>
          <w:rPr>
            <w:lang w:eastAsia="ko-KR"/>
          </w:rPr>
          <w:tab/>
          <w:t xml:space="preserve">Maritime </w:t>
        </w:r>
        <w:del w:id="1755" w:author="만든 이">
          <w:r w:rsidDel="006A2ECD">
            <w:rPr>
              <w:lang w:eastAsia="ko-KR"/>
            </w:rPr>
            <w:delText>Bouyage</w:delText>
          </w:r>
        </w:del>
        <w:r w:rsidR="006A2ECD">
          <w:rPr>
            <w:lang w:eastAsia="ko-KR"/>
          </w:rPr>
          <w:t>Buoyage</w:t>
        </w:r>
        <w:r>
          <w:rPr>
            <w:lang w:eastAsia="ko-KR"/>
          </w:rPr>
          <w:t xml:space="preserve"> System</w:t>
        </w:r>
      </w:ins>
    </w:p>
    <w:p w14:paraId="6D697549" w14:textId="77777777" w:rsidR="00116EE0" w:rsidRDefault="00116EE0" w:rsidP="00116EE0">
      <w:pPr>
        <w:pStyle w:val="a2"/>
        <w:rPr>
          <w:ins w:id="1756" w:author="만든 이"/>
        </w:rPr>
      </w:pPr>
    </w:p>
    <w:p w14:paraId="733A7B6E" w14:textId="77777777" w:rsidR="00116EE0" w:rsidRDefault="00116EE0" w:rsidP="00116EE0">
      <w:pPr>
        <w:pStyle w:val="1"/>
        <w:rPr>
          <w:ins w:id="1757" w:author="만든 이"/>
        </w:rPr>
      </w:pPr>
      <w:bookmarkStart w:id="1758" w:name="_Toc159308423"/>
      <w:ins w:id="1759" w:author="만든 이">
        <w:r>
          <w:t>References</w:t>
        </w:r>
        <w:bookmarkEnd w:id="1758"/>
      </w:ins>
    </w:p>
    <w:p w14:paraId="259E1B95" w14:textId="77777777" w:rsidR="00116EE0" w:rsidRDefault="00116EE0" w:rsidP="00116EE0">
      <w:pPr>
        <w:pStyle w:val="Heading1separatationline"/>
        <w:rPr>
          <w:ins w:id="1760" w:author="만든 이"/>
        </w:rPr>
      </w:pPr>
    </w:p>
    <w:p w14:paraId="289CCE0E" w14:textId="7E25D1FF" w:rsidR="00E972FA" w:rsidRDefault="00E972FA" w:rsidP="00AB7E1C">
      <w:pPr>
        <w:pStyle w:val="Reference"/>
        <w:rPr>
          <w:ins w:id="1761" w:author="만든 이"/>
        </w:rPr>
      </w:pPr>
      <w:ins w:id="1762" w:author="만든 이">
        <w:r>
          <w:fldChar w:fldCharType="begin"/>
        </w:r>
        <w:r>
          <w:instrText>HYPERLINK "http://</w:instrText>
        </w:r>
        <w:r w:rsidRPr="00AB7E1C">
          <w:rPr>
            <w:rPrChange w:id="1763" w:author="만든 이">
              <w:rPr>
                <w:color w:val="21A7FF" w:themeColor="accent1" w:themeTint="99"/>
              </w:rPr>
            </w:rPrChange>
          </w:rPr>
          <w:instrText>www.itu.int</w:instrText>
        </w:r>
        <w:r>
          <w:instrText>"</w:instrText>
        </w:r>
        <w:r>
          <w:fldChar w:fldCharType="separate"/>
        </w:r>
        <w:r w:rsidRPr="003D6C61">
          <w:rPr>
            <w:rStyle w:val="ac"/>
            <w:rPrChange w:id="1764" w:author="만든 이">
              <w:rPr>
                <w:color w:val="21A7FF" w:themeColor="accent1" w:themeTint="99"/>
              </w:rPr>
            </w:rPrChange>
          </w:rPr>
          <w:t>www.itu.int</w:t>
        </w:r>
        <w:r>
          <w:fldChar w:fldCharType="end"/>
        </w:r>
      </w:ins>
    </w:p>
    <w:p w14:paraId="6E0441B2" w14:textId="77777777" w:rsidR="00E972FA" w:rsidRPr="00E972FA" w:rsidRDefault="00E972FA" w:rsidP="00AB7E1C">
      <w:pPr>
        <w:pStyle w:val="Reference"/>
        <w:rPr>
          <w:ins w:id="1765" w:author="만든 이"/>
          <w:rPrChange w:id="1766" w:author="만든 이">
            <w:rPr>
              <w:ins w:id="1767" w:author="만든 이"/>
              <w:rFonts w:ascii="Calibri" w:hAnsi="Calibri"/>
              <w:lang w:eastAsia="ko-KR"/>
            </w:rPr>
          </w:rPrChange>
        </w:rPr>
      </w:pPr>
      <w:ins w:id="1768" w:author="만든 이">
        <w:r>
          <w:rPr>
            <w:rFonts w:ascii="Calibri" w:hAnsi="Calibri"/>
            <w:lang w:eastAsia="ko-KR"/>
          </w:rPr>
          <w:fldChar w:fldCharType="begin"/>
        </w:r>
        <w:r>
          <w:rPr>
            <w:rFonts w:ascii="Calibri" w:hAnsi="Calibri"/>
            <w:lang w:eastAsia="ko-KR"/>
          </w:rPr>
          <w:instrText>HYPERLINK "http://www.3gpp.org"</w:instrText>
        </w:r>
        <w:r>
          <w:rPr>
            <w:rFonts w:ascii="Calibri" w:hAnsi="Calibri"/>
            <w:lang w:eastAsia="ko-KR"/>
          </w:rPr>
        </w:r>
        <w:r>
          <w:rPr>
            <w:rFonts w:ascii="Calibri" w:hAnsi="Calibri"/>
            <w:lang w:eastAsia="ko-KR"/>
          </w:rPr>
          <w:fldChar w:fldCharType="separate"/>
        </w:r>
        <w:r w:rsidRPr="003D6C61">
          <w:rPr>
            <w:rStyle w:val="ac"/>
            <w:rFonts w:ascii="Calibri" w:hAnsi="Calibri"/>
            <w:lang w:eastAsia="ko-KR"/>
          </w:rPr>
          <w:t>www.3gpp.org</w:t>
        </w:r>
        <w:r>
          <w:rPr>
            <w:rFonts w:ascii="Calibri" w:hAnsi="Calibri"/>
            <w:lang w:eastAsia="ko-KR"/>
          </w:rPr>
          <w:fldChar w:fldCharType="end"/>
        </w:r>
      </w:ins>
    </w:p>
    <w:p w14:paraId="3D94D6E8" w14:textId="628D9E71" w:rsidR="00583526" w:rsidRDefault="00116EE0">
      <w:pPr>
        <w:pStyle w:val="Reference"/>
        <w:rPr>
          <w:ins w:id="1769" w:author="만든 이"/>
        </w:rPr>
        <w:pPrChange w:id="1770" w:author="만든 이">
          <w:pPr>
            <w:pStyle w:val="a2"/>
          </w:pPr>
        </w:pPrChange>
      </w:pPr>
      <w:ins w:id="1771" w:author="만든 이">
        <w:del w:id="1772" w:author="만든 이">
          <w:r w:rsidRPr="00116EE0" w:rsidDel="00AB7E1C">
            <w:fldChar w:fldCharType="begin"/>
          </w:r>
          <w:r w:rsidRPr="00AB7E1C" w:rsidDel="00AB7E1C">
            <w:delInstrText>HYPERLINK "https://www.3gpp.org/about-3gpp/about-3gpp"</w:delInstrText>
          </w:r>
          <w:r w:rsidRPr="00116EE0" w:rsidDel="00AB7E1C">
            <w:fldChar w:fldCharType="separate"/>
          </w:r>
          <w:r w:rsidRPr="00116EE0" w:rsidDel="00AB7E1C">
            <w:rPr>
              <w:rPrChange w:id="1773" w:author="만든 이">
                <w:rPr>
                  <w:rStyle w:val="ac"/>
                </w:rPr>
              </w:rPrChange>
            </w:rPr>
            <w:delText>To</w:delText>
          </w:r>
          <w:r w:rsidRPr="00116EE0" w:rsidDel="00AB7E1C">
            <w:rPr>
              <w:rPrChange w:id="1774" w:author="만든 이">
                <w:rPr>
                  <w:rStyle w:val="ac"/>
                </w:rPr>
              </w:rPrChange>
            </w:rPr>
            <w:fldChar w:fldCharType="end"/>
          </w:r>
          <w:r w:rsidRPr="00116EE0" w:rsidDel="00AB7E1C">
            <w:rPr>
              <w:rPrChange w:id="1775" w:author="만든 이">
                <w:rPr>
                  <w:rStyle w:val="ac"/>
                </w:rPr>
              </w:rPrChange>
            </w:rPr>
            <w:delText xml:space="preserve"> be added</w:delText>
          </w:r>
          <w:r w:rsidDel="00AB7E1C">
            <w:delText>.</w:delText>
          </w:r>
        </w:del>
        <w:r w:rsidR="00583526">
          <w:br w:type="page"/>
        </w:r>
      </w:ins>
    </w:p>
    <w:p w14:paraId="38F5C12E" w14:textId="5E60F04E" w:rsidR="00F36075" w:rsidRPr="00F36075" w:rsidRDefault="00F36075" w:rsidP="00F36075">
      <w:pPr>
        <w:pStyle w:val="Annex"/>
        <w:spacing w:line="276" w:lineRule="auto"/>
        <w:ind w:left="851" w:hanging="851"/>
        <w:rPr>
          <w:ins w:id="1776" w:author="만든 이"/>
          <w:i w:val="0"/>
          <w:iCs/>
          <w:u w:val="none"/>
          <w:rPrChange w:id="1777" w:author="만든 이">
            <w:rPr>
              <w:ins w:id="1778" w:author="만든 이"/>
            </w:rPr>
          </w:rPrChange>
        </w:rPr>
      </w:pPr>
      <w:bookmarkStart w:id="1779" w:name="_Hlk114734462"/>
      <w:ins w:id="1780" w:author="만든 이">
        <w:del w:id="1781" w:author="만든 이">
          <w:r w:rsidRPr="00F36075" w:rsidDel="004E72BB">
            <w:rPr>
              <w:i w:val="0"/>
              <w:iCs/>
              <w:u w:val="none"/>
              <w:rPrChange w:id="1782" w:author="만든 이">
                <w:rPr/>
              </w:rPrChange>
            </w:rPr>
            <w:lastRenderedPageBreak/>
            <w:delText>Draft Use Cases FOR technical services</w:delText>
          </w:r>
          <w:r w:rsidR="004E72BB" w:rsidDel="00CA2F80">
            <w:rPr>
              <w:i w:val="0"/>
              <w:iCs/>
              <w:u w:val="none"/>
            </w:rPr>
            <w:delText>u</w:delText>
          </w:r>
        </w:del>
        <w:bookmarkStart w:id="1783" w:name="_Toc159308424"/>
        <w:r w:rsidR="00CA2F80">
          <w:rPr>
            <w:i w:val="0"/>
            <w:iCs/>
            <w:u w:val="none"/>
          </w:rPr>
          <w:t>U</w:t>
        </w:r>
        <w:r w:rsidR="004E72BB">
          <w:rPr>
            <w:i w:val="0"/>
            <w:iCs/>
            <w:u w:val="none"/>
          </w:rPr>
          <w:t xml:space="preserve">se cases and potential requirements </w:t>
        </w:r>
        <w:r w:rsidR="00976FA0">
          <w:rPr>
            <w:i w:val="0"/>
            <w:iCs/>
            <w:u w:val="none"/>
          </w:rPr>
          <w:t xml:space="preserve">on </w:t>
        </w:r>
        <w:del w:id="1784" w:author="만든 이">
          <w:r w:rsidR="00976FA0" w:rsidRPr="00976FA0" w:rsidDel="00C26B2D">
            <w:rPr>
              <w:i w:val="0"/>
              <w:iCs/>
              <w:u w:val="none"/>
            </w:rPr>
            <w:delText>MARITIME BOUYAGE SYSTEM (MBS)</w:delText>
          </w:r>
          <w:r w:rsidR="00C26B2D" w:rsidDel="00CA2F80">
            <w:rPr>
              <w:i w:val="0"/>
              <w:iCs/>
              <w:u w:val="none"/>
            </w:rPr>
            <w:delText>MBS</w:delText>
          </w:r>
        </w:del>
        <w:r w:rsidR="00CA2F80">
          <w:rPr>
            <w:i w:val="0"/>
            <w:iCs/>
            <w:u w:val="none"/>
          </w:rPr>
          <w:t>MBS</w:t>
        </w:r>
        <w:bookmarkEnd w:id="1783"/>
        <w:del w:id="1785" w:author="만든 이">
          <w:r w:rsidR="004E72BB" w:rsidDel="00976FA0">
            <w:rPr>
              <w:i w:val="0"/>
              <w:iCs/>
              <w:u w:val="none"/>
            </w:rPr>
            <w:delText>for 3gpp inputs</w:delText>
          </w:r>
        </w:del>
      </w:ins>
    </w:p>
    <w:bookmarkEnd w:id="1779"/>
    <w:p w14:paraId="46800035" w14:textId="08D81044" w:rsidR="00976FA0" w:rsidRDefault="00F36075" w:rsidP="007F10C0">
      <w:pPr>
        <w:spacing w:after="160" w:line="256" w:lineRule="auto"/>
        <w:rPr>
          <w:ins w:id="1786" w:author="만든 이"/>
          <w:rFonts w:ascii="Calibri" w:eastAsia="Calibri" w:hAnsi="Calibri" w:cs="Times New Roman"/>
          <w:sz w:val="22"/>
        </w:rPr>
      </w:pPr>
      <w:ins w:id="1787" w:author="만든 이">
        <w:del w:id="1788" w:author="만든 이">
          <w:r w:rsidDel="001C0219">
            <w:rPr>
              <w:rFonts w:ascii="Calibri" w:eastAsia="Calibri" w:hAnsi="Calibri" w:cs="Times New Roman"/>
              <w:sz w:val="22"/>
            </w:rPr>
            <w:delText>The following use cases are examples to provide input for the development of technical service specifications (WG2).</w:delText>
          </w:r>
        </w:del>
        <w:r w:rsidR="001C0219">
          <w:rPr>
            <w:rFonts w:ascii="Calibri" w:eastAsia="Calibri" w:hAnsi="Calibri" w:cs="Times New Roman"/>
            <w:sz w:val="22"/>
          </w:rPr>
          <w:t xml:space="preserve">This annex provides </w:t>
        </w:r>
        <w:del w:id="1789" w:author="만든 이">
          <w:r w:rsidR="001C0219" w:rsidDel="000B48F8">
            <w:rPr>
              <w:rFonts w:ascii="Calibri" w:eastAsia="Calibri" w:hAnsi="Calibri" w:cs="Times New Roman"/>
              <w:sz w:val="22"/>
            </w:rPr>
            <w:delText xml:space="preserve">the example of </w:delText>
          </w:r>
        </w:del>
        <w:r w:rsidR="001C0219">
          <w:rPr>
            <w:rFonts w:ascii="Calibri" w:eastAsia="Calibri" w:hAnsi="Calibri" w:cs="Times New Roman"/>
            <w:sz w:val="22"/>
          </w:rPr>
          <w:t>use cases and potential requirement</w:t>
        </w:r>
        <w:r w:rsidR="007F10C0">
          <w:rPr>
            <w:rFonts w:ascii="Calibri" w:eastAsia="Calibri" w:hAnsi="Calibri" w:cs="Times New Roman"/>
            <w:sz w:val="22"/>
          </w:rPr>
          <w:t xml:space="preserve">s </w:t>
        </w:r>
        <w:r w:rsidR="00976FA0">
          <w:rPr>
            <w:rFonts w:ascii="Calibri" w:eastAsia="Calibri" w:hAnsi="Calibri" w:cs="Times New Roman"/>
            <w:sz w:val="22"/>
          </w:rPr>
          <w:t xml:space="preserve">on MBS </w:t>
        </w:r>
        <w:del w:id="1790" w:author="만든 이">
          <w:r w:rsidR="007F10C0" w:rsidDel="00B131B1">
            <w:rPr>
              <w:rFonts w:ascii="Calibri" w:eastAsia="Calibri" w:hAnsi="Calibri" w:cs="Times New Roman"/>
              <w:sz w:val="22"/>
            </w:rPr>
            <w:delText>formulated from the</w:delText>
          </w:r>
        </w:del>
        <w:r w:rsidR="00B131B1">
          <w:rPr>
            <w:rFonts w:ascii="Calibri" w:eastAsia="Calibri" w:hAnsi="Calibri" w:cs="Times New Roman"/>
            <w:sz w:val="22"/>
          </w:rPr>
          <w:t>to be formulated as inputs into 3GPP standardization for IMT-2030</w:t>
        </w:r>
        <w:r w:rsidR="000B48F8">
          <w:rPr>
            <w:rFonts w:ascii="Calibri" w:eastAsia="Calibri" w:hAnsi="Calibri" w:cs="Times New Roman"/>
            <w:sz w:val="22"/>
          </w:rPr>
          <w:t xml:space="preserve"> based on use cases developed from IALA perspective which are introduced in Section 3.</w:t>
        </w:r>
        <w:del w:id="1791" w:author="만든 이">
          <w:r w:rsidR="006E0A23" w:rsidDel="000B48F8">
            <w:rPr>
              <w:rFonts w:ascii="Calibri" w:eastAsia="Calibri" w:hAnsi="Calibri" w:cs="Times New Roman"/>
              <w:sz w:val="22"/>
            </w:rPr>
            <w:delText>.</w:delText>
          </w:r>
        </w:del>
      </w:ins>
    </w:p>
    <w:p w14:paraId="6787356D" w14:textId="63BBC7FA" w:rsidR="00C5583C" w:rsidRDefault="00C5583C">
      <w:pPr>
        <w:pStyle w:val="2"/>
        <w:numPr>
          <w:ilvl w:val="0"/>
          <w:numId w:val="0"/>
        </w:numPr>
        <w:ind w:left="576" w:hanging="576"/>
        <w:rPr>
          <w:ins w:id="1792" w:author="만든 이"/>
        </w:rPr>
        <w:pPrChange w:id="1793" w:author="만든 이">
          <w:pPr>
            <w:pStyle w:val="2"/>
          </w:pPr>
        </w:pPrChange>
      </w:pPr>
      <w:bookmarkStart w:id="1794" w:name="_Toc159308425"/>
      <w:ins w:id="1795" w:author="만든 이">
        <w:r>
          <w:rPr>
            <w:lang w:eastAsia="ko-KR"/>
          </w:rPr>
          <w:t>A.</w:t>
        </w:r>
        <w:del w:id="1796" w:author="만든 이">
          <w:r w:rsidDel="00E72215">
            <w:rPr>
              <w:lang w:eastAsia="ko-KR"/>
            </w:rPr>
            <w:delText>1</w:delText>
          </w:r>
          <w:r w:rsidR="00E72215" w:rsidDel="00D161AF">
            <w:rPr>
              <w:lang w:eastAsia="ko-KR"/>
            </w:rPr>
            <w:delText>X</w:delText>
          </w:r>
        </w:del>
        <w:r w:rsidR="00D161AF">
          <w:rPr>
            <w:lang w:eastAsia="ko-KR"/>
          </w:rPr>
          <w:t>1</w:t>
        </w:r>
        <w:r>
          <w:rPr>
            <w:lang w:eastAsia="ko-KR"/>
          </w:rPr>
          <w:t xml:space="preserve"> </w:t>
        </w:r>
        <w:r>
          <w:t xml:space="preserve">Use case on </w:t>
        </w:r>
        <w:r w:rsidR="000B48F8">
          <w:t>…</w:t>
        </w:r>
        <w:bookmarkEnd w:id="1794"/>
      </w:ins>
    </w:p>
    <w:p w14:paraId="7F131B4D" w14:textId="0CB6AEE7" w:rsidR="00E61AD7" w:rsidRPr="003F26E7" w:rsidRDefault="00E61AD7" w:rsidP="00E61AD7">
      <w:pPr>
        <w:pStyle w:val="3"/>
        <w:numPr>
          <w:ilvl w:val="0"/>
          <w:numId w:val="0"/>
        </w:numPr>
        <w:ind w:left="720" w:hanging="720"/>
        <w:rPr>
          <w:ins w:id="1797" w:author="만든 이"/>
        </w:rPr>
      </w:pPr>
      <w:bookmarkStart w:id="1798" w:name="_Toc159308426"/>
      <w:ins w:id="1799" w:author="만든 이">
        <w:r>
          <w:t>A.X</w:t>
        </w:r>
        <w:r w:rsidRPr="003F26E7">
          <w:t>.</w:t>
        </w:r>
        <w:r>
          <w:t>1</w:t>
        </w:r>
        <w:r w:rsidRPr="003F26E7">
          <w:tab/>
        </w:r>
        <w:r w:rsidR="009F5494">
          <w:t>Description</w:t>
        </w:r>
        <w:bookmarkEnd w:id="1798"/>
        <w:r w:rsidR="009F5494" w:rsidDel="009F5494">
          <w:t xml:space="preserve"> </w:t>
        </w:r>
        <w:del w:id="1800" w:author="만든 이">
          <w:r w:rsidDel="009F5494">
            <w:delText>description</w:delText>
          </w:r>
        </w:del>
      </w:ins>
    </w:p>
    <w:p w14:paraId="49198498" w14:textId="28A93DB1" w:rsidR="00C5583C" w:rsidRPr="00A90FE2" w:rsidDel="00E61AD7" w:rsidRDefault="00D97E69">
      <w:pPr>
        <w:pStyle w:val="3"/>
        <w:numPr>
          <w:ilvl w:val="0"/>
          <w:numId w:val="0"/>
        </w:numPr>
        <w:ind w:left="720" w:hanging="720"/>
        <w:rPr>
          <w:ins w:id="1801" w:author="만든 이"/>
          <w:del w:id="1802" w:author="만든 이"/>
          <w:rPrChange w:id="1803" w:author="만든 이">
            <w:rPr>
              <w:ins w:id="1804" w:author="만든 이"/>
              <w:del w:id="1805" w:author="만든 이"/>
              <w:rFonts w:ascii="Calibri" w:hAnsi="Calibri"/>
              <w:lang w:eastAsia="ko-KR"/>
            </w:rPr>
          </w:rPrChange>
        </w:rPr>
        <w:pPrChange w:id="1806" w:author="만든 이">
          <w:pPr>
            <w:pStyle w:val="a2"/>
          </w:pPr>
        </w:pPrChange>
      </w:pPr>
      <w:ins w:id="1807" w:author="만든 이">
        <w:del w:id="1808" w:author="만든 이">
          <w:r w:rsidRPr="003F26E7" w:rsidDel="00E61AD7">
            <w:delText>A.1</w:delText>
          </w:r>
          <w:r w:rsidR="006B02C4" w:rsidDel="00E61AD7">
            <w:delText>A.X</w:delText>
          </w:r>
          <w:r w:rsidRPr="003F26E7" w:rsidDel="00E61AD7">
            <w:delText>.</w:delText>
          </w:r>
          <w:r w:rsidDel="00E61AD7">
            <w:delText xml:space="preserve">1 </w:delText>
          </w:r>
          <w:r w:rsidDel="00E61AD7">
            <w:tab/>
          </w:r>
          <w:r w:rsidR="00C5583C" w:rsidRPr="00A90FE2" w:rsidDel="00E61AD7">
            <w:rPr>
              <w:rPrChange w:id="1809" w:author="만든 이">
                <w:rPr>
                  <w:rFonts w:ascii="Calibri" w:hAnsi="Calibri"/>
                  <w:lang w:eastAsia="ko-KR"/>
                </w:rPr>
              </w:rPrChange>
            </w:rPr>
            <w:delText>To be added.</w:delText>
          </w:r>
        </w:del>
      </w:ins>
    </w:p>
    <w:p w14:paraId="2EB7A2E0" w14:textId="06AEE851" w:rsidR="000B0A5A" w:rsidRPr="003F26E7" w:rsidDel="00E61AD7" w:rsidRDefault="00D161AF">
      <w:pPr>
        <w:pStyle w:val="3"/>
        <w:numPr>
          <w:ilvl w:val="0"/>
          <w:numId w:val="0"/>
        </w:numPr>
        <w:ind w:left="720" w:hanging="720"/>
        <w:rPr>
          <w:ins w:id="1810" w:author="만든 이"/>
          <w:del w:id="1811" w:author="만든 이"/>
        </w:rPr>
        <w:pPrChange w:id="1812" w:author="만든 이">
          <w:pPr>
            <w:pStyle w:val="3"/>
          </w:pPr>
        </w:pPrChange>
      </w:pPr>
      <w:ins w:id="1813" w:author="만든 이">
        <w:del w:id="1814" w:author="만든 이">
          <w:r w:rsidRPr="003F26E7" w:rsidDel="00E61AD7">
            <w:delText>A</w:delText>
          </w:r>
          <w:r w:rsidR="000B0A5A" w:rsidRPr="003F26E7" w:rsidDel="00E61AD7">
            <w:delText>x.1.1</w:delText>
          </w:r>
          <w:r w:rsidR="000B0A5A" w:rsidRPr="003F26E7" w:rsidDel="00E61AD7">
            <w:tab/>
            <w:delText>Description</w:delText>
          </w:r>
        </w:del>
      </w:ins>
    </w:p>
    <w:p w14:paraId="55F03268" w14:textId="77777777" w:rsidR="000B0A5A" w:rsidRPr="003F26E7" w:rsidRDefault="000B0A5A" w:rsidP="000B0A5A">
      <w:pPr>
        <w:rPr>
          <w:ins w:id="1815" w:author="만든 이"/>
          <w:rFonts w:eastAsia="Calibri"/>
          <w:sz w:val="22"/>
          <w:rPrChange w:id="1816" w:author="만든 이">
            <w:rPr>
              <w:ins w:id="1817" w:author="만든 이"/>
              <w:rFonts w:eastAsia="Calibri"/>
            </w:rPr>
          </w:rPrChange>
        </w:rPr>
      </w:pPr>
      <w:ins w:id="1818" w:author="만든 이">
        <w:r w:rsidRPr="003F26E7">
          <w:rPr>
            <w:sz w:val="22"/>
            <w:rPrChange w:id="1819" w:author="만든 이">
              <w:rPr/>
            </w:rPrChange>
          </w:rPr>
          <w:t>&lt;Describe what the use case intends to achieve.&gt;</w:t>
        </w:r>
      </w:ins>
    </w:p>
    <w:p w14:paraId="7ACAA11C" w14:textId="51B9153C" w:rsidR="000B0A5A" w:rsidRPr="003F26E7" w:rsidRDefault="000B0A5A">
      <w:pPr>
        <w:pStyle w:val="3"/>
        <w:numPr>
          <w:ilvl w:val="0"/>
          <w:numId w:val="0"/>
        </w:numPr>
        <w:ind w:left="720" w:hanging="720"/>
        <w:rPr>
          <w:ins w:id="1820" w:author="만든 이"/>
        </w:rPr>
        <w:pPrChange w:id="1821" w:author="만든 이">
          <w:pPr>
            <w:pStyle w:val="3"/>
          </w:pPr>
        </w:pPrChange>
      </w:pPr>
      <w:bookmarkStart w:id="1822" w:name="_Toc355779205"/>
      <w:bookmarkStart w:id="1823" w:name="_Toc354586743"/>
      <w:bookmarkStart w:id="1824" w:name="_Toc354590102"/>
      <w:bookmarkEnd w:id="1822"/>
      <w:bookmarkEnd w:id="1823"/>
      <w:bookmarkEnd w:id="1824"/>
      <w:ins w:id="1825" w:author="만든 이">
        <w:del w:id="1826" w:author="만든 이">
          <w:r w:rsidRPr="003F26E7" w:rsidDel="00D161AF">
            <w:delText>x</w:delText>
          </w:r>
          <w:r w:rsidR="00D161AF" w:rsidRPr="003F26E7" w:rsidDel="006B02C4">
            <w:delText>A</w:delText>
          </w:r>
          <w:r w:rsidRPr="003F26E7" w:rsidDel="006B02C4">
            <w:delText>.1</w:delText>
          </w:r>
        </w:del>
        <w:bookmarkStart w:id="1827" w:name="_Toc159308427"/>
        <w:r w:rsidR="006B02C4">
          <w:t>A.X</w:t>
        </w:r>
        <w:r w:rsidRPr="003F26E7">
          <w:t>.2</w:t>
        </w:r>
        <w:r w:rsidRPr="003F26E7">
          <w:tab/>
          <w:t>Pre-conditions</w:t>
        </w:r>
        <w:bookmarkEnd w:id="1827"/>
      </w:ins>
    </w:p>
    <w:p w14:paraId="4A93AD80" w14:textId="77777777" w:rsidR="000B0A5A" w:rsidRPr="003F26E7" w:rsidRDefault="000B0A5A" w:rsidP="000B0A5A">
      <w:pPr>
        <w:rPr>
          <w:ins w:id="1828" w:author="만든 이"/>
          <w:rFonts w:eastAsia="Calibri"/>
          <w:sz w:val="22"/>
          <w:rPrChange w:id="1829" w:author="만든 이">
            <w:rPr>
              <w:ins w:id="1830" w:author="만든 이"/>
              <w:rFonts w:eastAsia="Calibri"/>
            </w:rPr>
          </w:rPrChange>
        </w:rPr>
      </w:pPr>
      <w:ins w:id="1831" w:author="만든 이">
        <w:r w:rsidRPr="003F26E7">
          <w:rPr>
            <w:sz w:val="22"/>
            <w:rPrChange w:id="1832" w:author="만든 이">
              <w:rPr/>
            </w:rPrChange>
          </w:rPr>
          <w:t>&lt;List any pre-conditions that need to exist for this use case, preferably as a bulleted list, e.g. UE is registered to the network.&gt;</w:t>
        </w:r>
      </w:ins>
    </w:p>
    <w:p w14:paraId="1E73EAEF" w14:textId="0CB1E1BD" w:rsidR="000B0A5A" w:rsidRPr="003F26E7" w:rsidRDefault="00D161AF">
      <w:pPr>
        <w:pStyle w:val="3"/>
        <w:numPr>
          <w:ilvl w:val="0"/>
          <w:numId w:val="0"/>
        </w:numPr>
        <w:ind w:left="720" w:hanging="720"/>
        <w:rPr>
          <w:ins w:id="1833" w:author="만든 이"/>
        </w:rPr>
        <w:pPrChange w:id="1834" w:author="만든 이">
          <w:pPr>
            <w:pStyle w:val="3"/>
          </w:pPr>
        </w:pPrChange>
      </w:pPr>
      <w:bookmarkStart w:id="1835" w:name="_Toc355779206"/>
      <w:bookmarkStart w:id="1836" w:name="_Toc354586744"/>
      <w:bookmarkStart w:id="1837" w:name="_Toc354590103"/>
      <w:bookmarkStart w:id="1838" w:name="_Toc159308428"/>
      <w:bookmarkEnd w:id="1835"/>
      <w:bookmarkEnd w:id="1836"/>
      <w:bookmarkEnd w:id="1837"/>
      <w:ins w:id="1839" w:author="만든 이">
        <w:r w:rsidRPr="003F26E7">
          <w:t>A</w:t>
        </w:r>
        <w:del w:id="1840" w:author="만든 이">
          <w:r w:rsidR="000B0A5A" w:rsidRPr="003F26E7" w:rsidDel="00D161AF">
            <w:delText>x</w:delText>
          </w:r>
        </w:del>
        <w:r w:rsidR="000B0A5A" w:rsidRPr="003F26E7">
          <w:t>.1.3</w:t>
        </w:r>
        <w:r w:rsidR="000B0A5A" w:rsidRPr="003F26E7">
          <w:tab/>
          <w:t>Service Flows</w:t>
        </w:r>
        <w:bookmarkEnd w:id="1838"/>
      </w:ins>
    </w:p>
    <w:p w14:paraId="600887B9" w14:textId="77777777" w:rsidR="000B0A5A" w:rsidRPr="003F26E7" w:rsidRDefault="000B0A5A" w:rsidP="000B0A5A">
      <w:pPr>
        <w:rPr>
          <w:ins w:id="1841" w:author="만든 이"/>
          <w:rFonts w:eastAsia="Calibri"/>
          <w:sz w:val="22"/>
          <w:rPrChange w:id="1842" w:author="만든 이">
            <w:rPr>
              <w:ins w:id="1843" w:author="만든 이"/>
              <w:rFonts w:eastAsia="Calibri"/>
            </w:rPr>
          </w:rPrChange>
        </w:rPr>
      </w:pPr>
      <w:ins w:id="1844" w:author="만든 이">
        <w:r w:rsidRPr="003F26E7">
          <w:rPr>
            <w:sz w:val="22"/>
            <w:rPrChange w:id="1845" w:author="만든 이">
              <w:rPr/>
            </w:rPrChange>
          </w:rPr>
          <w:t>&lt;Describe the sequence of events that explain what needs to happen, preferably as a numbered list, e.g. 1. User makes a voice call, 2. Called party receives alerting message.&gt;</w:t>
        </w:r>
      </w:ins>
    </w:p>
    <w:p w14:paraId="424BA730" w14:textId="5DEC4BD7" w:rsidR="000B0A5A" w:rsidRPr="003F26E7" w:rsidRDefault="000B0A5A">
      <w:pPr>
        <w:pStyle w:val="3"/>
        <w:numPr>
          <w:ilvl w:val="0"/>
          <w:numId w:val="0"/>
        </w:numPr>
        <w:ind w:left="720" w:hanging="720"/>
        <w:rPr>
          <w:ins w:id="1846" w:author="만든 이"/>
        </w:rPr>
        <w:pPrChange w:id="1847" w:author="만든 이">
          <w:pPr>
            <w:pStyle w:val="3"/>
          </w:pPr>
        </w:pPrChange>
      </w:pPr>
      <w:bookmarkStart w:id="1848" w:name="_Toc355779207"/>
      <w:bookmarkStart w:id="1849" w:name="_Toc354586745"/>
      <w:bookmarkStart w:id="1850" w:name="_Toc354590104"/>
      <w:bookmarkEnd w:id="1848"/>
      <w:bookmarkEnd w:id="1849"/>
      <w:bookmarkEnd w:id="1850"/>
      <w:ins w:id="1851" w:author="만든 이">
        <w:del w:id="1852" w:author="만든 이">
          <w:r w:rsidRPr="003F26E7" w:rsidDel="00FE50B5">
            <w:delText>x</w:delText>
          </w:r>
          <w:r w:rsidR="00FE50B5" w:rsidRPr="003F26E7" w:rsidDel="006B02C4">
            <w:delText>A</w:delText>
          </w:r>
          <w:r w:rsidRPr="003F26E7" w:rsidDel="006B02C4">
            <w:delText>.1</w:delText>
          </w:r>
        </w:del>
        <w:bookmarkStart w:id="1853" w:name="_Toc159308429"/>
        <w:r w:rsidR="006B02C4">
          <w:t>A.X</w:t>
        </w:r>
        <w:r w:rsidRPr="003F26E7">
          <w:t>.4</w:t>
        </w:r>
        <w:r w:rsidRPr="003F26E7">
          <w:tab/>
          <w:t>Post-conditions</w:t>
        </w:r>
        <w:bookmarkEnd w:id="1853"/>
      </w:ins>
    </w:p>
    <w:p w14:paraId="6B59B440" w14:textId="77777777" w:rsidR="000B0A5A" w:rsidRPr="003F26E7" w:rsidRDefault="000B0A5A" w:rsidP="000B0A5A">
      <w:pPr>
        <w:rPr>
          <w:ins w:id="1854" w:author="만든 이"/>
          <w:rFonts w:eastAsia="Calibri"/>
          <w:sz w:val="22"/>
          <w:rPrChange w:id="1855" w:author="만든 이">
            <w:rPr>
              <w:ins w:id="1856" w:author="만든 이"/>
              <w:rFonts w:eastAsia="Calibri"/>
            </w:rPr>
          </w:rPrChange>
        </w:rPr>
      </w:pPr>
      <w:ins w:id="1857" w:author="만든 이">
        <w:r w:rsidRPr="003F26E7">
          <w:rPr>
            <w:sz w:val="22"/>
            <w:rPrChange w:id="1858" w:author="만든 이">
              <w:rPr/>
            </w:rPrChange>
          </w:rPr>
          <w:t>&lt;Describe the end result e.g. Called party can decide whether to accept call based on information displayed on UE screen.&gt;</w:t>
        </w:r>
      </w:ins>
    </w:p>
    <w:p w14:paraId="6B64F6F4" w14:textId="571E9DA0" w:rsidR="000B0A5A" w:rsidRPr="003F26E7" w:rsidRDefault="000B0A5A">
      <w:pPr>
        <w:pStyle w:val="3"/>
        <w:numPr>
          <w:ilvl w:val="0"/>
          <w:numId w:val="0"/>
        </w:numPr>
        <w:ind w:left="720" w:hanging="720"/>
        <w:rPr>
          <w:ins w:id="1859" w:author="만든 이"/>
        </w:rPr>
        <w:pPrChange w:id="1860" w:author="만든 이">
          <w:pPr>
            <w:pStyle w:val="3"/>
          </w:pPr>
        </w:pPrChange>
      </w:pPr>
      <w:bookmarkStart w:id="1861" w:name="_Toc355779209"/>
      <w:bookmarkStart w:id="1862" w:name="_Toc354586747"/>
      <w:bookmarkStart w:id="1863" w:name="_Toc354590106"/>
      <w:bookmarkEnd w:id="1861"/>
      <w:bookmarkEnd w:id="1862"/>
      <w:bookmarkEnd w:id="1863"/>
      <w:ins w:id="1864" w:author="만든 이">
        <w:del w:id="1865" w:author="만든 이">
          <w:r w:rsidRPr="003F26E7" w:rsidDel="00FE50B5">
            <w:delText>x</w:delText>
          </w:r>
          <w:r w:rsidR="00FE50B5" w:rsidRPr="003F26E7" w:rsidDel="006B02C4">
            <w:delText>A</w:delText>
          </w:r>
          <w:r w:rsidRPr="003F26E7" w:rsidDel="006B02C4">
            <w:delText>.1</w:delText>
          </w:r>
        </w:del>
        <w:bookmarkStart w:id="1866" w:name="_Toc159308430"/>
        <w:r w:rsidR="006B02C4">
          <w:t>A.X</w:t>
        </w:r>
        <w:r w:rsidRPr="003F26E7">
          <w:t>.5</w:t>
        </w:r>
        <w:r w:rsidRPr="003F26E7">
          <w:tab/>
          <w:t>Existing features partly or fully covering the use case functionality</w:t>
        </w:r>
        <w:bookmarkEnd w:id="1866"/>
      </w:ins>
    </w:p>
    <w:p w14:paraId="1B62EAA6" w14:textId="77777777" w:rsidR="000B0A5A" w:rsidRPr="003F26E7" w:rsidRDefault="000B0A5A" w:rsidP="000B0A5A">
      <w:pPr>
        <w:rPr>
          <w:ins w:id="1867" w:author="만든 이"/>
          <w:rFonts w:eastAsia="Calibri"/>
          <w:sz w:val="22"/>
          <w:rPrChange w:id="1868" w:author="만든 이">
            <w:rPr>
              <w:ins w:id="1869" w:author="만든 이"/>
              <w:rFonts w:eastAsia="Calibri"/>
            </w:rPr>
          </w:rPrChange>
        </w:rPr>
      </w:pPr>
      <w:ins w:id="1870" w:author="만든 이">
        <w:r w:rsidRPr="003F26E7">
          <w:rPr>
            <w:sz w:val="22"/>
            <w:rPrChange w:id="1871" w:author="만든 이">
              <w:rPr/>
            </w:rPrChange>
          </w:rPr>
          <w:t>&lt; Highlight existing features in the existing set of normative specifications that partly or fully cover this use case.&gt;</w:t>
        </w:r>
      </w:ins>
    </w:p>
    <w:p w14:paraId="3CD0AD75" w14:textId="26552A5C" w:rsidR="000B0A5A" w:rsidRPr="003F26E7" w:rsidRDefault="000B0A5A">
      <w:pPr>
        <w:pStyle w:val="3"/>
        <w:numPr>
          <w:ilvl w:val="0"/>
          <w:numId w:val="0"/>
        </w:numPr>
        <w:ind w:left="720" w:hanging="720"/>
        <w:rPr>
          <w:ins w:id="1872" w:author="만든 이"/>
        </w:rPr>
        <w:pPrChange w:id="1873" w:author="만든 이">
          <w:pPr>
            <w:pStyle w:val="3"/>
          </w:pPr>
        </w:pPrChange>
      </w:pPr>
      <w:ins w:id="1874" w:author="만든 이">
        <w:del w:id="1875" w:author="만든 이">
          <w:r w:rsidRPr="003F26E7" w:rsidDel="00FE50B5">
            <w:delText>x</w:delText>
          </w:r>
          <w:r w:rsidR="00FE50B5" w:rsidRPr="003F26E7" w:rsidDel="006B02C4">
            <w:delText>A</w:delText>
          </w:r>
          <w:r w:rsidRPr="003F26E7" w:rsidDel="006B02C4">
            <w:delText>.1</w:delText>
          </w:r>
        </w:del>
        <w:bookmarkStart w:id="1876" w:name="_Toc159308431"/>
        <w:r w:rsidR="006B02C4">
          <w:t>A.X</w:t>
        </w:r>
        <w:r w:rsidRPr="003F26E7">
          <w:t>.6</w:t>
        </w:r>
        <w:r w:rsidRPr="003F26E7">
          <w:tab/>
          <w:t>Potential New Requirements needed to support the use case</w:t>
        </w:r>
        <w:bookmarkEnd w:id="1876"/>
      </w:ins>
    </w:p>
    <w:p w14:paraId="2C9B4276" w14:textId="77777777" w:rsidR="000B0A5A" w:rsidRPr="003F26E7" w:rsidRDefault="000B0A5A" w:rsidP="000B0A5A">
      <w:pPr>
        <w:rPr>
          <w:ins w:id="1877" w:author="만든 이"/>
          <w:rFonts w:eastAsia="Calibri"/>
          <w:sz w:val="22"/>
          <w:rPrChange w:id="1878" w:author="만든 이">
            <w:rPr>
              <w:ins w:id="1879" w:author="만든 이"/>
              <w:rFonts w:eastAsia="Calibri"/>
            </w:rPr>
          </w:rPrChange>
        </w:rPr>
      </w:pPr>
      <w:ins w:id="1880" w:author="만든 이">
        <w:r w:rsidRPr="003F26E7">
          <w:rPr>
            <w:sz w:val="22"/>
            <w:rPrChange w:id="1881" w:author="만든 이">
              <w:rPr/>
            </w:rPrChange>
          </w:rPr>
          <w:t>&lt;Provide draft new requirements that are needed to realise the use case, and that are not yet covered in any normative specification.&gt;</w:t>
        </w:r>
      </w:ins>
    </w:p>
    <w:p w14:paraId="4700D09C" w14:textId="5EEDE56B" w:rsidR="00F36075" w:rsidRPr="00D273DE" w:rsidDel="007F10C0" w:rsidRDefault="007F10C0" w:rsidP="00D273DE">
      <w:pPr>
        <w:spacing w:after="160" w:line="256" w:lineRule="auto"/>
        <w:rPr>
          <w:ins w:id="1882" w:author="만든 이"/>
          <w:del w:id="1883" w:author="만든 이"/>
          <w:rFonts w:ascii="Calibri" w:eastAsia="Calibri" w:hAnsi="Calibri" w:cs="Times New Roman"/>
          <w:sz w:val="22"/>
        </w:rPr>
      </w:pPr>
      <w:ins w:id="1884" w:author="만든 이">
        <w:del w:id="1885" w:author="만든 이">
          <w:r w:rsidRPr="00D273DE" w:rsidDel="00C5583C">
            <w:rPr>
              <w:rFonts w:ascii="Calibri" w:hAnsi="Calibri" w:cs="Times New Roman"/>
              <w:sz w:val="22"/>
            </w:rPr>
            <w:delText xml:space="preserve"> </w:delText>
          </w:r>
          <w:r w:rsidR="001C0219" w:rsidRPr="00D273DE" w:rsidDel="007F10C0">
            <w:rPr>
              <w:rFonts w:ascii="Calibri" w:eastAsia="Calibri" w:hAnsi="Calibri" w:cs="Times New Roman"/>
              <w:sz w:val="22"/>
            </w:rPr>
            <w:delText>s formulated to be submitted for 3GPP standardization.</w:delText>
          </w:r>
        </w:del>
      </w:ins>
    </w:p>
    <w:p w14:paraId="49EAE7D2" w14:textId="4534DEDF" w:rsidR="001C0219" w:rsidRPr="003F26E7" w:rsidRDefault="001C0219">
      <w:pPr>
        <w:spacing w:after="160" w:line="256" w:lineRule="auto"/>
        <w:rPr>
          <w:ins w:id="1886" w:author="만든 이"/>
        </w:rPr>
        <w:pPrChange w:id="1887" w:author="만든 이">
          <w:pPr>
            <w:pStyle w:val="a2"/>
            <w:numPr>
              <w:numId w:val="61"/>
            </w:numPr>
            <w:ind w:left="720" w:hanging="360"/>
          </w:pPr>
        </w:pPrChange>
      </w:pPr>
      <w:ins w:id="1888" w:author="만든 이">
        <w:del w:id="1889" w:author="만든 이">
          <w:r w:rsidRPr="003F26E7" w:rsidDel="007F10C0">
            <w:rPr>
              <w:sz w:val="22"/>
            </w:rPr>
            <w:delText>Formulate the input based on these use cases and potential service requirements to be submitted for 3GPP standardization.</w:delText>
          </w:r>
        </w:del>
      </w:ins>
    </w:p>
    <w:p w14:paraId="68D12F86" w14:textId="2D4D48F3" w:rsidR="00CC7645" w:rsidRPr="003F26E7" w:rsidRDefault="00CC7645" w:rsidP="00116EE0">
      <w:pPr>
        <w:pStyle w:val="a2"/>
        <w:rPr>
          <w:ins w:id="1890" w:author="만든 이"/>
          <w:rFonts w:eastAsia="Times New Roman" w:cs="Times New Roman"/>
        </w:rPr>
      </w:pPr>
      <w:ins w:id="1891" w:author="만든 이">
        <w:r w:rsidRPr="003F26E7">
          <w:rPr>
            <w:rFonts w:eastAsia="Times New Roman" w:cs="Times New Roman"/>
          </w:rPr>
          <w:br w:type="page"/>
        </w:r>
      </w:ins>
    </w:p>
    <w:p w14:paraId="17D7A160" w14:textId="449D297D" w:rsidR="00CC7645" w:rsidRPr="007272F2" w:rsidRDefault="00CC7645" w:rsidP="00CC7645">
      <w:pPr>
        <w:pStyle w:val="Annex"/>
        <w:spacing w:line="276" w:lineRule="auto"/>
        <w:ind w:left="851" w:hanging="851"/>
        <w:rPr>
          <w:ins w:id="1892" w:author="만든 이"/>
          <w:i w:val="0"/>
          <w:iCs/>
          <w:u w:val="none"/>
        </w:rPr>
      </w:pPr>
      <w:ins w:id="1893" w:author="만든 이">
        <w:del w:id="1894" w:author="만든 이">
          <w:r w:rsidDel="00CA2F80">
            <w:rPr>
              <w:i w:val="0"/>
              <w:iCs/>
              <w:u w:val="none"/>
            </w:rPr>
            <w:lastRenderedPageBreak/>
            <w:delText>u</w:delText>
          </w:r>
        </w:del>
        <w:bookmarkStart w:id="1895" w:name="_Toc159308432"/>
        <w:r w:rsidR="00CA2F80">
          <w:rPr>
            <w:i w:val="0"/>
            <w:iCs/>
            <w:u w:val="none"/>
          </w:rPr>
          <w:t>U</w:t>
        </w:r>
        <w:r>
          <w:rPr>
            <w:i w:val="0"/>
            <w:iCs/>
            <w:u w:val="none"/>
          </w:rPr>
          <w:t>se cases and potential requirements on PNT</w:t>
        </w:r>
        <w:bookmarkEnd w:id="1895"/>
      </w:ins>
    </w:p>
    <w:p w14:paraId="4656ADBA" w14:textId="58C45A3A" w:rsidR="00CC7645" w:rsidRDefault="00CC7645" w:rsidP="00CC7645">
      <w:pPr>
        <w:spacing w:after="160" w:line="256" w:lineRule="auto"/>
        <w:rPr>
          <w:ins w:id="1896" w:author="만든 이"/>
          <w:rFonts w:ascii="Calibri" w:eastAsia="Calibri" w:hAnsi="Calibri" w:cs="Times New Roman"/>
          <w:sz w:val="22"/>
        </w:rPr>
      </w:pPr>
      <w:ins w:id="1897" w:author="만든 이">
        <w:r>
          <w:rPr>
            <w:rFonts w:ascii="Calibri" w:eastAsia="Calibri" w:hAnsi="Calibri" w:cs="Times New Roman"/>
            <w:sz w:val="22"/>
          </w:rPr>
          <w:t xml:space="preserve">This annex provides the example of use cases and potential requirements on </w:t>
        </w:r>
        <w:del w:id="1898" w:author="만든 이">
          <w:r w:rsidDel="003B3A1A">
            <w:rPr>
              <w:rFonts w:ascii="Calibri" w:eastAsia="Calibri" w:hAnsi="Calibri" w:cs="Times New Roman"/>
              <w:sz w:val="22"/>
            </w:rPr>
            <w:delText>MBS</w:delText>
          </w:r>
        </w:del>
        <w:r w:rsidR="003B3A1A">
          <w:rPr>
            <w:rFonts w:ascii="Calibri" w:eastAsia="Calibri" w:hAnsi="Calibri" w:cs="Times New Roman"/>
            <w:sz w:val="22"/>
          </w:rPr>
          <w:t>PNT</w:t>
        </w:r>
        <w:r>
          <w:rPr>
            <w:rFonts w:ascii="Calibri" w:eastAsia="Calibri" w:hAnsi="Calibri" w:cs="Times New Roman"/>
            <w:sz w:val="22"/>
          </w:rPr>
          <w:t xml:space="preserve"> to be formulated as inputs into 3GPP standardization for IMT-2030</w:t>
        </w:r>
        <w:r w:rsidR="000B48F8">
          <w:rPr>
            <w:rFonts w:ascii="Calibri" w:eastAsia="Calibri" w:hAnsi="Calibri" w:cs="Times New Roman"/>
            <w:sz w:val="22"/>
          </w:rPr>
          <w:t xml:space="preserve"> based on use cases developed from IALA perspective which are introduced in Section 4</w:t>
        </w:r>
        <w:r>
          <w:rPr>
            <w:rFonts w:ascii="Calibri" w:eastAsia="Calibri" w:hAnsi="Calibri" w:cs="Times New Roman"/>
            <w:sz w:val="22"/>
          </w:rPr>
          <w:t>.</w:t>
        </w:r>
      </w:ins>
    </w:p>
    <w:p w14:paraId="3624780B" w14:textId="223BEE23" w:rsidR="00A90FE2" w:rsidRDefault="00A90FE2" w:rsidP="00A90FE2">
      <w:pPr>
        <w:pStyle w:val="2"/>
        <w:numPr>
          <w:ilvl w:val="0"/>
          <w:numId w:val="0"/>
        </w:numPr>
        <w:ind w:left="576" w:hanging="576"/>
        <w:rPr>
          <w:ins w:id="1899" w:author="만든 이"/>
        </w:rPr>
      </w:pPr>
      <w:ins w:id="1900" w:author="만든 이">
        <w:del w:id="1901" w:author="만든 이">
          <w:r w:rsidDel="006B02C4">
            <w:rPr>
              <w:lang w:eastAsia="ko-KR"/>
            </w:rPr>
            <w:delText>B.1</w:delText>
          </w:r>
        </w:del>
        <w:bookmarkStart w:id="1902" w:name="_Toc159308433"/>
        <w:r w:rsidR="006B02C4">
          <w:rPr>
            <w:lang w:eastAsia="ko-KR"/>
          </w:rPr>
          <w:t>B.X</w:t>
        </w:r>
        <w:r>
          <w:rPr>
            <w:lang w:eastAsia="ko-KR"/>
          </w:rPr>
          <w:t xml:space="preserve"> </w:t>
        </w:r>
        <w:r>
          <w:t>Use case on …</w:t>
        </w:r>
        <w:bookmarkEnd w:id="1902"/>
      </w:ins>
    </w:p>
    <w:p w14:paraId="333C4D05" w14:textId="702B8AF4" w:rsidR="000672FB" w:rsidRPr="003F26E7" w:rsidRDefault="000672FB" w:rsidP="000672FB">
      <w:pPr>
        <w:pStyle w:val="3"/>
        <w:numPr>
          <w:ilvl w:val="0"/>
          <w:numId w:val="0"/>
        </w:numPr>
        <w:ind w:left="720" w:hanging="720"/>
        <w:rPr>
          <w:ins w:id="1903" w:author="만든 이"/>
        </w:rPr>
      </w:pPr>
      <w:ins w:id="1904" w:author="만든 이">
        <w:del w:id="1905" w:author="만든 이">
          <w:r w:rsidDel="006B02C4">
            <w:delText>B</w:delText>
          </w:r>
          <w:r w:rsidRPr="003F26E7" w:rsidDel="006B02C4">
            <w:delText>.1</w:delText>
          </w:r>
        </w:del>
        <w:bookmarkStart w:id="1906" w:name="_Toc159308434"/>
        <w:r w:rsidR="006B02C4">
          <w:t>B.X</w:t>
        </w:r>
        <w:r w:rsidRPr="003F26E7">
          <w:t>.</w:t>
        </w:r>
        <w:r>
          <w:t xml:space="preserve">1 </w:t>
        </w:r>
        <w:r>
          <w:tab/>
        </w:r>
        <w:r w:rsidRPr="003F26E7">
          <w:t>Description</w:t>
        </w:r>
        <w:bookmarkEnd w:id="1906"/>
      </w:ins>
    </w:p>
    <w:p w14:paraId="2B638A31" w14:textId="77777777" w:rsidR="000672FB" w:rsidRPr="007272F2" w:rsidRDefault="000672FB" w:rsidP="000672FB">
      <w:pPr>
        <w:rPr>
          <w:ins w:id="1907" w:author="만든 이"/>
          <w:rFonts w:eastAsia="Calibri"/>
          <w:sz w:val="22"/>
        </w:rPr>
      </w:pPr>
      <w:ins w:id="1908" w:author="만든 이">
        <w:r w:rsidRPr="007272F2">
          <w:rPr>
            <w:sz w:val="22"/>
          </w:rPr>
          <w:t>&lt;Describe what the use case intends to achieve.&gt;</w:t>
        </w:r>
      </w:ins>
    </w:p>
    <w:p w14:paraId="24B93752" w14:textId="517EB577" w:rsidR="000672FB" w:rsidRPr="003F26E7" w:rsidRDefault="000672FB" w:rsidP="000672FB">
      <w:pPr>
        <w:pStyle w:val="3"/>
        <w:numPr>
          <w:ilvl w:val="0"/>
          <w:numId w:val="0"/>
        </w:numPr>
        <w:ind w:left="720" w:hanging="720"/>
        <w:rPr>
          <w:ins w:id="1909" w:author="만든 이"/>
        </w:rPr>
      </w:pPr>
      <w:ins w:id="1910" w:author="만든 이">
        <w:del w:id="1911" w:author="만든 이">
          <w:r w:rsidDel="006B02C4">
            <w:delText>B</w:delText>
          </w:r>
          <w:r w:rsidRPr="003F26E7" w:rsidDel="006B02C4">
            <w:delText>.1</w:delText>
          </w:r>
        </w:del>
        <w:bookmarkStart w:id="1912" w:name="_Toc159308435"/>
        <w:r w:rsidR="006B02C4">
          <w:t>B.X</w:t>
        </w:r>
        <w:r w:rsidRPr="003F26E7">
          <w:t>.2</w:t>
        </w:r>
        <w:r w:rsidRPr="003F26E7">
          <w:tab/>
          <w:t>Pre-conditions</w:t>
        </w:r>
        <w:bookmarkEnd w:id="1912"/>
      </w:ins>
    </w:p>
    <w:p w14:paraId="708BFD22" w14:textId="77777777" w:rsidR="000672FB" w:rsidRPr="007272F2" w:rsidRDefault="000672FB" w:rsidP="000672FB">
      <w:pPr>
        <w:rPr>
          <w:ins w:id="1913" w:author="만든 이"/>
          <w:rFonts w:eastAsia="Calibri"/>
          <w:sz w:val="22"/>
        </w:rPr>
      </w:pPr>
      <w:ins w:id="1914" w:author="만든 이">
        <w:r w:rsidRPr="007272F2">
          <w:rPr>
            <w:sz w:val="22"/>
          </w:rPr>
          <w:t>&lt;List any pre-conditions that need to exist for this use case, preferably as a bulleted list, e.g. UE is registered to the network.&gt;</w:t>
        </w:r>
      </w:ins>
    </w:p>
    <w:p w14:paraId="457AF1F8" w14:textId="050475C5" w:rsidR="000672FB" w:rsidRPr="003F26E7" w:rsidRDefault="000672FB" w:rsidP="000672FB">
      <w:pPr>
        <w:pStyle w:val="3"/>
        <w:numPr>
          <w:ilvl w:val="0"/>
          <w:numId w:val="0"/>
        </w:numPr>
        <w:ind w:left="720" w:hanging="720"/>
        <w:rPr>
          <w:ins w:id="1915" w:author="만든 이"/>
        </w:rPr>
      </w:pPr>
      <w:ins w:id="1916" w:author="만든 이">
        <w:del w:id="1917" w:author="만든 이">
          <w:r w:rsidDel="006B02C4">
            <w:delText>B</w:delText>
          </w:r>
          <w:r w:rsidRPr="003F26E7" w:rsidDel="006B02C4">
            <w:delText>.1</w:delText>
          </w:r>
        </w:del>
        <w:bookmarkStart w:id="1918" w:name="_Toc159308436"/>
        <w:r w:rsidR="006B02C4">
          <w:t>B.X</w:t>
        </w:r>
        <w:r w:rsidRPr="003F26E7">
          <w:t>.3</w:t>
        </w:r>
        <w:r w:rsidRPr="003F26E7">
          <w:tab/>
          <w:t>Service Flows</w:t>
        </w:r>
        <w:bookmarkEnd w:id="1918"/>
      </w:ins>
    </w:p>
    <w:p w14:paraId="18A1913C" w14:textId="77777777" w:rsidR="000672FB" w:rsidRPr="007272F2" w:rsidRDefault="000672FB" w:rsidP="000672FB">
      <w:pPr>
        <w:rPr>
          <w:ins w:id="1919" w:author="만든 이"/>
          <w:rFonts w:eastAsia="Calibri"/>
          <w:sz w:val="22"/>
        </w:rPr>
      </w:pPr>
      <w:ins w:id="1920" w:author="만든 이">
        <w:r w:rsidRPr="007272F2">
          <w:rPr>
            <w:sz w:val="22"/>
          </w:rPr>
          <w:t>&lt;Describe the sequence of events that explain what needs to happen, preferably as a numbered list, e.g. 1. User makes a voice call, 2. Called party receives alerting message.&gt;</w:t>
        </w:r>
      </w:ins>
    </w:p>
    <w:p w14:paraId="094D71FB" w14:textId="1726AA63" w:rsidR="000672FB" w:rsidRPr="003F26E7" w:rsidRDefault="000672FB" w:rsidP="000672FB">
      <w:pPr>
        <w:pStyle w:val="3"/>
        <w:numPr>
          <w:ilvl w:val="0"/>
          <w:numId w:val="0"/>
        </w:numPr>
        <w:ind w:left="720" w:hanging="720"/>
        <w:rPr>
          <w:ins w:id="1921" w:author="만든 이"/>
        </w:rPr>
      </w:pPr>
      <w:ins w:id="1922" w:author="만든 이">
        <w:del w:id="1923" w:author="만든 이">
          <w:r w:rsidDel="006B02C4">
            <w:delText>B</w:delText>
          </w:r>
          <w:r w:rsidRPr="003F26E7" w:rsidDel="006B02C4">
            <w:delText>.1</w:delText>
          </w:r>
        </w:del>
        <w:bookmarkStart w:id="1924" w:name="_Toc159308437"/>
        <w:r w:rsidR="006B02C4">
          <w:t>B.X</w:t>
        </w:r>
        <w:r w:rsidRPr="003F26E7">
          <w:t>.4</w:t>
        </w:r>
        <w:r w:rsidRPr="003F26E7">
          <w:tab/>
          <w:t>Post-conditions</w:t>
        </w:r>
        <w:bookmarkEnd w:id="1924"/>
      </w:ins>
    </w:p>
    <w:p w14:paraId="7B1A7316" w14:textId="77777777" w:rsidR="000672FB" w:rsidRPr="007272F2" w:rsidRDefault="000672FB" w:rsidP="000672FB">
      <w:pPr>
        <w:rPr>
          <w:ins w:id="1925" w:author="만든 이"/>
          <w:rFonts w:eastAsia="Calibri"/>
          <w:sz w:val="22"/>
        </w:rPr>
      </w:pPr>
      <w:ins w:id="1926" w:author="만든 이">
        <w:r w:rsidRPr="007272F2">
          <w:rPr>
            <w:sz w:val="22"/>
          </w:rPr>
          <w:t>&lt;Describe the end result e.g. Called party can decide whether to accept call based on information displayed on UE screen.&gt;</w:t>
        </w:r>
      </w:ins>
    </w:p>
    <w:p w14:paraId="40BE0914" w14:textId="416344B3" w:rsidR="000672FB" w:rsidRPr="003F26E7" w:rsidRDefault="000672FB" w:rsidP="000672FB">
      <w:pPr>
        <w:pStyle w:val="3"/>
        <w:numPr>
          <w:ilvl w:val="0"/>
          <w:numId w:val="0"/>
        </w:numPr>
        <w:ind w:left="720" w:hanging="720"/>
        <w:rPr>
          <w:ins w:id="1927" w:author="만든 이"/>
        </w:rPr>
      </w:pPr>
      <w:ins w:id="1928" w:author="만든 이">
        <w:del w:id="1929" w:author="만든 이">
          <w:r w:rsidDel="006B02C4">
            <w:delText>B</w:delText>
          </w:r>
          <w:r w:rsidRPr="003F26E7" w:rsidDel="006B02C4">
            <w:delText>.1</w:delText>
          </w:r>
        </w:del>
        <w:bookmarkStart w:id="1930" w:name="_Toc159308438"/>
        <w:r w:rsidR="006B02C4">
          <w:t>B.X</w:t>
        </w:r>
        <w:r w:rsidRPr="003F26E7">
          <w:t>.5</w:t>
        </w:r>
        <w:r w:rsidRPr="003F26E7">
          <w:tab/>
          <w:t>Existing features partly or fully covering the use case functionality</w:t>
        </w:r>
        <w:bookmarkEnd w:id="1930"/>
      </w:ins>
    </w:p>
    <w:p w14:paraId="556F284B" w14:textId="77777777" w:rsidR="000672FB" w:rsidRPr="007272F2" w:rsidRDefault="000672FB" w:rsidP="000672FB">
      <w:pPr>
        <w:rPr>
          <w:ins w:id="1931" w:author="만든 이"/>
          <w:rFonts w:eastAsia="Calibri"/>
          <w:sz w:val="22"/>
        </w:rPr>
      </w:pPr>
      <w:ins w:id="1932" w:author="만든 이">
        <w:r w:rsidRPr="007272F2">
          <w:rPr>
            <w:sz w:val="22"/>
          </w:rPr>
          <w:t>&lt; Highlight existing features in the existing set of normative specifications that partly or fully cover this use case.&gt;</w:t>
        </w:r>
      </w:ins>
    </w:p>
    <w:p w14:paraId="2469B1E5" w14:textId="184F4B5D" w:rsidR="000672FB" w:rsidRPr="003F26E7" w:rsidRDefault="000672FB" w:rsidP="000672FB">
      <w:pPr>
        <w:pStyle w:val="3"/>
        <w:numPr>
          <w:ilvl w:val="0"/>
          <w:numId w:val="0"/>
        </w:numPr>
        <w:ind w:left="720" w:hanging="720"/>
        <w:rPr>
          <w:ins w:id="1933" w:author="만든 이"/>
        </w:rPr>
      </w:pPr>
      <w:ins w:id="1934" w:author="만든 이">
        <w:del w:id="1935" w:author="만든 이">
          <w:r w:rsidDel="006B02C4">
            <w:delText>B</w:delText>
          </w:r>
          <w:r w:rsidRPr="003F26E7" w:rsidDel="006B02C4">
            <w:delText>.1</w:delText>
          </w:r>
        </w:del>
        <w:bookmarkStart w:id="1936" w:name="_Toc159308439"/>
        <w:r w:rsidR="006B02C4">
          <w:t>B.X</w:t>
        </w:r>
        <w:r w:rsidRPr="003F26E7">
          <w:t>.6</w:t>
        </w:r>
        <w:r w:rsidRPr="003F26E7">
          <w:tab/>
          <w:t>Potential New Requirements needed to support the use case</w:t>
        </w:r>
        <w:bookmarkEnd w:id="1936"/>
      </w:ins>
    </w:p>
    <w:p w14:paraId="05DA6035" w14:textId="77777777" w:rsidR="000672FB" w:rsidRPr="007272F2" w:rsidRDefault="000672FB" w:rsidP="000672FB">
      <w:pPr>
        <w:rPr>
          <w:ins w:id="1937" w:author="만든 이"/>
          <w:rFonts w:eastAsia="Calibri"/>
          <w:sz w:val="22"/>
        </w:rPr>
      </w:pPr>
      <w:ins w:id="1938" w:author="만든 이">
        <w:r w:rsidRPr="007272F2">
          <w:rPr>
            <w:sz w:val="22"/>
          </w:rPr>
          <w:t>&lt;Provide draft new requirements that are needed to realise the use case, and that are not yet covered in any normative specification.&gt;</w:t>
        </w:r>
      </w:ins>
    </w:p>
    <w:p w14:paraId="0D01045E" w14:textId="4AE5B362" w:rsidR="00A90FE2" w:rsidRPr="003F26E7" w:rsidDel="000672FB" w:rsidRDefault="00A90FE2" w:rsidP="00A90FE2">
      <w:pPr>
        <w:pStyle w:val="3"/>
        <w:numPr>
          <w:ilvl w:val="0"/>
          <w:numId w:val="0"/>
        </w:numPr>
        <w:ind w:left="720" w:hanging="720"/>
        <w:rPr>
          <w:ins w:id="1939" w:author="만든 이"/>
          <w:del w:id="1940" w:author="만든 이"/>
        </w:rPr>
      </w:pPr>
      <w:ins w:id="1941" w:author="만든 이">
        <w:del w:id="1942" w:author="만든 이">
          <w:r w:rsidDel="000672FB">
            <w:delText>B</w:delText>
          </w:r>
          <w:r w:rsidRPr="003F26E7" w:rsidDel="000672FB">
            <w:delText>.1.1</w:delText>
          </w:r>
          <w:r w:rsidRPr="003F26E7" w:rsidDel="000672FB">
            <w:tab/>
            <w:delText>Description</w:delText>
          </w:r>
        </w:del>
      </w:ins>
    </w:p>
    <w:p w14:paraId="7B113AEC" w14:textId="1BFF437B" w:rsidR="00A90FE2" w:rsidRPr="007272F2" w:rsidDel="000672FB" w:rsidRDefault="00A90FE2" w:rsidP="00A90FE2">
      <w:pPr>
        <w:rPr>
          <w:ins w:id="1943" w:author="만든 이"/>
          <w:del w:id="1944" w:author="만든 이"/>
          <w:rFonts w:eastAsia="Calibri"/>
          <w:sz w:val="22"/>
        </w:rPr>
      </w:pPr>
      <w:ins w:id="1945" w:author="만든 이">
        <w:del w:id="1946" w:author="만든 이">
          <w:r w:rsidRPr="007272F2" w:rsidDel="000672FB">
            <w:rPr>
              <w:sz w:val="22"/>
            </w:rPr>
            <w:delText>&lt;Describe what the use case intends to achieve.&gt;</w:delText>
          </w:r>
        </w:del>
      </w:ins>
    </w:p>
    <w:p w14:paraId="5F0E7973" w14:textId="467E8EF0" w:rsidR="00A90FE2" w:rsidRPr="003F26E7" w:rsidDel="000672FB" w:rsidRDefault="00A90FE2" w:rsidP="00A90FE2">
      <w:pPr>
        <w:pStyle w:val="3"/>
        <w:numPr>
          <w:ilvl w:val="0"/>
          <w:numId w:val="0"/>
        </w:numPr>
        <w:ind w:left="720" w:hanging="720"/>
        <w:rPr>
          <w:ins w:id="1947" w:author="만든 이"/>
          <w:del w:id="1948" w:author="만든 이"/>
        </w:rPr>
      </w:pPr>
      <w:ins w:id="1949" w:author="만든 이">
        <w:del w:id="1950" w:author="만든 이">
          <w:r w:rsidDel="000672FB">
            <w:delText>B</w:delText>
          </w:r>
          <w:r w:rsidRPr="003F26E7" w:rsidDel="000672FB">
            <w:delText>.1.2</w:delText>
          </w:r>
          <w:r w:rsidRPr="003F26E7" w:rsidDel="000672FB">
            <w:tab/>
            <w:delText>Pre-conditions</w:delText>
          </w:r>
        </w:del>
      </w:ins>
    </w:p>
    <w:p w14:paraId="49562B96" w14:textId="3B9F2AEB" w:rsidR="00A90FE2" w:rsidRPr="007272F2" w:rsidDel="000672FB" w:rsidRDefault="00A90FE2" w:rsidP="00A90FE2">
      <w:pPr>
        <w:rPr>
          <w:ins w:id="1951" w:author="만든 이"/>
          <w:del w:id="1952" w:author="만든 이"/>
          <w:rFonts w:eastAsia="Calibri"/>
          <w:sz w:val="22"/>
        </w:rPr>
      </w:pPr>
      <w:ins w:id="1953" w:author="만든 이">
        <w:del w:id="1954" w:author="만든 이">
          <w:r w:rsidRPr="007272F2" w:rsidDel="000672FB">
            <w:rPr>
              <w:sz w:val="22"/>
            </w:rPr>
            <w:delText>&lt;List any pre-conditions that need to exist for this use case, preferably as a bulleted list, e.g. UE is registered to the network.&gt;</w:delText>
          </w:r>
        </w:del>
      </w:ins>
    </w:p>
    <w:p w14:paraId="09D2E82C" w14:textId="3E05F808" w:rsidR="00A90FE2" w:rsidRPr="003F26E7" w:rsidDel="000672FB" w:rsidRDefault="00A90FE2" w:rsidP="00A90FE2">
      <w:pPr>
        <w:pStyle w:val="3"/>
        <w:numPr>
          <w:ilvl w:val="0"/>
          <w:numId w:val="0"/>
        </w:numPr>
        <w:ind w:left="720" w:hanging="720"/>
        <w:rPr>
          <w:ins w:id="1955" w:author="만든 이"/>
          <w:del w:id="1956" w:author="만든 이"/>
        </w:rPr>
      </w:pPr>
      <w:ins w:id="1957" w:author="만든 이">
        <w:del w:id="1958" w:author="만든 이">
          <w:r w:rsidDel="000672FB">
            <w:delText>B</w:delText>
          </w:r>
          <w:r w:rsidRPr="003F26E7" w:rsidDel="000672FB">
            <w:delText>.1.3</w:delText>
          </w:r>
          <w:r w:rsidRPr="003F26E7" w:rsidDel="000672FB">
            <w:tab/>
            <w:delText>Service Flows</w:delText>
          </w:r>
        </w:del>
      </w:ins>
    </w:p>
    <w:p w14:paraId="7B2188D1" w14:textId="46A72EB5" w:rsidR="00A90FE2" w:rsidRPr="007272F2" w:rsidDel="000672FB" w:rsidRDefault="00A90FE2" w:rsidP="00A90FE2">
      <w:pPr>
        <w:rPr>
          <w:ins w:id="1959" w:author="만든 이"/>
          <w:del w:id="1960" w:author="만든 이"/>
          <w:rFonts w:eastAsia="Calibri"/>
          <w:sz w:val="22"/>
        </w:rPr>
      </w:pPr>
      <w:ins w:id="1961" w:author="만든 이">
        <w:del w:id="1962" w:author="만든 이">
          <w:r w:rsidRPr="007272F2" w:rsidDel="000672FB">
            <w:rPr>
              <w:sz w:val="22"/>
            </w:rPr>
            <w:delText>&lt;Describe the sequence of events that explain what needs to happen, preferably as a numbered list, e.g. 1. User makes a voice call, 2. Called party receives alerting message.&gt;</w:delText>
          </w:r>
        </w:del>
      </w:ins>
    </w:p>
    <w:p w14:paraId="508AB9E7" w14:textId="1F41A199" w:rsidR="00A90FE2" w:rsidRPr="003F26E7" w:rsidDel="000672FB" w:rsidRDefault="00A90FE2" w:rsidP="00A90FE2">
      <w:pPr>
        <w:pStyle w:val="3"/>
        <w:numPr>
          <w:ilvl w:val="0"/>
          <w:numId w:val="0"/>
        </w:numPr>
        <w:ind w:left="720" w:hanging="720"/>
        <w:rPr>
          <w:ins w:id="1963" w:author="만든 이"/>
          <w:del w:id="1964" w:author="만든 이"/>
        </w:rPr>
      </w:pPr>
      <w:ins w:id="1965" w:author="만든 이">
        <w:del w:id="1966" w:author="만든 이">
          <w:r w:rsidDel="000672FB">
            <w:delText>B</w:delText>
          </w:r>
          <w:r w:rsidRPr="003F26E7" w:rsidDel="000672FB">
            <w:delText>.1.4</w:delText>
          </w:r>
          <w:r w:rsidRPr="003F26E7" w:rsidDel="000672FB">
            <w:tab/>
            <w:delText>Post-conditions</w:delText>
          </w:r>
        </w:del>
      </w:ins>
    </w:p>
    <w:p w14:paraId="750AB60C" w14:textId="75AE6BF1" w:rsidR="00A90FE2" w:rsidRPr="007272F2" w:rsidDel="000672FB" w:rsidRDefault="00A90FE2" w:rsidP="00A90FE2">
      <w:pPr>
        <w:rPr>
          <w:ins w:id="1967" w:author="만든 이"/>
          <w:del w:id="1968" w:author="만든 이"/>
          <w:rFonts w:eastAsia="Calibri"/>
          <w:sz w:val="22"/>
        </w:rPr>
      </w:pPr>
      <w:ins w:id="1969" w:author="만든 이">
        <w:del w:id="1970" w:author="만든 이">
          <w:r w:rsidRPr="007272F2" w:rsidDel="000672FB">
            <w:rPr>
              <w:sz w:val="22"/>
            </w:rPr>
            <w:delText>&lt;Describe the end result e.g. Called party can decide whether to accept call based on information displayed on UE screen.&gt;</w:delText>
          </w:r>
        </w:del>
      </w:ins>
    </w:p>
    <w:p w14:paraId="36F6D01D" w14:textId="7DE16079" w:rsidR="00A90FE2" w:rsidRPr="003F26E7" w:rsidDel="000672FB" w:rsidRDefault="00A90FE2" w:rsidP="00A90FE2">
      <w:pPr>
        <w:pStyle w:val="3"/>
        <w:numPr>
          <w:ilvl w:val="0"/>
          <w:numId w:val="0"/>
        </w:numPr>
        <w:ind w:left="720" w:hanging="720"/>
        <w:rPr>
          <w:ins w:id="1971" w:author="만든 이"/>
          <w:del w:id="1972" w:author="만든 이"/>
        </w:rPr>
      </w:pPr>
      <w:ins w:id="1973" w:author="만든 이">
        <w:del w:id="1974" w:author="만든 이">
          <w:r w:rsidDel="000672FB">
            <w:delText>B</w:delText>
          </w:r>
          <w:r w:rsidRPr="003F26E7" w:rsidDel="000672FB">
            <w:delText>.1.5</w:delText>
          </w:r>
          <w:r w:rsidRPr="003F26E7" w:rsidDel="000672FB">
            <w:tab/>
            <w:delText>Existing features partly or fully covering the use case functionality</w:delText>
          </w:r>
        </w:del>
      </w:ins>
    </w:p>
    <w:p w14:paraId="359AB5CA" w14:textId="63C28240" w:rsidR="00A90FE2" w:rsidRPr="007272F2" w:rsidDel="000672FB" w:rsidRDefault="00A90FE2" w:rsidP="00A90FE2">
      <w:pPr>
        <w:rPr>
          <w:ins w:id="1975" w:author="만든 이"/>
          <w:del w:id="1976" w:author="만든 이"/>
          <w:rFonts w:eastAsia="Calibri"/>
          <w:sz w:val="22"/>
        </w:rPr>
      </w:pPr>
      <w:ins w:id="1977" w:author="만든 이">
        <w:del w:id="1978" w:author="만든 이">
          <w:r w:rsidRPr="007272F2" w:rsidDel="000672FB">
            <w:rPr>
              <w:sz w:val="22"/>
            </w:rPr>
            <w:delText>&lt; Highlight existing features in the existing set of normative specifications that partly or fully cover this use case.&gt;</w:delText>
          </w:r>
        </w:del>
      </w:ins>
    </w:p>
    <w:p w14:paraId="0B3CC447" w14:textId="098F5CD6" w:rsidR="00A90FE2" w:rsidRPr="003F26E7" w:rsidDel="000672FB" w:rsidRDefault="00A90FE2" w:rsidP="00A90FE2">
      <w:pPr>
        <w:pStyle w:val="3"/>
        <w:numPr>
          <w:ilvl w:val="0"/>
          <w:numId w:val="0"/>
        </w:numPr>
        <w:ind w:left="720" w:hanging="720"/>
        <w:rPr>
          <w:ins w:id="1979" w:author="만든 이"/>
          <w:del w:id="1980" w:author="만든 이"/>
        </w:rPr>
      </w:pPr>
      <w:ins w:id="1981" w:author="만든 이">
        <w:del w:id="1982" w:author="만든 이">
          <w:r w:rsidDel="000672FB">
            <w:delText>B</w:delText>
          </w:r>
          <w:r w:rsidRPr="003F26E7" w:rsidDel="000672FB">
            <w:delText>.1.6</w:delText>
          </w:r>
          <w:r w:rsidRPr="003F26E7" w:rsidDel="000672FB">
            <w:tab/>
            <w:delText>Potential New Requirements needed to support the use case</w:delText>
          </w:r>
        </w:del>
      </w:ins>
    </w:p>
    <w:p w14:paraId="35428C9E" w14:textId="6F1931F3" w:rsidR="00A90FE2" w:rsidRPr="007272F2" w:rsidDel="000672FB" w:rsidRDefault="00A90FE2" w:rsidP="00A90FE2">
      <w:pPr>
        <w:rPr>
          <w:ins w:id="1983" w:author="만든 이"/>
          <w:del w:id="1984" w:author="만든 이"/>
          <w:rFonts w:eastAsia="Calibri"/>
          <w:sz w:val="22"/>
        </w:rPr>
      </w:pPr>
      <w:ins w:id="1985" w:author="만든 이">
        <w:del w:id="1986" w:author="만든 이">
          <w:r w:rsidRPr="007272F2" w:rsidDel="000672FB">
            <w:rPr>
              <w:sz w:val="22"/>
            </w:rPr>
            <w:delText>&lt;Provide draft new requirements that are needed to realise the use case, and that are not yet covered in any normative specification.&gt;</w:delText>
          </w:r>
        </w:del>
      </w:ins>
    </w:p>
    <w:p w14:paraId="070F2C35" w14:textId="77777777" w:rsidR="00A90FE2" w:rsidRDefault="00A90FE2" w:rsidP="00CC7645">
      <w:pPr>
        <w:spacing w:after="160" w:line="256" w:lineRule="auto"/>
        <w:rPr>
          <w:ins w:id="1987" w:author="만든 이"/>
          <w:rFonts w:ascii="Calibri" w:eastAsia="Calibri" w:hAnsi="Calibri" w:cs="Times New Roman"/>
          <w:sz w:val="22"/>
        </w:rPr>
      </w:pPr>
    </w:p>
    <w:p w14:paraId="08F45DCF" w14:textId="53D3F28B" w:rsidR="00420EA9" w:rsidRDefault="00420EA9" w:rsidP="00116EE0">
      <w:pPr>
        <w:pStyle w:val="a2"/>
        <w:rPr>
          <w:ins w:id="1988" w:author="만든 이"/>
          <w:rFonts w:eastAsia="Times New Roman" w:cs="Times New Roman"/>
          <w:szCs w:val="20"/>
        </w:rPr>
      </w:pPr>
      <w:ins w:id="1989" w:author="만든 이">
        <w:r>
          <w:rPr>
            <w:rFonts w:eastAsia="Times New Roman" w:cs="Times New Roman"/>
            <w:szCs w:val="20"/>
          </w:rPr>
          <w:br w:type="page"/>
        </w:r>
      </w:ins>
    </w:p>
    <w:p w14:paraId="18FA9F9A" w14:textId="6DEE3FC9" w:rsidR="00420EA9" w:rsidRPr="00420EA9" w:rsidRDefault="00420EA9" w:rsidP="00420EA9">
      <w:pPr>
        <w:pStyle w:val="Annex"/>
        <w:rPr>
          <w:ins w:id="1990" w:author="만든 이"/>
          <w:i w:val="0"/>
          <w:iCs/>
          <w:u w:val="none"/>
          <w:rPrChange w:id="1991" w:author="만든 이">
            <w:rPr>
              <w:ins w:id="1992" w:author="만든 이"/>
            </w:rPr>
          </w:rPrChange>
        </w:rPr>
      </w:pPr>
      <w:ins w:id="1993" w:author="만든 이">
        <w:del w:id="1994" w:author="만든 이">
          <w:r w:rsidRPr="00420EA9" w:rsidDel="00CA2F80">
            <w:rPr>
              <w:i w:val="0"/>
              <w:iCs/>
              <w:u w:val="none"/>
              <w:rPrChange w:id="1995" w:author="만든 이">
                <w:rPr/>
              </w:rPrChange>
            </w:rPr>
            <w:lastRenderedPageBreak/>
            <w:delText>u</w:delText>
          </w:r>
        </w:del>
        <w:bookmarkStart w:id="1996" w:name="_Toc159308440"/>
        <w:r w:rsidR="00CA2F80">
          <w:rPr>
            <w:i w:val="0"/>
            <w:iCs/>
            <w:u w:val="none"/>
          </w:rPr>
          <w:t>U</w:t>
        </w:r>
        <w:r w:rsidRPr="00420EA9">
          <w:rPr>
            <w:i w:val="0"/>
            <w:iCs/>
            <w:u w:val="none"/>
            <w:rPrChange w:id="1997" w:author="만든 이">
              <w:rPr/>
            </w:rPrChange>
          </w:rPr>
          <w:t xml:space="preserve">se cases and potential requirements on </w:t>
        </w:r>
        <w:del w:id="1998" w:author="만든 이">
          <w:r w:rsidDel="00CA2F80">
            <w:rPr>
              <w:i w:val="0"/>
              <w:iCs/>
              <w:u w:val="none"/>
            </w:rPr>
            <w:delText>vts</w:delText>
          </w:r>
        </w:del>
        <w:r w:rsidR="00CA2F80">
          <w:rPr>
            <w:i w:val="0"/>
            <w:iCs/>
            <w:u w:val="none"/>
          </w:rPr>
          <w:t>VTS</w:t>
        </w:r>
        <w:bookmarkEnd w:id="1996"/>
      </w:ins>
    </w:p>
    <w:p w14:paraId="61C99AC1" w14:textId="26E1AA43" w:rsidR="00420EA9" w:rsidRDefault="00420EA9" w:rsidP="00420EA9">
      <w:pPr>
        <w:spacing w:after="160" w:line="256" w:lineRule="auto"/>
        <w:rPr>
          <w:ins w:id="1999" w:author="만든 이"/>
          <w:rFonts w:ascii="Calibri" w:eastAsia="Calibri" w:hAnsi="Calibri" w:cs="Times New Roman"/>
          <w:sz w:val="22"/>
        </w:rPr>
      </w:pPr>
      <w:ins w:id="2000" w:author="만든 이">
        <w:r>
          <w:rPr>
            <w:rFonts w:ascii="Calibri" w:eastAsia="Calibri" w:hAnsi="Calibri" w:cs="Times New Roman"/>
            <w:sz w:val="22"/>
          </w:rPr>
          <w:t>This annex provides the example of use cases and potential requirements on VTS to be formulated as inputs into 3GPP standardization for IMT-2030</w:t>
        </w:r>
        <w:r w:rsidR="000B48F8">
          <w:rPr>
            <w:rFonts w:ascii="Calibri" w:eastAsia="Calibri" w:hAnsi="Calibri" w:cs="Times New Roman"/>
            <w:sz w:val="22"/>
          </w:rPr>
          <w:t xml:space="preserve"> based on use cases developed from IALA perspective which are introduced in Section 5</w:t>
        </w:r>
        <w:r>
          <w:rPr>
            <w:rFonts w:ascii="Calibri" w:eastAsia="Calibri" w:hAnsi="Calibri" w:cs="Times New Roman"/>
            <w:sz w:val="22"/>
          </w:rPr>
          <w:t>.</w:t>
        </w:r>
      </w:ins>
    </w:p>
    <w:p w14:paraId="122A96A1" w14:textId="48EB654A" w:rsidR="003266B0" w:rsidRPr="003266B0" w:rsidRDefault="003266B0">
      <w:pPr>
        <w:pStyle w:val="2"/>
        <w:numPr>
          <w:ilvl w:val="0"/>
          <w:numId w:val="0"/>
        </w:numPr>
        <w:ind w:left="576" w:hanging="576"/>
        <w:rPr>
          <w:ins w:id="2001" w:author="만든 이"/>
          <w:rPrChange w:id="2002" w:author="만든 이">
            <w:rPr>
              <w:ins w:id="2003" w:author="만든 이"/>
              <w:rFonts w:ascii="Calibri" w:eastAsia="Calibri" w:hAnsi="Calibri" w:cs="Times New Roman"/>
              <w:sz w:val="22"/>
            </w:rPr>
          </w:rPrChange>
        </w:rPr>
        <w:pPrChange w:id="2004" w:author="만든 이">
          <w:pPr>
            <w:spacing w:after="160" w:line="256" w:lineRule="auto"/>
          </w:pPr>
        </w:pPrChange>
      </w:pPr>
      <w:ins w:id="2005" w:author="만든 이">
        <w:del w:id="2006" w:author="만든 이">
          <w:r w:rsidDel="006B02C4">
            <w:rPr>
              <w:lang w:eastAsia="ko-KR"/>
            </w:rPr>
            <w:delText>C.1</w:delText>
          </w:r>
        </w:del>
        <w:bookmarkStart w:id="2007" w:name="_Toc159308441"/>
        <w:r w:rsidR="006B02C4">
          <w:rPr>
            <w:lang w:eastAsia="ko-KR"/>
          </w:rPr>
          <w:t>C.X</w:t>
        </w:r>
        <w:r>
          <w:rPr>
            <w:lang w:eastAsia="ko-KR"/>
          </w:rPr>
          <w:t xml:space="preserve"> </w:t>
        </w:r>
        <w:r>
          <w:t>Use case on …</w:t>
        </w:r>
        <w:bookmarkEnd w:id="2007"/>
      </w:ins>
    </w:p>
    <w:p w14:paraId="7F09CC98" w14:textId="0999B01D" w:rsidR="000672FB" w:rsidRPr="003F26E7" w:rsidRDefault="000672FB" w:rsidP="000672FB">
      <w:pPr>
        <w:pStyle w:val="3"/>
        <w:numPr>
          <w:ilvl w:val="0"/>
          <w:numId w:val="0"/>
        </w:numPr>
        <w:ind w:left="720" w:hanging="720"/>
        <w:rPr>
          <w:ins w:id="2008" w:author="만든 이"/>
        </w:rPr>
      </w:pPr>
      <w:ins w:id="2009" w:author="만든 이">
        <w:del w:id="2010" w:author="만든 이">
          <w:r w:rsidDel="003266B0">
            <w:delText>B</w:delText>
          </w:r>
          <w:r w:rsidR="003266B0" w:rsidDel="006B02C4">
            <w:delText>C</w:delText>
          </w:r>
          <w:r w:rsidRPr="003F26E7" w:rsidDel="006B02C4">
            <w:delText>.1</w:delText>
          </w:r>
        </w:del>
        <w:bookmarkStart w:id="2011" w:name="_Toc159308442"/>
        <w:r w:rsidR="006B02C4">
          <w:t>C.X</w:t>
        </w:r>
        <w:r w:rsidRPr="003F26E7">
          <w:t>.</w:t>
        </w:r>
        <w:r>
          <w:t xml:space="preserve">1 </w:t>
        </w:r>
        <w:r>
          <w:tab/>
        </w:r>
        <w:r w:rsidRPr="003F26E7">
          <w:t>Description</w:t>
        </w:r>
        <w:bookmarkEnd w:id="2011"/>
      </w:ins>
    </w:p>
    <w:p w14:paraId="35FADF74" w14:textId="77777777" w:rsidR="000672FB" w:rsidRPr="007272F2" w:rsidRDefault="000672FB" w:rsidP="000672FB">
      <w:pPr>
        <w:rPr>
          <w:ins w:id="2012" w:author="만든 이"/>
          <w:rFonts w:eastAsia="Calibri"/>
          <w:sz w:val="22"/>
        </w:rPr>
      </w:pPr>
      <w:ins w:id="2013" w:author="만든 이">
        <w:r w:rsidRPr="007272F2">
          <w:rPr>
            <w:sz w:val="22"/>
          </w:rPr>
          <w:t>&lt;Describe what the use case intends to achieve.&gt;</w:t>
        </w:r>
      </w:ins>
    </w:p>
    <w:p w14:paraId="745B35D6" w14:textId="6805EF0C" w:rsidR="000672FB" w:rsidRPr="003F26E7" w:rsidRDefault="000672FB" w:rsidP="000672FB">
      <w:pPr>
        <w:pStyle w:val="3"/>
        <w:numPr>
          <w:ilvl w:val="0"/>
          <w:numId w:val="0"/>
        </w:numPr>
        <w:ind w:left="720" w:hanging="720"/>
        <w:rPr>
          <w:ins w:id="2014" w:author="만든 이"/>
        </w:rPr>
      </w:pPr>
      <w:ins w:id="2015" w:author="만든 이">
        <w:del w:id="2016" w:author="만든 이">
          <w:r w:rsidDel="006B02C4">
            <w:delText>C</w:delText>
          </w:r>
          <w:r w:rsidRPr="003F26E7" w:rsidDel="006B02C4">
            <w:delText>.1</w:delText>
          </w:r>
        </w:del>
        <w:bookmarkStart w:id="2017" w:name="_Toc159308443"/>
        <w:r w:rsidR="006B02C4">
          <w:t>C.X</w:t>
        </w:r>
        <w:r w:rsidRPr="003F26E7">
          <w:t>.2</w:t>
        </w:r>
        <w:r w:rsidRPr="003F26E7">
          <w:tab/>
          <w:t>Pre-conditions</w:t>
        </w:r>
        <w:bookmarkEnd w:id="2017"/>
      </w:ins>
    </w:p>
    <w:p w14:paraId="6A2D44A2" w14:textId="77777777" w:rsidR="000672FB" w:rsidRPr="007272F2" w:rsidRDefault="000672FB" w:rsidP="000672FB">
      <w:pPr>
        <w:rPr>
          <w:ins w:id="2018" w:author="만든 이"/>
          <w:rFonts w:eastAsia="Calibri"/>
          <w:sz w:val="22"/>
        </w:rPr>
      </w:pPr>
      <w:ins w:id="2019" w:author="만든 이">
        <w:r w:rsidRPr="007272F2">
          <w:rPr>
            <w:sz w:val="22"/>
          </w:rPr>
          <w:t>&lt;List any pre-conditions that need to exist for this use case, preferably as a bulleted list, e.g. UE is registered to the network.&gt;</w:t>
        </w:r>
      </w:ins>
    </w:p>
    <w:p w14:paraId="65AED849" w14:textId="46B08723" w:rsidR="000672FB" w:rsidRPr="003F26E7" w:rsidRDefault="000672FB" w:rsidP="000672FB">
      <w:pPr>
        <w:pStyle w:val="3"/>
        <w:numPr>
          <w:ilvl w:val="0"/>
          <w:numId w:val="0"/>
        </w:numPr>
        <w:ind w:left="720" w:hanging="720"/>
        <w:rPr>
          <w:ins w:id="2020" w:author="만든 이"/>
        </w:rPr>
      </w:pPr>
      <w:ins w:id="2021" w:author="만든 이">
        <w:del w:id="2022" w:author="만든 이">
          <w:r w:rsidDel="006B02C4">
            <w:delText>C</w:delText>
          </w:r>
          <w:r w:rsidRPr="003F26E7" w:rsidDel="006B02C4">
            <w:delText>.1</w:delText>
          </w:r>
        </w:del>
        <w:bookmarkStart w:id="2023" w:name="_Toc159308444"/>
        <w:r w:rsidR="006B02C4">
          <w:t>C.X</w:t>
        </w:r>
        <w:r w:rsidRPr="003F26E7">
          <w:t>.3</w:t>
        </w:r>
        <w:r w:rsidRPr="003F26E7">
          <w:tab/>
          <w:t>Service Flows</w:t>
        </w:r>
        <w:bookmarkEnd w:id="2023"/>
      </w:ins>
    </w:p>
    <w:p w14:paraId="7FAC55C3" w14:textId="77777777" w:rsidR="000672FB" w:rsidRPr="007272F2" w:rsidRDefault="000672FB" w:rsidP="000672FB">
      <w:pPr>
        <w:rPr>
          <w:ins w:id="2024" w:author="만든 이"/>
          <w:rFonts w:eastAsia="Calibri"/>
          <w:sz w:val="22"/>
        </w:rPr>
      </w:pPr>
      <w:ins w:id="2025" w:author="만든 이">
        <w:r w:rsidRPr="007272F2">
          <w:rPr>
            <w:sz w:val="22"/>
          </w:rPr>
          <w:t>&lt;Describe the sequence of events that explain what needs to happen, preferably as a numbered list, e.g. 1. User makes a voice call, 2. Called party receives alerting message.&gt;</w:t>
        </w:r>
      </w:ins>
    </w:p>
    <w:p w14:paraId="1163139A" w14:textId="7D3D1324" w:rsidR="000672FB" w:rsidRPr="003F26E7" w:rsidRDefault="000672FB" w:rsidP="000672FB">
      <w:pPr>
        <w:pStyle w:val="3"/>
        <w:numPr>
          <w:ilvl w:val="0"/>
          <w:numId w:val="0"/>
        </w:numPr>
        <w:ind w:left="720" w:hanging="720"/>
        <w:rPr>
          <w:ins w:id="2026" w:author="만든 이"/>
        </w:rPr>
      </w:pPr>
      <w:ins w:id="2027" w:author="만든 이">
        <w:del w:id="2028" w:author="만든 이">
          <w:r w:rsidDel="006B02C4">
            <w:delText>C</w:delText>
          </w:r>
          <w:r w:rsidRPr="003F26E7" w:rsidDel="006B02C4">
            <w:delText>.1</w:delText>
          </w:r>
        </w:del>
        <w:bookmarkStart w:id="2029" w:name="_Toc159308445"/>
        <w:r w:rsidR="006B02C4">
          <w:t>C.X</w:t>
        </w:r>
        <w:r w:rsidRPr="003F26E7">
          <w:t>.4</w:t>
        </w:r>
        <w:r w:rsidRPr="003F26E7">
          <w:tab/>
          <w:t>Post-conditions</w:t>
        </w:r>
        <w:bookmarkEnd w:id="2029"/>
      </w:ins>
    </w:p>
    <w:p w14:paraId="20F3B4DE" w14:textId="77777777" w:rsidR="000672FB" w:rsidRPr="007272F2" w:rsidRDefault="000672FB" w:rsidP="000672FB">
      <w:pPr>
        <w:rPr>
          <w:ins w:id="2030" w:author="만든 이"/>
          <w:rFonts w:eastAsia="Calibri"/>
          <w:sz w:val="22"/>
        </w:rPr>
      </w:pPr>
      <w:ins w:id="2031" w:author="만든 이">
        <w:r w:rsidRPr="007272F2">
          <w:rPr>
            <w:sz w:val="22"/>
          </w:rPr>
          <w:t>&lt;Describe the end result e.g. Called party can decide whether to accept call based on information displayed on UE screen.&gt;</w:t>
        </w:r>
      </w:ins>
    </w:p>
    <w:p w14:paraId="406E6BC9" w14:textId="2B144C95" w:rsidR="000672FB" w:rsidRPr="003F26E7" w:rsidRDefault="000672FB" w:rsidP="000672FB">
      <w:pPr>
        <w:pStyle w:val="3"/>
        <w:numPr>
          <w:ilvl w:val="0"/>
          <w:numId w:val="0"/>
        </w:numPr>
        <w:ind w:left="720" w:hanging="720"/>
        <w:rPr>
          <w:ins w:id="2032" w:author="만든 이"/>
        </w:rPr>
      </w:pPr>
      <w:ins w:id="2033" w:author="만든 이">
        <w:del w:id="2034" w:author="만든 이">
          <w:r w:rsidDel="006B02C4">
            <w:delText>C</w:delText>
          </w:r>
          <w:r w:rsidRPr="003F26E7" w:rsidDel="006B02C4">
            <w:delText>.1</w:delText>
          </w:r>
        </w:del>
        <w:bookmarkStart w:id="2035" w:name="_Toc159308446"/>
        <w:r w:rsidR="006B02C4">
          <w:t>C.X</w:t>
        </w:r>
        <w:r w:rsidRPr="003F26E7">
          <w:t>.5</w:t>
        </w:r>
        <w:r w:rsidRPr="003F26E7">
          <w:tab/>
          <w:t>Existing features partly or fully covering the use case functionality</w:t>
        </w:r>
        <w:bookmarkEnd w:id="2035"/>
      </w:ins>
    </w:p>
    <w:p w14:paraId="6729CE44" w14:textId="77777777" w:rsidR="000672FB" w:rsidRPr="007272F2" w:rsidRDefault="000672FB" w:rsidP="000672FB">
      <w:pPr>
        <w:rPr>
          <w:ins w:id="2036" w:author="만든 이"/>
          <w:rFonts w:eastAsia="Calibri"/>
          <w:sz w:val="22"/>
        </w:rPr>
      </w:pPr>
      <w:ins w:id="2037" w:author="만든 이">
        <w:r w:rsidRPr="007272F2">
          <w:rPr>
            <w:sz w:val="22"/>
          </w:rPr>
          <w:t>&lt; Highlight existing features in the existing set of normative specifications that partly or fully cover this use case.&gt;</w:t>
        </w:r>
      </w:ins>
    </w:p>
    <w:p w14:paraId="49DAF526" w14:textId="44CAB763" w:rsidR="000672FB" w:rsidRPr="003F26E7" w:rsidRDefault="000672FB" w:rsidP="000672FB">
      <w:pPr>
        <w:pStyle w:val="3"/>
        <w:numPr>
          <w:ilvl w:val="0"/>
          <w:numId w:val="0"/>
        </w:numPr>
        <w:ind w:left="720" w:hanging="720"/>
        <w:rPr>
          <w:ins w:id="2038" w:author="만든 이"/>
        </w:rPr>
      </w:pPr>
      <w:ins w:id="2039" w:author="만든 이">
        <w:del w:id="2040" w:author="만든 이">
          <w:r w:rsidDel="006B02C4">
            <w:delText>C</w:delText>
          </w:r>
          <w:r w:rsidRPr="003F26E7" w:rsidDel="006B02C4">
            <w:delText>.1</w:delText>
          </w:r>
        </w:del>
        <w:bookmarkStart w:id="2041" w:name="_Toc159308447"/>
        <w:r w:rsidR="006B02C4">
          <w:t>C.X</w:t>
        </w:r>
        <w:r w:rsidRPr="003F26E7">
          <w:t>.6</w:t>
        </w:r>
        <w:r w:rsidRPr="003F26E7">
          <w:tab/>
          <w:t>Potential New Requirements needed to support the use case</w:t>
        </w:r>
        <w:bookmarkEnd w:id="2041"/>
      </w:ins>
    </w:p>
    <w:p w14:paraId="6FFB829A" w14:textId="77777777" w:rsidR="000672FB" w:rsidRPr="007272F2" w:rsidRDefault="000672FB" w:rsidP="000672FB">
      <w:pPr>
        <w:rPr>
          <w:ins w:id="2042" w:author="만든 이"/>
          <w:rFonts w:eastAsia="Calibri"/>
          <w:sz w:val="22"/>
        </w:rPr>
      </w:pPr>
      <w:ins w:id="2043" w:author="만든 이">
        <w:r w:rsidRPr="007272F2">
          <w:rPr>
            <w:sz w:val="22"/>
          </w:rPr>
          <w:t>&lt;Provide draft new requirements that are needed to realise the use case, and that are not yet covered in any normative specification.&gt;</w:t>
        </w:r>
      </w:ins>
    </w:p>
    <w:p w14:paraId="789A1BE2" w14:textId="2F567E35" w:rsidR="000672FB" w:rsidRPr="000672FB" w:rsidRDefault="000672FB" w:rsidP="00420EA9">
      <w:pPr>
        <w:spacing w:after="160" w:line="256" w:lineRule="auto"/>
        <w:rPr>
          <w:ins w:id="2044" w:author="만든 이"/>
          <w:rFonts w:ascii="Calibri" w:hAnsi="Calibri" w:cs="Times New Roman"/>
          <w:sz w:val="22"/>
          <w:lang w:eastAsia="ko-KR"/>
          <w:rPrChange w:id="2045" w:author="만든 이">
            <w:rPr>
              <w:ins w:id="2046" w:author="만든 이"/>
              <w:rFonts w:ascii="Calibri" w:eastAsia="Calibri" w:hAnsi="Calibri" w:cs="Times New Roman"/>
              <w:sz w:val="22"/>
            </w:rPr>
          </w:rPrChange>
        </w:rPr>
      </w:pPr>
    </w:p>
    <w:p w14:paraId="050C9A83" w14:textId="04B0BC5F" w:rsidR="00850509" w:rsidRDefault="00850509" w:rsidP="00116EE0">
      <w:pPr>
        <w:pStyle w:val="a2"/>
        <w:rPr>
          <w:ins w:id="2047" w:author="만든 이"/>
          <w:rFonts w:eastAsia="Times New Roman" w:cs="Times New Roman"/>
          <w:szCs w:val="20"/>
        </w:rPr>
      </w:pPr>
      <w:ins w:id="2048" w:author="만든 이">
        <w:r>
          <w:rPr>
            <w:rFonts w:eastAsia="Times New Roman" w:cs="Times New Roman"/>
            <w:szCs w:val="20"/>
          </w:rPr>
          <w:br w:type="page"/>
        </w:r>
      </w:ins>
    </w:p>
    <w:p w14:paraId="763719AB" w14:textId="1E1EC002" w:rsidR="00850509" w:rsidRPr="007272F2" w:rsidRDefault="00850509" w:rsidP="00850509">
      <w:pPr>
        <w:pStyle w:val="Annex"/>
        <w:rPr>
          <w:ins w:id="2049" w:author="만든 이"/>
          <w:i w:val="0"/>
          <w:iCs/>
          <w:u w:val="none"/>
        </w:rPr>
      </w:pPr>
      <w:ins w:id="2050" w:author="만든 이">
        <w:del w:id="2051" w:author="만든 이">
          <w:r w:rsidRPr="007272F2" w:rsidDel="00CA2F80">
            <w:rPr>
              <w:i w:val="0"/>
              <w:iCs/>
              <w:u w:val="none"/>
            </w:rPr>
            <w:lastRenderedPageBreak/>
            <w:delText>u</w:delText>
          </w:r>
        </w:del>
        <w:bookmarkStart w:id="2052" w:name="_Toc159308448"/>
        <w:r w:rsidR="00CA2F80">
          <w:rPr>
            <w:i w:val="0"/>
            <w:iCs/>
            <w:u w:val="none"/>
          </w:rPr>
          <w:t>U</w:t>
        </w:r>
        <w:r w:rsidRPr="007272F2">
          <w:rPr>
            <w:i w:val="0"/>
            <w:iCs/>
            <w:u w:val="none"/>
          </w:rPr>
          <w:t xml:space="preserve">se cases and potential requirements on </w:t>
        </w:r>
        <w:r w:rsidRPr="00850509">
          <w:rPr>
            <w:i w:val="0"/>
            <w:iCs/>
            <w:u w:val="none"/>
          </w:rPr>
          <w:t>DIGITAL MARITIME SERVICES</w:t>
        </w:r>
        <w:bookmarkEnd w:id="2052"/>
      </w:ins>
    </w:p>
    <w:p w14:paraId="78A2A439" w14:textId="44ECC203" w:rsidR="00850509" w:rsidRPr="00850509" w:rsidRDefault="00850509" w:rsidP="00850509">
      <w:pPr>
        <w:spacing w:after="160" w:line="256" w:lineRule="auto"/>
        <w:rPr>
          <w:ins w:id="2053" w:author="만든 이"/>
          <w:rFonts w:ascii="Calibri" w:eastAsia="Calibri" w:hAnsi="Calibri" w:cs="Times New Roman"/>
          <w:i/>
          <w:iCs/>
          <w:color w:val="0070C0"/>
          <w:sz w:val="22"/>
          <w:rPrChange w:id="2054" w:author="만든 이">
            <w:rPr>
              <w:ins w:id="2055" w:author="만든 이"/>
              <w:rFonts w:ascii="Calibri" w:eastAsia="Calibri" w:hAnsi="Calibri" w:cs="Times New Roman"/>
              <w:sz w:val="22"/>
            </w:rPr>
          </w:rPrChange>
        </w:rPr>
      </w:pPr>
      <w:ins w:id="2056" w:author="만든 이">
        <w:r w:rsidRPr="00850509">
          <w:rPr>
            <w:rFonts w:ascii="Calibri" w:eastAsia="Calibri" w:hAnsi="Calibri" w:cs="Times New Roman"/>
            <w:i/>
            <w:iCs/>
            <w:color w:val="0070C0"/>
            <w:sz w:val="22"/>
            <w:rPrChange w:id="2057" w:author="만든 이">
              <w:rPr>
                <w:rFonts w:ascii="Calibri" w:eastAsia="Calibri" w:hAnsi="Calibri" w:cs="Times New Roman"/>
                <w:sz w:val="22"/>
              </w:rPr>
            </w:rPrChange>
          </w:rPr>
          <w:t xml:space="preserve">Editor’s note: This </w:t>
        </w:r>
        <w:r>
          <w:rPr>
            <w:rFonts w:ascii="Calibri" w:eastAsia="Calibri" w:hAnsi="Calibri" w:cs="Times New Roman"/>
            <w:i/>
            <w:iCs/>
            <w:color w:val="0070C0"/>
            <w:sz w:val="22"/>
          </w:rPr>
          <w:t>annex</w:t>
        </w:r>
        <w:r w:rsidRPr="00850509">
          <w:rPr>
            <w:rFonts w:ascii="Calibri" w:eastAsia="Calibri" w:hAnsi="Calibri" w:cs="Times New Roman"/>
            <w:i/>
            <w:iCs/>
            <w:color w:val="0070C0"/>
            <w:sz w:val="22"/>
            <w:rPrChange w:id="2058" w:author="만든 이">
              <w:rPr>
                <w:rFonts w:ascii="Calibri" w:eastAsia="Calibri" w:hAnsi="Calibri" w:cs="Times New Roman"/>
                <w:sz w:val="22"/>
              </w:rPr>
            </w:rPrChange>
          </w:rPr>
          <w:t xml:space="preserve"> may be sub-categorized later depending on use cases introduced in this </w:t>
        </w:r>
        <w:r>
          <w:rPr>
            <w:rFonts w:ascii="Calibri" w:eastAsia="Calibri" w:hAnsi="Calibri" w:cs="Times New Roman"/>
            <w:i/>
            <w:iCs/>
            <w:color w:val="0070C0"/>
            <w:sz w:val="22"/>
          </w:rPr>
          <w:t>annex</w:t>
        </w:r>
        <w:r w:rsidRPr="00850509">
          <w:rPr>
            <w:rFonts w:ascii="Calibri" w:eastAsia="Calibri" w:hAnsi="Calibri" w:cs="Times New Roman"/>
            <w:i/>
            <w:iCs/>
            <w:color w:val="0070C0"/>
            <w:sz w:val="22"/>
            <w:rPrChange w:id="2059" w:author="만든 이">
              <w:rPr>
                <w:rFonts w:ascii="Calibri" w:eastAsia="Calibri" w:hAnsi="Calibri" w:cs="Times New Roman"/>
                <w:sz w:val="22"/>
              </w:rPr>
            </w:rPrChange>
          </w:rPr>
          <w:t>.</w:t>
        </w:r>
      </w:ins>
    </w:p>
    <w:p w14:paraId="3AE0B03B" w14:textId="192C9BBE" w:rsidR="00850509" w:rsidRDefault="00850509" w:rsidP="00850509">
      <w:pPr>
        <w:spacing w:after="160" w:line="256" w:lineRule="auto"/>
        <w:rPr>
          <w:ins w:id="2060" w:author="만든 이"/>
          <w:rFonts w:ascii="Calibri" w:eastAsia="Calibri" w:hAnsi="Calibri" w:cs="Times New Roman"/>
          <w:sz w:val="22"/>
        </w:rPr>
      </w:pPr>
      <w:ins w:id="2061" w:author="만든 이">
        <w:r>
          <w:rPr>
            <w:rFonts w:ascii="Calibri" w:eastAsia="Calibri" w:hAnsi="Calibri" w:cs="Times New Roman"/>
            <w:sz w:val="22"/>
          </w:rPr>
          <w:t>This annex provides the example of use cases and potential requirements on digital maritime services to be formulated as inputs into 3GPP standardization for IMT-2030</w:t>
        </w:r>
        <w:r w:rsidR="000B48F8">
          <w:rPr>
            <w:rFonts w:ascii="Calibri" w:eastAsia="Calibri" w:hAnsi="Calibri" w:cs="Times New Roman"/>
            <w:sz w:val="22"/>
          </w:rPr>
          <w:t xml:space="preserve"> based on use cases developed from IALA perspective which are introduced in Section 6</w:t>
        </w:r>
        <w:r>
          <w:rPr>
            <w:rFonts w:ascii="Calibri" w:eastAsia="Calibri" w:hAnsi="Calibri" w:cs="Times New Roman"/>
            <w:sz w:val="22"/>
          </w:rPr>
          <w:t>.</w:t>
        </w:r>
      </w:ins>
    </w:p>
    <w:p w14:paraId="2D911AD7" w14:textId="46571FF3" w:rsidR="003266B0" w:rsidRPr="003266B0" w:rsidRDefault="003266B0">
      <w:pPr>
        <w:pStyle w:val="2"/>
        <w:numPr>
          <w:ilvl w:val="0"/>
          <w:numId w:val="0"/>
        </w:numPr>
        <w:ind w:left="576" w:hanging="576"/>
        <w:rPr>
          <w:ins w:id="2062" w:author="만든 이"/>
        </w:rPr>
        <w:pPrChange w:id="2063" w:author="만든 이">
          <w:pPr>
            <w:pStyle w:val="3"/>
            <w:numPr>
              <w:ilvl w:val="0"/>
              <w:numId w:val="0"/>
            </w:numPr>
            <w:ind w:left="0" w:firstLine="0"/>
          </w:pPr>
        </w:pPrChange>
      </w:pPr>
      <w:ins w:id="2064" w:author="만든 이">
        <w:del w:id="2065" w:author="만든 이">
          <w:r w:rsidDel="006B02C4">
            <w:rPr>
              <w:lang w:eastAsia="ko-KR"/>
            </w:rPr>
            <w:delText>D.1</w:delText>
          </w:r>
        </w:del>
        <w:bookmarkStart w:id="2066" w:name="_Toc159308449"/>
        <w:r w:rsidR="006B02C4">
          <w:rPr>
            <w:lang w:eastAsia="ko-KR"/>
          </w:rPr>
          <w:t>D.X</w:t>
        </w:r>
        <w:r>
          <w:rPr>
            <w:lang w:eastAsia="ko-KR"/>
          </w:rPr>
          <w:t xml:space="preserve"> </w:t>
        </w:r>
        <w:r>
          <w:t>Use case on …</w:t>
        </w:r>
        <w:bookmarkEnd w:id="2066"/>
      </w:ins>
    </w:p>
    <w:p w14:paraId="591054AD" w14:textId="69FD8C59" w:rsidR="000672FB" w:rsidRPr="003F26E7" w:rsidRDefault="000672FB" w:rsidP="000672FB">
      <w:pPr>
        <w:pStyle w:val="3"/>
        <w:numPr>
          <w:ilvl w:val="0"/>
          <w:numId w:val="0"/>
        </w:numPr>
        <w:ind w:left="720" w:hanging="720"/>
        <w:rPr>
          <w:ins w:id="2067" w:author="만든 이"/>
        </w:rPr>
      </w:pPr>
      <w:ins w:id="2068" w:author="만든 이">
        <w:del w:id="2069" w:author="만든 이">
          <w:r w:rsidDel="006B02C4">
            <w:delText>D</w:delText>
          </w:r>
          <w:r w:rsidRPr="003F26E7" w:rsidDel="006B02C4">
            <w:delText>.1</w:delText>
          </w:r>
        </w:del>
        <w:bookmarkStart w:id="2070" w:name="_Toc159308450"/>
        <w:r w:rsidR="006B02C4">
          <w:t>D.X</w:t>
        </w:r>
        <w:r w:rsidRPr="003F26E7">
          <w:t>.</w:t>
        </w:r>
        <w:r>
          <w:t xml:space="preserve">1 </w:t>
        </w:r>
        <w:r>
          <w:tab/>
        </w:r>
        <w:r w:rsidRPr="003F26E7">
          <w:t>Description</w:t>
        </w:r>
        <w:bookmarkEnd w:id="2070"/>
      </w:ins>
    </w:p>
    <w:p w14:paraId="628D67C2" w14:textId="77777777" w:rsidR="000672FB" w:rsidRPr="007272F2" w:rsidRDefault="000672FB" w:rsidP="000672FB">
      <w:pPr>
        <w:rPr>
          <w:ins w:id="2071" w:author="만든 이"/>
          <w:rFonts w:eastAsia="Calibri"/>
          <w:sz w:val="22"/>
        </w:rPr>
      </w:pPr>
      <w:ins w:id="2072" w:author="만든 이">
        <w:r w:rsidRPr="007272F2">
          <w:rPr>
            <w:sz w:val="22"/>
          </w:rPr>
          <w:t>&lt;Describe what the use case intends to achieve.&gt;</w:t>
        </w:r>
      </w:ins>
    </w:p>
    <w:p w14:paraId="65D2616E" w14:textId="3EFE1AC8" w:rsidR="000672FB" w:rsidRPr="003F26E7" w:rsidRDefault="000672FB" w:rsidP="000672FB">
      <w:pPr>
        <w:pStyle w:val="3"/>
        <w:numPr>
          <w:ilvl w:val="0"/>
          <w:numId w:val="0"/>
        </w:numPr>
        <w:ind w:left="720" w:hanging="720"/>
        <w:rPr>
          <w:ins w:id="2073" w:author="만든 이"/>
        </w:rPr>
      </w:pPr>
      <w:ins w:id="2074" w:author="만든 이">
        <w:del w:id="2075" w:author="만든 이">
          <w:r w:rsidDel="006B02C4">
            <w:delText>D</w:delText>
          </w:r>
          <w:r w:rsidRPr="003F26E7" w:rsidDel="006B02C4">
            <w:delText>.1</w:delText>
          </w:r>
        </w:del>
        <w:bookmarkStart w:id="2076" w:name="_Toc159308451"/>
        <w:r w:rsidR="006B02C4">
          <w:t>D.X</w:t>
        </w:r>
        <w:r w:rsidRPr="003F26E7">
          <w:t>.2</w:t>
        </w:r>
        <w:r w:rsidRPr="003F26E7">
          <w:tab/>
          <w:t>Pre-conditions</w:t>
        </w:r>
        <w:bookmarkEnd w:id="2076"/>
      </w:ins>
    </w:p>
    <w:p w14:paraId="52F09EA3" w14:textId="77777777" w:rsidR="000672FB" w:rsidRPr="007272F2" w:rsidRDefault="000672FB" w:rsidP="000672FB">
      <w:pPr>
        <w:rPr>
          <w:ins w:id="2077" w:author="만든 이"/>
          <w:rFonts w:eastAsia="Calibri"/>
          <w:sz w:val="22"/>
        </w:rPr>
      </w:pPr>
      <w:ins w:id="2078" w:author="만든 이">
        <w:r w:rsidRPr="007272F2">
          <w:rPr>
            <w:sz w:val="22"/>
          </w:rPr>
          <w:t>&lt;List any pre-conditions that need to exist for this use case, preferably as a bulleted list, e.g. UE is registered to the network.&gt;</w:t>
        </w:r>
      </w:ins>
    </w:p>
    <w:p w14:paraId="7402BFB5" w14:textId="35564C70" w:rsidR="000672FB" w:rsidRPr="003F26E7" w:rsidRDefault="000672FB" w:rsidP="000672FB">
      <w:pPr>
        <w:pStyle w:val="3"/>
        <w:numPr>
          <w:ilvl w:val="0"/>
          <w:numId w:val="0"/>
        </w:numPr>
        <w:ind w:left="720" w:hanging="720"/>
        <w:rPr>
          <w:ins w:id="2079" w:author="만든 이"/>
        </w:rPr>
      </w:pPr>
      <w:ins w:id="2080" w:author="만든 이">
        <w:del w:id="2081" w:author="만든 이">
          <w:r w:rsidDel="006B02C4">
            <w:delText>D</w:delText>
          </w:r>
          <w:r w:rsidRPr="003F26E7" w:rsidDel="006B02C4">
            <w:delText>.1</w:delText>
          </w:r>
        </w:del>
        <w:bookmarkStart w:id="2082" w:name="_Toc159308452"/>
        <w:r w:rsidR="006B02C4">
          <w:t>D.X</w:t>
        </w:r>
        <w:r w:rsidRPr="003F26E7">
          <w:t>.3</w:t>
        </w:r>
        <w:r w:rsidRPr="003F26E7">
          <w:tab/>
          <w:t>Service Flows</w:t>
        </w:r>
        <w:bookmarkEnd w:id="2082"/>
      </w:ins>
    </w:p>
    <w:p w14:paraId="2881838F" w14:textId="77777777" w:rsidR="000672FB" w:rsidRPr="007272F2" w:rsidRDefault="000672FB" w:rsidP="000672FB">
      <w:pPr>
        <w:rPr>
          <w:ins w:id="2083" w:author="만든 이"/>
          <w:rFonts w:eastAsia="Calibri"/>
          <w:sz w:val="22"/>
        </w:rPr>
      </w:pPr>
      <w:ins w:id="2084" w:author="만든 이">
        <w:r w:rsidRPr="007272F2">
          <w:rPr>
            <w:sz w:val="22"/>
          </w:rPr>
          <w:t>&lt;Describe the sequence of events that explain what needs to happen, preferably as a numbered list, e.g. 1. User makes a voice call, 2. Called party receives alerting message.&gt;</w:t>
        </w:r>
      </w:ins>
    </w:p>
    <w:p w14:paraId="0BA0C1B8" w14:textId="4ABF401A" w:rsidR="000672FB" w:rsidRPr="003F26E7" w:rsidRDefault="000672FB" w:rsidP="000672FB">
      <w:pPr>
        <w:pStyle w:val="3"/>
        <w:numPr>
          <w:ilvl w:val="0"/>
          <w:numId w:val="0"/>
        </w:numPr>
        <w:ind w:left="720" w:hanging="720"/>
        <w:rPr>
          <w:ins w:id="2085" w:author="만든 이"/>
        </w:rPr>
      </w:pPr>
      <w:ins w:id="2086" w:author="만든 이">
        <w:del w:id="2087" w:author="만든 이">
          <w:r w:rsidDel="006B02C4">
            <w:delText>D</w:delText>
          </w:r>
          <w:r w:rsidRPr="003F26E7" w:rsidDel="006B02C4">
            <w:delText>.1</w:delText>
          </w:r>
        </w:del>
        <w:bookmarkStart w:id="2088" w:name="_Toc159308453"/>
        <w:r w:rsidR="006B02C4">
          <w:t>D.X</w:t>
        </w:r>
        <w:r w:rsidRPr="003F26E7">
          <w:t>.4</w:t>
        </w:r>
        <w:r w:rsidRPr="003F26E7">
          <w:tab/>
          <w:t>Post-conditions</w:t>
        </w:r>
        <w:bookmarkEnd w:id="2088"/>
      </w:ins>
    </w:p>
    <w:p w14:paraId="31346F3C" w14:textId="77777777" w:rsidR="000672FB" w:rsidRPr="007272F2" w:rsidRDefault="000672FB" w:rsidP="000672FB">
      <w:pPr>
        <w:rPr>
          <w:ins w:id="2089" w:author="만든 이"/>
          <w:rFonts w:eastAsia="Calibri"/>
          <w:sz w:val="22"/>
        </w:rPr>
      </w:pPr>
      <w:ins w:id="2090" w:author="만든 이">
        <w:r w:rsidRPr="007272F2">
          <w:rPr>
            <w:sz w:val="22"/>
          </w:rPr>
          <w:t>&lt;Describe the end result e.g. Called party can decide whether to accept call based on information displayed on UE screen.&gt;</w:t>
        </w:r>
      </w:ins>
    </w:p>
    <w:p w14:paraId="439C1DE6" w14:textId="260AF000" w:rsidR="000672FB" w:rsidRPr="003F26E7" w:rsidRDefault="000672FB" w:rsidP="000672FB">
      <w:pPr>
        <w:pStyle w:val="3"/>
        <w:numPr>
          <w:ilvl w:val="0"/>
          <w:numId w:val="0"/>
        </w:numPr>
        <w:ind w:left="720" w:hanging="720"/>
        <w:rPr>
          <w:ins w:id="2091" w:author="만든 이"/>
        </w:rPr>
      </w:pPr>
      <w:ins w:id="2092" w:author="만든 이">
        <w:del w:id="2093" w:author="만든 이">
          <w:r w:rsidDel="006B02C4">
            <w:delText>D</w:delText>
          </w:r>
          <w:r w:rsidRPr="003F26E7" w:rsidDel="006B02C4">
            <w:delText>.1</w:delText>
          </w:r>
        </w:del>
        <w:bookmarkStart w:id="2094" w:name="_Toc159308454"/>
        <w:r w:rsidR="006B02C4">
          <w:t>D.X</w:t>
        </w:r>
        <w:r w:rsidRPr="003F26E7">
          <w:t>.5</w:t>
        </w:r>
        <w:r w:rsidRPr="003F26E7">
          <w:tab/>
          <w:t>Existing features partly or fully covering the use case functionality</w:t>
        </w:r>
        <w:bookmarkEnd w:id="2094"/>
      </w:ins>
    </w:p>
    <w:p w14:paraId="5733D6DF" w14:textId="77777777" w:rsidR="000672FB" w:rsidRPr="007272F2" w:rsidRDefault="000672FB" w:rsidP="000672FB">
      <w:pPr>
        <w:rPr>
          <w:ins w:id="2095" w:author="만든 이"/>
          <w:rFonts w:eastAsia="Calibri"/>
          <w:sz w:val="22"/>
        </w:rPr>
      </w:pPr>
      <w:ins w:id="2096" w:author="만든 이">
        <w:r w:rsidRPr="007272F2">
          <w:rPr>
            <w:sz w:val="22"/>
          </w:rPr>
          <w:t>&lt; Highlight existing features in the existing set of normative specifications that partly or fully cover this use case.&gt;</w:t>
        </w:r>
      </w:ins>
    </w:p>
    <w:p w14:paraId="7AC70C70" w14:textId="0CA5FF94" w:rsidR="000672FB" w:rsidRPr="003F26E7" w:rsidRDefault="000672FB" w:rsidP="000672FB">
      <w:pPr>
        <w:pStyle w:val="3"/>
        <w:numPr>
          <w:ilvl w:val="0"/>
          <w:numId w:val="0"/>
        </w:numPr>
        <w:ind w:left="720" w:hanging="720"/>
        <w:rPr>
          <w:ins w:id="2097" w:author="만든 이"/>
        </w:rPr>
      </w:pPr>
      <w:ins w:id="2098" w:author="만든 이">
        <w:del w:id="2099" w:author="만든 이">
          <w:r w:rsidDel="006B02C4">
            <w:delText>D</w:delText>
          </w:r>
          <w:r w:rsidRPr="003F26E7" w:rsidDel="006B02C4">
            <w:delText>.1</w:delText>
          </w:r>
        </w:del>
        <w:bookmarkStart w:id="2100" w:name="_Toc159308455"/>
        <w:r w:rsidR="006B02C4">
          <w:t>D.X</w:t>
        </w:r>
        <w:r w:rsidRPr="003F26E7">
          <w:t>.6</w:t>
        </w:r>
        <w:r w:rsidRPr="003F26E7">
          <w:tab/>
          <w:t>Potential New Requirements needed to support the use case</w:t>
        </w:r>
        <w:bookmarkEnd w:id="2100"/>
      </w:ins>
    </w:p>
    <w:p w14:paraId="41352650" w14:textId="77777777" w:rsidR="000672FB" w:rsidRPr="007272F2" w:rsidRDefault="000672FB" w:rsidP="000672FB">
      <w:pPr>
        <w:rPr>
          <w:ins w:id="2101" w:author="만든 이"/>
          <w:rFonts w:eastAsia="Calibri"/>
          <w:sz w:val="22"/>
        </w:rPr>
      </w:pPr>
      <w:ins w:id="2102" w:author="만든 이">
        <w:r w:rsidRPr="007272F2">
          <w:rPr>
            <w:sz w:val="22"/>
          </w:rPr>
          <w:t>&lt;Provide draft new requirements that are needed to realise the use case, and that are not yet covered in any normative specification.&gt;</w:t>
        </w:r>
      </w:ins>
    </w:p>
    <w:p w14:paraId="0B373A7E" w14:textId="77777777" w:rsidR="00116EE0" w:rsidRPr="00850509" w:rsidRDefault="00116EE0" w:rsidP="00116EE0">
      <w:pPr>
        <w:pStyle w:val="a2"/>
        <w:rPr>
          <w:ins w:id="2103" w:author="만든 이"/>
          <w:rFonts w:eastAsia="Times New Roman" w:cs="Times New Roman"/>
          <w:szCs w:val="20"/>
        </w:rPr>
      </w:pPr>
    </w:p>
    <w:p w14:paraId="5034541E" w14:textId="06889436" w:rsidR="00116EE0" w:rsidRDefault="00116EE0" w:rsidP="00116EE0">
      <w:pPr>
        <w:pStyle w:val="a2"/>
        <w:rPr>
          <w:ins w:id="2104" w:author="만든 이"/>
          <w:rFonts w:ascii="Calibri" w:hAnsi="Calibri"/>
        </w:rPr>
      </w:pPr>
      <w:ins w:id="2105" w:author="만든 이">
        <w:r>
          <w:rPr>
            <w:rFonts w:ascii="Calibri" w:hAnsi="Calibri"/>
          </w:rPr>
          <w:br w:type="page"/>
        </w:r>
      </w:ins>
    </w:p>
    <w:p w14:paraId="1340F57A" w14:textId="49D3DA83" w:rsidR="00116EE0" w:rsidRPr="00116EE0" w:rsidDel="00694729" w:rsidRDefault="00116EE0">
      <w:pPr>
        <w:pStyle w:val="a2"/>
        <w:rPr>
          <w:ins w:id="2106" w:author="만든 이"/>
          <w:del w:id="2107" w:author="만든 이"/>
          <w:rFonts w:ascii="Calibri" w:hAnsi="Calibri"/>
          <w:rPrChange w:id="2108" w:author="만든 이">
            <w:rPr>
              <w:ins w:id="2109" w:author="만든 이"/>
              <w:del w:id="2110" w:author="만든 이"/>
            </w:rPr>
          </w:rPrChange>
        </w:rPr>
        <w:pPrChange w:id="2111" w:author="만든 이">
          <w:pPr>
            <w:pStyle w:val="1"/>
          </w:pPr>
        </w:pPrChange>
      </w:pPr>
    </w:p>
    <w:p w14:paraId="7E70EE52" w14:textId="45F26168" w:rsidR="004944C8" w:rsidDel="00694729" w:rsidRDefault="006C251E" w:rsidP="00DE2814">
      <w:pPr>
        <w:pStyle w:val="1"/>
        <w:rPr>
          <w:del w:id="2112" w:author="만든 이"/>
        </w:rPr>
      </w:pPr>
      <w:del w:id="2113" w:author="만든 이">
        <w:r w:rsidDel="00694729">
          <w:delText>Introduction</w:delText>
        </w:r>
      </w:del>
    </w:p>
    <w:p w14:paraId="4D73C10A" w14:textId="7E8FA08E" w:rsidR="004944C8" w:rsidDel="00694729" w:rsidRDefault="004944C8" w:rsidP="004944C8">
      <w:pPr>
        <w:pStyle w:val="Heading1separatationline"/>
        <w:rPr>
          <w:del w:id="2114" w:author="만든 이"/>
        </w:rPr>
      </w:pPr>
    </w:p>
    <w:p w14:paraId="1560E09A" w14:textId="3EE8D0BB" w:rsidR="004217AD" w:rsidRPr="00A24901" w:rsidDel="00694729" w:rsidRDefault="004217AD" w:rsidP="004217AD">
      <w:pPr>
        <w:pStyle w:val="a2"/>
        <w:rPr>
          <w:del w:id="2115" w:author="만든 이"/>
          <w:rFonts w:ascii="Calibri" w:hAnsi="Calibri"/>
        </w:rPr>
      </w:pPr>
      <w:del w:id="2116" w:author="만든 이">
        <w:r w:rsidDel="00694729">
          <w:rPr>
            <w:rFonts w:ascii="Calibri" w:hAnsi="Calibri"/>
          </w:rPr>
          <w:delText>The developments of mobile telecommunication technology</w:delText>
        </w:r>
        <w:r w:rsidR="00D97A16" w:rsidDel="00694729">
          <w:rPr>
            <w:rFonts w:ascii="Calibri" w:hAnsi="Calibri"/>
          </w:rPr>
          <w:delText xml:space="preserve"> is integrated into day-to-day life, </w:delText>
        </w:r>
        <w:r w:rsidR="00F04569" w:rsidDel="00694729">
          <w:rPr>
            <w:rFonts w:ascii="Calibri" w:hAnsi="Calibri"/>
          </w:rPr>
          <w:delText xml:space="preserve">with the development of 3G, 4G and now 5G.  </w:delText>
        </w:r>
        <w:r w:rsidR="007429EA" w:rsidDel="00694729">
          <w:rPr>
            <w:rFonts w:ascii="Calibri" w:hAnsi="Calibri"/>
          </w:rPr>
          <w:delText xml:space="preserve">The International Telecommunication Union (ITU) has termed these developments ‘International Mobile </w:delText>
        </w:r>
        <w:r w:rsidR="00E17831" w:rsidDel="00694729">
          <w:rPr>
            <w:rFonts w:ascii="Calibri" w:hAnsi="Calibri"/>
          </w:rPr>
          <w:delText>Telecommunication</w:delText>
        </w:r>
        <w:r w:rsidR="007429EA" w:rsidDel="00694729">
          <w:rPr>
            <w:rFonts w:ascii="Calibri" w:hAnsi="Calibri"/>
          </w:rPr>
          <w:delText xml:space="preserve">’ or IMT.  </w:delText>
        </w:r>
        <w:r w:rsidRPr="00A24901" w:rsidDel="00694729">
          <w:rPr>
            <w:rFonts w:ascii="Calibri" w:hAnsi="Calibri"/>
          </w:rPr>
          <w:delText xml:space="preserve">The fifth generation of mobile telecommunication technology (‘5G’) is called ‘IMT for 2020 and beyond‘ by </w:delText>
        </w:r>
        <w:r w:rsidR="005A3A25" w:rsidDel="00694729">
          <w:rPr>
            <w:rFonts w:ascii="Calibri" w:hAnsi="Calibri"/>
          </w:rPr>
          <w:delText>ITU and can be</w:delText>
        </w:r>
        <w:r w:rsidRPr="00A24901" w:rsidDel="00694729">
          <w:rPr>
            <w:rFonts w:ascii="Calibri" w:hAnsi="Calibri"/>
          </w:rPr>
          <w:delText xml:space="preserve"> abbreviated to read ‘IMT-2020.’</w:delText>
        </w:r>
      </w:del>
    </w:p>
    <w:p w14:paraId="00E81A5A" w14:textId="7C30A7E6" w:rsidR="00182053" w:rsidDel="00694729" w:rsidRDefault="005A3A25" w:rsidP="004217AD">
      <w:pPr>
        <w:pStyle w:val="a2"/>
        <w:rPr>
          <w:del w:id="2117" w:author="만든 이"/>
          <w:rFonts w:ascii="Calibri" w:hAnsi="Calibri"/>
        </w:rPr>
      </w:pPr>
      <w:del w:id="2118" w:author="만든 이">
        <w:r w:rsidDel="00694729">
          <w:rPr>
            <w:rFonts w:ascii="Calibri" w:hAnsi="Calibri"/>
          </w:rPr>
          <w:delText>While 5G is the common designat</w:delText>
        </w:r>
        <w:r w:rsidR="008F68CB" w:rsidDel="00694729">
          <w:rPr>
            <w:rFonts w:ascii="Calibri" w:hAnsi="Calibri"/>
          </w:rPr>
          <w:delText>ion</w:delText>
        </w:r>
        <w:r w:rsidDel="00694729">
          <w:rPr>
            <w:rFonts w:ascii="Calibri" w:hAnsi="Calibri"/>
          </w:rPr>
          <w:delText>, thi</w:delText>
        </w:r>
        <w:r w:rsidR="00691919" w:rsidDel="00694729">
          <w:rPr>
            <w:rFonts w:ascii="Calibri" w:hAnsi="Calibri"/>
          </w:rPr>
          <w:delText xml:space="preserve">s is also used as a marketing term.  It is important to clearly identify the </w:delText>
        </w:r>
        <w:r w:rsidR="00E4107A" w:rsidDel="00694729">
          <w:rPr>
            <w:rFonts w:ascii="Calibri" w:hAnsi="Calibri"/>
          </w:rPr>
          <w:delText xml:space="preserve">generic use of IMT-2020 and the common use of 5G.  </w:delText>
        </w:r>
        <w:r w:rsidR="00770F38" w:rsidDel="00694729">
          <w:rPr>
            <w:rFonts w:ascii="Calibri" w:hAnsi="Calibri"/>
          </w:rPr>
          <w:delText xml:space="preserve">Industry developed 5G technology candidates need to meet the requirements of IMT-2020.  </w:delText>
        </w:r>
      </w:del>
    </w:p>
    <w:p w14:paraId="79A17987" w14:textId="4DCFE5EA" w:rsidR="00DD3A54" w:rsidRPr="00A24901" w:rsidDel="00694729" w:rsidRDefault="00DD3A54" w:rsidP="00DD3A54">
      <w:pPr>
        <w:pStyle w:val="a2"/>
        <w:rPr>
          <w:del w:id="2119" w:author="만든 이"/>
          <w:rFonts w:ascii="Calibri" w:hAnsi="Calibri"/>
        </w:rPr>
      </w:pPr>
      <w:del w:id="2120" w:author="만든 이">
        <w:r w:rsidDel="00694729">
          <w:rPr>
            <w:rFonts w:ascii="Calibri" w:hAnsi="Calibri"/>
          </w:rPr>
          <w:delText>N</w:delText>
        </w:r>
        <w:r w:rsidRPr="001B7EFF" w:rsidDel="00694729">
          <w:rPr>
            <w:rFonts w:ascii="Calibri" w:hAnsi="Calibri"/>
          </w:rPr>
          <w:delText xml:space="preserve">ote that </w:delText>
        </w:r>
        <w:r w:rsidDel="00694729">
          <w:rPr>
            <w:rFonts w:ascii="Calibri" w:hAnsi="Calibri"/>
          </w:rPr>
          <w:delText xml:space="preserve">IMT-2020 comprises essential features of IMT-Advanced, better known as ‘LTE-Advanced’ or ‘4G’ (and its derivatives). The summary term for </w:delText>
        </w:r>
        <w:r w:rsidR="009D2B17" w:rsidDel="00694729">
          <w:rPr>
            <w:rFonts w:ascii="Calibri" w:hAnsi="Calibri"/>
          </w:rPr>
          <w:delText xml:space="preserve">all </w:delText>
        </w:r>
        <w:r w:rsidDel="00694729">
          <w:rPr>
            <w:rFonts w:ascii="Calibri" w:hAnsi="Calibri"/>
          </w:rPr>
          <w:delText>stages of the development up to IMT-2020 at ITU is</w:delText>
        </w:r>
        <w:r w:rsidR="009D2B17" w:rsidDel="00694729">
          <w:rPr>
            <w:rFonts w:ascii="Calibri" w:hAnsi="Calibri"/>
          </w:rPr>
          <w:delText xml:space="preserve"> known as</w:delText>
        </w:r>
        <w:r w:rsidDel="00694729">
          <w:rPr>
            <w:rFonts w:ascii="Calibri" w:hAnsi="Calibri"/>
          </w:rPr>
          <w:delText xml:space="preserve"> ‘IMT-Systems.’</w:delText>
        </w:r>
      </w:del>
    </w:p>
    <w:p w14:paraId="2AE54683" w14:textId="2F58898F" w:rsidR="001A1493" w:rsidDel="00694729" w:rsidRDefault="00DD3A54" w:rsidP="00DD3A54">
      <w:pPr>
        <w:pStyle w:val="a2"/>
        <w:rPr>
          <w:del w:id="2121" w:author="만든 이"/>
        </w:rPr>
      </w:pPr>
      <w:del w:id="2122" w:author="만든 이">
        <w:r w:rsidRPr="00B71756" w:rsidDel="00694729">
          <w:delText>ITU has published documents dealing with different facets of the various IMT-Systems, including IMT-</w:delText>
        </w:r>
        <w:r w:rsidRPr="00441AC9" w:rsidDel="00694729">
          <w:delText>2020 and their interdependencies. From a strategic, operational and overview perspective</w:delText>
        </w:r>
        <w:r w:rsidDel="00694729">
          <w:delText>,</w:delText>
        </w:r>
        <w:r w:rsidRPr="00441AC9" w:rsidDel="00694729">
          <w:delText xml:space="preserve"> </w:delText>
        </w:r>
        <w:r w:rsidR="001A1493" w:rsidDel="00694729">
          <w:delText>the key high</w:delText>
        </w:r>
        <w:r w:rsidR="00C878A7" w:rsidDel="00694729">
          <w:delText>-</w:delText>
        </w:r>
        <w:r w:rsidR="001A1493" w:rsidDel="00694729">
          <w:delText xml:space="preserve">level documents include: </w:delText>
        </w:r>
      </w:del>
    </w:p>
    <w:p w14:paraId="3F5F0CAA" w14:textId="6A4AFEAA" w:rsidR="00F36FFC" w:rsidDel="00694729" w:rsidRDefault="00DD3A54" w:rsidP="00F36FFC">
      <w:pPr>
        <w:pStyle w:val="Bullet1"/>
        <w:rPr>
          <w:del w:id="2123" w:author="만든 이"/>
        </w:rPr>
      </w:pPr>
      <w:del w:id="2124" w:author="만든 이">
        <w:r w:rsidRPr="00441AC9" w:rsidDel="00694729">
          <w:delText xml:space="preserve"> </w:delText>
        </w:r>
        <w:r w:rsidRPr="00441AC9" w:rsidDel="00694729">
          <w:rPr>
            <w:b/>
          </w:rPr>
          <w:delText>ITU-</w:delText>
        </w:r>
        <w:r w:rsidR="00FB45A9" w:rsidDel="00694729">
          <w:rPr>
            <w:b/>
          </w:rPr>
          <w:delText xml:space="preserve">R </w:delText>
        </w:r>
        <w:r w:rsidRPr="00441AC9" w:rsidDel="00694729">
          <w:rPr>
            <w:b/>
          </w:rPr>
          <w:delText>M</w:delText>
        </w:r>
        <w:r w:rsidR="00FB45A9" w:rsidDel="00694729">
          <w:rPr>
            <w:b/>
          </w:rPr>
          <w:delText>.</w:delText>
        </w:r>
        <w:r w:rsidRPr="00441AC9" w:rsidDel="00694729">
          <w:rPr>
            <w:b/>
          </w:rPr>
          <w:delText>2083</w:delText>
        </w:r>
        <w:r w:rsidRPr="00441AC9" w:rsidDel="00694729">
          <w:delText xml:space="preserve"> together with </w:delText>
        </w:r>
        <w:r w:rsidRPr="00441AC9" w:rsidDel="00694729">
          <w:rPr>
            <w:b/>
          </w:rPr>
          <w:delText>ITU-</w:delText>
        </w:r>
        <w:r w:rsidR="00FB45A9" w:rsidDel="00694729">
          <w:rPr>
            <w:b/>
          </w:rPr>
          <w:delText xml:space="preserve">R </w:delText>
        </w:r>
        <w:r w:rsidRPr="00441AC9" w:rsidDel="00694729">
          <w:rPr>
            <w:b/>
          </w:rPr>
          <w:delText>M</w:delText>
        </w:r>
        <w:r w:rsidR="00FB45A9" w:rsidDel="00694729">
          <w:rPr>
            <w:b/>
          </w:rPr>
          <w:delText>.</w:delText>
        </w:r>
        <w:r w:rsidRPr="00441AC9" w:rsidDel="00694729">
          <w:rPr>
            <w:b/>
          </w:rPr>
          <w:delText>2441</w:delText>
        </w:r>
        <w:r w:rsidRPr="00441AC9" w:rsidDel="00694729">
          <w:delText xml:space="preserve"> </w:delText>
        </w:r>
        <w:r w:rsidR="00F36FFC" w:rsidDel="00694729">
          <w:delText xml:space="preserve">- </w:delText>
        </w:r>
        <w:r w:rsidRPr="00441AC9" w:rsidDel="00694729">
          <w:delText xml:space="preserve">provide the IMT-2020 use cases and the requirement base in an overview manner, i.e. the ‘promises’ of IMT-2020; </w:delText>
        </w:r>
      </w:del>
    </w:p>
    <w:p w14:paraId="27D1A903" w14:textId="5AC6BCDC" w:rsidR="00F36FFC" w:rsidDel="00694729" w:rsidRDefault="00DD3A54" w:rsidP="00F36FFC">
      <w:pPr>
        <w:pStyle w:val="Bullet1"/>
        <w:rPr>
          <w:del w:id="2125" w:author="만든 이"/>
        </w:rPr>
      </w:pPr>
      <w:del w:id="2126" w:author="만든 이">
        <w:r w:rsidRPr="00441AC9" w:rsidDel="00694729">
          <w:rPr>
            <w:b/>
          </w:rPr>
          <w:delText>ITU-</w:delText>
        </w:r>
        <w:r w:rsidR="00FB45A9" w:rsidDel="00694729">
          <w:rPr>
            <w:b/>
          </w:rPr>
          <w:delText xml:space="preserve">R </w:delText>
        </w:r>
        <w:r w:rsidRPr="00441AC9" w:rsidDel="00694729">
          <w:rPr>
            <w:b/>
          </w:rPr>
          <w:delText>M</w:delText>
        </w:r>
        <w:r w:rsidR="00FB45A9" w:rsidDel="00694729">
          <w:rPr>
            <w:b/>
          </w:rPr>
          <w:delText>.</w:delText>
        </w:r>
        <w:r w:rsidRPr="00441AC9" w:rsidDel="00694729">
          <w:rPr>
            <w:b/>
          </w:rPr>
          <w:delText xml:space="preserve">2373 </w:delText>
        </w:r>
        <w:r w:rsidRPr="00441AC9" w:rsidDel="00694729">
          <w:delText>focusses on the audio-visual capabilities</w:delText>
        </w:r>
        <w:r w:rsidR="00FC1274" w:rsidDel="00694729">
          <w:delText>;</w:delText>
        </w:r>
        <w:r w:rsidRPr="00441AC9" w:rsidDel="00694729">
          <w:delText xml:space="preserve"> </w:delText>
        </w:r>
      </w:del>
    </w:p>
    <w:p w14:paraId="16BC5928" w14:textId="2407B0D1" w:rsidR="00F36FFC" w:rsidDel="00694729" w:rsidRDefault="00DD3A54" w:rsidP="00F36FFC">
      <w:pPr>
        <w:pStyle w:val="Bullet1"/>
        <w:rPr>
          <w:del w:id="2127" w:author="만든 이"/>
        </w:rPr>
      </w:pPr>
      <w:del w:id="2128" w:author="만든 이">
        <w:r w:rsidRPr="00441AC9" w:rsidDel="00694729">
          <w:rPr>
            <w:b/>
          </w:rPr>
          <w:delText>ITU-</w:delText>
        </w:r>
        <w:r w:rsidR="00FB45A9" w:rsidDel="00694729">
          <w:rPr>
            <w:b/>
          </w:rPr>
          <w:delText xml:space="preserve">R </w:delText>
        </w:r>
        <w:r w:rsidRPr="00441AC9" w:rsidDel="00694729">
          <w:rPr>
            <w:b/>
          </w:rPr>
          <w:delText>M</w:delText>
        </w:r>
        <w:r w:rsidR="00FB45A9" w:rsidDel="00694729">
          <w:rPr>
            <w:b/>
          </w:rPr>
          <w:delText>.</w:delText>
        </w:r>
        <w:r w:rsidRPr="00441AC9" w:rsidDel="00694729">
          <w:rPr>
            <w:b/>
          </w:rPr>
          <w:delText xml:space="preserve">2440 </w:delText>
        </w:r>
        <w:r w:rsidRPr="00441AC9" w:rsidDel="00694729">
          <w:delText xml:space="preserve">focusses on the use of IMT-2020 for Machine Type Communications (MTC); </w:delText>
        </w:r>
      </w:del>
    </w:p>
    <w:p w14:paraId="73363E78" w14:textId="6D1ACA7C" w:rsidR="00F36FFC" w:rsidDel="00694729" w:rsidRDefault="00DD3A54" w:rsidP="00F36FFC">
      <w:pPr>
        <w:pStyle w:val="Bullet1"/>
        <w:rPr>
          <w:del w:id="2129" w:author="만든 이"/>
        </w:rPr>
      </w:pPr>
      <w:del w:id="2130" w:author="만든 이">
        <w:r w:rsidRPr="00441AC9" w:rsidDel="00694729">
          <w:rPr>
            <w:b/>
          </w:rPr>
          <w:delText>ITU-</w:delText>
        </w:r>
        <w:r w:rsidR="008403D9" w:rsidDel="00694729">
          <w:rPr>
            <w:b/>
          </w:rPr>
          <w:delText xml:space="preserve">R </w:delText>
        </w:r>
        <w:r w:rsidRPr="00441AC9" w:rsidDel="00694729">
          <w:rPr>
            <w:b/>
          </w:rPr>
          <w:delText>M</w:delText>
        </w:r>
        <w:r w:rsidR="008403D9" w:rsidDel="00694729">
          <w:rPr>
            <w:b/>
          </w:rPr>
          <w:delText>.</w:delText>
        </w:r>
        <w:r w:rsidRPr="00441AC9" w:rsidDel="00694729">
          <w:rPr>
            <w:b/>
          </w:rPr>
          <w:delText xml:space="preserve">2370 </w:delText>
        </w:r>
        <w:r w:rsidRPr="00441AC9" w:rsidDel="00694729">
          <w:delText xml:space="preserve">provides IMT-systems traffic estimates 2020-2030; </w:delText>
        </w:r>
      </w:del>
    </w:p>
    <w:p w14:paraId="0536B07B" w14:textId="5CEE497A" w:rsidR="00F36FFC" w:rsidDel="00694729" w:rsidRDefault="00DD3A54" w:rsidP="00F36FFC">
      <w:pPr>
        <w:pStyle w:val="Bullet1"/>
        <w:rPr>
          <w:del w:id="2131" w:author="만든 이"/>
        </w:rPr>
      </w:pPr>
      <w:del w:id="2132" w:author="만든 이">
        <w:r w:rsidRPr="00441AC9" w:rsidDel="00694729">
          <w:rPr>
            <w:b/>
          </w:rPr>
          <w:delText>ITU-</w:delText>
        </w:r>
        <w:r w:rsidR="00FB45A9" w:rsidDel="00694729">
          <w:rPr>
            <w:b/>
          </w:rPr>
          <w:delText xml:space="preserve">R </w:delText>
        </w:r>
        <w:r w:rsidRPr="00441AC9" w:rsidDel="00694729">
          <w:rPr>
            <w:b/>
          </w:rPr>
          <w:delText>M</w:delText>
        </w:r>
        <w:r w:rsidR="00FB45A9" w:rsidDel="00694729">
          <w:rPr>
            <w:b/>
          </w:rPr>
          <w:delText>.</w:delText>
        </w:r>
        <w:r w:rsidRPr="00441AC9" w:rsidDel="00694729">
          <w:rPr>
            <w:b/>
          </w:rPr>
          <w:delText xml:space="preserve">2320 </w:delText>
        </w:r>
        <w:r w:rsidRPr="00441AC9" w:rsidDel="00694729">
          <w:delText xml:space="preserve">introduces the radio communication technologies supporting IMT-2020 in an overview manner; </w:delText>
        </w:r>
      </w:del>
    </w:p>
    <w:p w14:paraId="44B1CAF0" w14:textId="0D2F80B4" w:rsidR="00251243" w:rsidRPr="00FB45A9" w:rsidDel="00694729" w:rsidRDefault="00FB45A9" w:rsidP="004217AD">
      <w:pPr>
        <w:pStyle w:val="Bullet1"/>
        <w:rPr>
          <w:del w:id="2133" w:author="만든 이"/>
          <w:bCs/>
        </w:rPr>
      </w:pPr>
      <w:del w:id="2134" w:author="만든 이">
        <w:r w:rsidDel="00694729">
          <w:rPr>
            <w:b/>
          </w:rPr>
          <w:delText xml:space="preserve">ITU-R M.2375 </w:delText>
        </w:r>
        <w:r w:rsidRPr="00FB45A9" w:rsidDel="00694729">
          <w:rPr>
            <w:bCs/>
          </w:rPr>
          <w:delText>presents the technical architecture and topology</w:delText>
        </w:r>
      </w:del>
    </w:p>
    <w:p w14:paraId="2F3C78F7" w14:textId="4B347446" w:rsidR="00852169" w:rsidDel="00694729" w:rsidRDefault="001C2DE9" w:rsidP="00156AE0">
      <w:pPr>
        <w:pStyle w:val="2"/>
        <w:rPr>
          <w:del w:id="2135" w:author="만든 이"/>
        </w:rPr>
      </w:pPr>
      <w:del w:id="2136" w:author="만든 이">
        <w:r w:rsidDel="00694729">
          <w:delText>IMT and 3GPP</w:delText>
        </w:r>
      </w:del>
    </w:p>
    <w:p w14:paraId="762E45C4" w14:textId="59A5CB12" w:rsidR="00EB07A5" w:rsidDel="00694729" w:rsidRDefault="00C015F9" w:rsidP="00EB07A5">
      <w:pPr>
        <w:pStyle w:val="a2"/>
        <w:rPr>
          <w:del w:id="2137" w:author="만든 이"/>
        </w:rPr>
      </w:pPr>
      <w:del w:id="2138" w:author="만든 이">
        <w:r w:rsidRPr="00C015F9" w:rsidDel="00694729">
          <w:delText xml:space="preserve">International Mobile Telecommunications </w:delText>
        </w:r>
        <w:r w:rsidDel="00694729">
          <w:delText xml:space="preserve">includes the </w:delText>
        </w:r>
        <w:r w:rsidR="00EB07A5" w:rsidDel="00694729">
          <w:delText>3rd Generation Partnership Project (3GPP)</w:delText>
        </w:r>
        <w:r w:rsidDel="00694729">
          <w:delText>. 3GPP</w:delText>
        </w:r>
        <w:r w:rsidR="00EB07A5" w:rsidDel="00694729">
          <w:delText> unites seven telecommunications standard development organizations (ARIB, ATIS, CCSA, ETSI, TSDSI, TTA, TTC), known as </w:delText>
        </w:r>
        <w:r w:rsidDel="00694729">
          <w:fldChar w:fldCharType="begin"/>
        </w:r>
        <w:r w:rsidDel="00694729">
          <w:delInstrText>HYPERLINK "https://www.3gpp.org/Partners"</w:delInstrText>
        </w:r>
        <w:r w:rsidDel="00694729">
          <w:fldChar w:fldCharType="separate"/>
        </w:r>
        <w:r w:rsidR="00EB07A5" w:rsidRPr="00EB07A5" w:rsidDel="00694729">
          <w:delText>“Organizational Partners”</w:delText>
        </w:r>
        <w:r w:rsidDel="00694729">
          <w:fldChar w:fldCharType="end"/>
        </w:r>
        <w:r w:rsidR="00EB07A5" w:rsidDel="00694729">
          <w:delText> and provides their members with a stable environment to produce the Reports and Specifications that define 3GPP technologies.</w:delText>
        </w:r>
      </w:del>
    </w:p>
    <w:p w14:paraId="683766BD" w14:textId="0D79AD2A" w:rsidR="00EB07A5" w:rsidDel="00694729" w:rsidRDefault="00EB07A5" w:rsidP="00EB07A5">
      <w:pPr>
        <w:pStyle w:val="a2"/>
        <w:rPr>
          <w:del w:id="2139" w:author="만든 이"/>
        </w:rPr>
      </w:pPr>
      <w:del w:id="2140" w:author="만든 이">
        <w:r w:rsidDel="00694729">
          <w:delText xml:space="preserve">The project covers </w:delText>
        </w:r>
        <w:r w:rsidR="005A1F68" w:rsidDel="00694729">
          <w:delText xml:space="preserve">mobile </w:delText>
        </w:r>
        <w:r w:rsidDel="00694729">
          <w:delText>telecommunications technologies, including radio access, core network and service capabilities, which provide a complete system description for mobile telecommunications.</w:delText>
        </w:r>
      </w:del>
    </w:p>
    <w:p w14:paraId="306D484A" w14:textId="3DD186CF" w:rsidR="00EB07A5" w:rsidDel="00694729" w:rsidRDefault="00EB07A5" w:rsidP="00EB07A5">
      <w:pPr>
        <w:pStyle w:val="a2"/>
        <w:rPr>
          <w:del w:id="2141" w:author="만든 이"/>
        </w:rPr>
      </w:pPr>
      <w:del w:id="2142" w:author="만든 이">
        <w:r w:rsidDel="00694729">
          <w:delText>The 3GPP specifications also provide hooks for non-radio access to the core network, and for interworking with non-3GPP networks.</w:delText>
        </w:r>
      </w:del>
    </w:p>
    <w:p w14:paraId="6B7AFA60" w14:textId="5A4B0EB3" w:rsidR="00EB07A5" w:rsidDel="00694729" w:rsidRDefault="00EB07A5" w:rsidP="00EB07A5">
      <w:pPr>
        <w:pStyle w:val="a2"/>
        <w:rPr>
          <w:del w:id="2143" w:author="만든 이"/>
        </w:rPr>
      </w:pPr>
      <w:del w:id="2144" w:author="만든 이">
        <w:r w:rsidDel="00694729">
          <w:delText>3GPP specifications and studies are contribution-driven by member companies</w:delText>
        </w:r>
        <w:r w:rsidR="00AF76C0" w:rsidDel="00694729">
          <w:delText xml:space="preserve">.  </w:delText>
        </w:r>
      </w:del>
    </w:p>
    <w:p w14:paraId="67E41741" w14:textId="7411E168" w:rsidR="00EB07A5" w:rsidDel="00694729" w:rsidRDefault="00EB07A5" w:rsidP="00EB07A5">
      <w:pPr>
        <w:pStyle w:val="a2"/>
        <w:rPr>
          <w:del w:id="2145" w:author="만든 이"/>
        </w:rPr>
      </w:pPr>
      <w:del w:id="2146" w:author="만든 이">
        <w:r w:rsidDel="00694729">
          <w:delText>The</w:delText>
        </w:r>
        <w:r w:rsidR="00AF76C0" w:rsidDel="00694729">
          <w:delText>re are</w:delText>
        </w:r>
        <w:r w:rsidDel="00694729">
          <w:delText xml:space="preserve"> three </w:delText>
        </w:r>
        <w:bookmarkStart w:id="2147" w:name="_Hlk58871567"/>
        <w:r w:rsidR="00B66FA8" w:rsidDel="00694729">
          <w:fldChar w:fldCharType="begin"/>
        </w:r>
        <w:r w:rsidR="00B66FA8" w:rsidDel="00694729">
          <w:delInstrText xml:space="preserve"> HYPERLINK "https://www.3gpp.org/specifications-groups" </w:delInstrText>
        </w:r>
        <w:r w:rsidR="00B66FA8" w:rsidDel="00694729">
          <w:fldChar w:fldCharType="separate"/>
        </w:r>
        <w:r w:rsidRPr="00EB07A5" w:rsidDel="00694729">
          <w:delText>Technical Specification Groups</w:delText>
        </w:r>
        <w:r w:rsidR="00B66FA8" w:rsidDel="00694729">
          <w:fldChar w:fldCharType="end"/>
        </w:r>
        <w:r w:rsidDel="00694729">
          <w:delText xml:space="preserve"> (TSG) in 3GPP</w:delText>
        </w:r>
        <w:r w:rsidR="00AF76C0" w:rsidDel="00694729">
          <w:delText xml:space="preserve"> </w:delText>
        </w:r>
        <w:bookmarkEnd w:id="2147"/>
        <w:r w:rsidR="00AF76C0" w:rsidDel="00694729">
          <w:delText xml:space="preserve">with a number of working groups.  </w:delText>
        </w:r>
      </w:del>
    </w:p>
    <w:p w14:paraId="345D057C" w14:textId="5CA290D5" w:rsidR="00EB07A5" w:rsidDel="00694729" w:rsidRDefault="00EB07A5" w:rsidP="001C0219">
      <w:pPr>
        <w:pStyle w:val="a2"/>
        <w:numPr>
          <w:ilvl w:val="0"/>
          <w:numId w:val="61"/>
        </w:numPr>
        <w:rPr>
          <w:del w:id="2148" w:author="만든 이"/>
        </w:rPr>
      </w:pPr>
      <w:del w:id="2149" w:author="만든 이">
        <w:r w:rsidDel="00694729">
          <w:delText>Radio Access Networks (</w:delText>
        </w:r>
        <w:r w:rsidDel="00694729">
          <w:fldChar w:fldCharType="begin"/>
        </w:r>
        <w:r w:rsidDel="00694729">
          <w:delInstrText>HYPERLINK "https://www.3gpp.org/RAN" \t "_blank"</w:delInstrText>
        </w:r>
        <w:r w:rsidDel="00694729">
          <w:fldChar w:fldCharType="separate"/>
        </w:r>
        <w:r w:rsidRPr="00EB07A5" w:rsidDel="00694729">
          <w:delText>RAN</w:delText>
        </w:r>
        <w:r w:rsidDel="00694729">
          <w:fldChar w:fldCharType="end"/>
        </w:r>
        <w:r w:rsidDel="00694729">
          <w:delText xml:space="preserve">), </w:delText>
        </w:r>
      </w:del>
    </w:p>
    <w:p w14:paraId="6FA83CF6" w14:textId="739FE01B" w:rsidR="00EB07A5" w:rsidDel="00694729" w:rsidRDefault="00EB07A5" w:rsidP="001C0219">
      <w:pPr>
        <w:pStyle w:val="a2"/>
        <w:numPr>
          <w:ilvl w:val="0"/>
          <w:numId w:val="61"/>
        </w:numPr>
        <w:rPr>
          <w:del w:id="2150" w:author="만든 이"/>
        </w:rPr>
      </w:pPr>
      <w:del w:id="2151" w:author="만든 이">
        <w:r w:rsidDel="00694729">
          <w:delText>Services &amp; Systems Aspects (</w:delText>
        </w:r>
        <w:r w:rsidDel="00694729">
          <w:fldChar w:fldCharType="begin"/>
        </w:r>
        <w:r w:rsidDel="00694729">
          <w:delInstrText>HYPERLINK "https://www.3gpp.org/SA"</w:delInstrText>
        </w:r>
        <w:r w:rsidDel="00694729">
          <w:fldChar w:fldCharType="separate"/>
        </w:r>
        <w:r w:rsidRPr="00EB07A5" w:rsidDel="00694729">
          <w:delText>SA</w:delText>
        </w:r>
        <w:r w:rsidDel="00694729">
          <w:fldChar w:fldCharType="end"/>
        </w:r>
        <w:r w:rsidDel="00694729">
          <w:delText xml:space="preserve">), </w:delText>
        </w:r>
      </w:del>
    </w:p>
    <w:p w14:paraId="24379E2F" w14:textId="48DE3BB9" w:rsidR="00EB07A5" w:rsidDel="00694729" w:rsidRDefault="009C5BAE" w:rsidP="001C0219">
      <w:pPr>
        <w:pStyle w:val="a2"/>
        <w:numPr>
          <w:ilvl w:val="0"/>
          <w:numId w:val="61"/>
        </w:numPr>
        <w:rPr>
          <w:del w:id="2152" w:author="만든 이"/>
        </w:rPr>
      </w:pPr>
      <w:del w:id="2153" w:author="만든 이">
        <w:r w:rsidRPr="00EB07A5" w:rsidDel="00694729">
          <w:rPr>
            <w:noProof/>
            <w:lang w:val="en-US"/>
          </w:rPr>
          <w:drawing>
            <wp:anchor distT="0" distB="0" distL="114300" distR="114300" simplePos="0" relativeHeight="251658240" behindDoc="0" locked="0" layoutInCell="1" allowOverlap="1" wp14:anchorId="580FEE1A" wp14:editId="47A9DF25">
              <wp:simplePos x="0" y="0"/>
              <wp:positionH relativeFrom="column">
                <wp:posOffset>518795</wp:posOffset>
              </wp:positionH>
              <wp:positionV relativeFrom="paragraph">
                <wp:posOffset>356235</wp:posOffset>
              </wp:positionV>
              <wp:extent cx="5179060" cy="3684270"/>
              <wp:effectExtent l="0" t="0" r="2540" b="0"/>
              <wp:wrapTopAndBottom/>
              <wp:docPr id="4" name="Picture 4" descr="3gpp organigram">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gpp organigram">
                        <a:hlinkClick r:id="rId26"/>
                      </pic:cNvPr>
                      <pic:cNvPicPr>
                        <a:picLocks noChangeAspect="1" noChangeArrowheads="1"/>
                      </pic:cNvPicPr>
                    </pic:nvPicPr>
                    <pic:blipFill>
                      <a:blip r:embed="rId2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79060" cy="36842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B07A5" w:rsidDel="00694729">
          <w:delText>Core Network &amp; Terminals (</w:delText>
        </w:r>
        <w:r w:rsidDel="00694729">
          <w:fldChar w:fldCharType="begin"/>
        </w:r>
        <w:r w:rsidDel="00694729">
          <w:delInstrText>HYPERLINK "https://www.3gpp.org/rubrique34"</w:delInstrText>
        </w:r>
        <w:r w:rsidDel="00694729">
          <w:fldChar w:fldCharType="separate"/>
        </w:r>
        <w:r w:rsidR="00EB07A5" w:rsidRPr="00EB07A5" w:rsidDel="00694729">
          <w:delText>CT</w:delText>
        </w:r>
        <w:r w:rsidDel="00694729">
          <w:fldChar w:fldCharType="end"/>
        </w:r>
        <w:r w:rsidR="00EB07A5" w:rsidDel="00694729">
          <w:delText>) </w:delText>
        </w:r>
      </w:del>
    </w:p>
    <w:p w14:paraId="05480183" w14:textId="4ECB53F3" w:rsidR="00124A79" w:rsidDel="00694729" w:rsidRDefault="008A5FC6" w:rsidP="008A5FC6">
      <w:pPr>
        <w:pStyle w:val="Figurecaption"/>
        <w:jc w:val="center"/>
        <w:rPr>
          <w:del w:id="2154" w:author="만든 이"/>
        </w:rPr>
      </w:pPr>
      <w:ins w:id="2155" w:author="만든 이">
        <w:del w:id="2156" w:author="만든 이">
          <w:r w:rsidDel="00694729">
            <w:delText>3GPP Structure</w:delText>
          </w:r>
        </w:del>
      </w:ins>
    </w:p>
    <w:p w14:paraId="2A17218C" w14:textId="33140E68" w:rsidR="005A1F68" w:rsidDel="00694729" w:rsidRDefault="005A1F68" w:rsidP="00B66FA8">
      <w:pPr>
        <w:pStyle w:val="a2"/>
        <w:rPr>
          <w:del w:id="2157" w:author="만든 이"/>
        </w:rPr>
      </w:pPr>
      <w:del w:id="2158" w:author="만든 이">
        <w:r w:rsidDel="00694729">
          <w:delText>3GPP networks are primarily public networks established by commercial companies for profit. Many mission critical services are now taking advantage of the availability of these networks to enable the rapid dissemination of alerts and dangers, as well as the establishment of mission critical networks such as first responder and train control services in the network coverage area.</w:delText>
        </w:r>
      </w:del>
    </w:p>
    <w:p w14:paraId="04BC2B73" w14:textId="0BB91AD2" w:rsidR="00EB07A5" w:rsidDel="00694729" w:rsidRDefault="00AF76C0" w:rsidP="00EB07A5">
      <w:pPr>
        <w:pStyle w:val="a2"/>
        <w:rPr>
          <w:del w:id="2159" w:author="만든 이"/>
        </w:rPr>
      </w:pPr>
      <w:del w:id="2160" w:author="만든 이">
        <w:r w:rsidDel="00694729">
          <w:delText xml:space="preserve">The maritime domain is using 3GPP networks </w:delText>
        </w:r>
        <w:r w:rsidR="00EB07A5" w:rsidDel="00694729">
          <w:delText>for ship to shore and shore to ship communications along coastlines and within port domains</w:delText>
        </w:r>
        <w:r w:rsidR="00B66FA8" w:rsidDel="00694729">
          <w:delText xml:space="preserve"> including </w:delText>
        </w:r>
        <w:r w:rsidR="002A6055" w:rsidDel="00694729">
          <w:delText xml:space="preserve">Republic of </w:delText>
        </w:r>
        <w:r w:rsidR="00B66FA8" w:rsidDel="00694729">
          <w:delText>Korea and China</w:delText>
        </w:r>
        <w:r w:rsidDel="00694729">
          <w:delText>.  3GPP networks also</w:delText>
        </w:r>
        <w:r w:rsidR="00EB07A5" w:rsidDel="00694729">
          <w:delText xml:space="preserve"> </w:delText>
        </w:r>
        <w:r w:rsidDel="00694729">
          <w:delText>enable</w:delText>
        </w:r>
        <w:r w:rsidR="00EB07A5" w:rsidDel="00694729">
          <w:delText xml:space="preserve"> the interconnection of distributed shore side </w:delText>
        </w:r>
        <w:r w:rsidR="00D16A42" w:rsidDel="00694729">
          <w:delText xml:space="preserve">Maritime Information System (MIS) </w:delText>
        </w:r>
        <w:r w:rsidR="00EB07A5" w:rsidDel="00694729">
          <w:delText>services</w:delText>
        </w:r>
        <w:r w:rsidR="00D16A42" w:rsidDel="00694729">
          <w:delText xml:space="preserve"> such as connecting AIS base stations to the national network</w:delText>
        </w:r>
        <w:r w:rsidR="00B66FA8" w:rsidDel="00694729">
          <w:delText xml:space="preserve"> (Australia).</w:delText>
        </w:r>
      </w:del>
    </w:p>
    <w:p w14:paraId="0A3B384B" w14:textId="48EA4B4F" w:rsidR="00A524B5" w:rsidDel="00694729" w:rsidRDefault="0030534D" w:rsidP="00EB07A5">
      <w:pPr>
        <w:pStyle w:val="1"/>
        <w:rPr>
          <w:del w:id="2161" w:author="만든 이"/>
        </w:rPr>
      </w:pPr>
      <w:del w:id="2162" w:author="만든 이">
        <w:r w:rsidDel="00694729">
          <w:delText>Background</w:delText>
        </w:r>
      </w:del>
    </w:p>
    <w:p w14:paraId="729DED1E" w14:textId="5F57F2E9" w:rsidR="00A524B5" w:rsidDel="00694729" w:rsidRDefault="00A524B5" w:rsidP="00A524B5">
      <w:pPr>
        <w:pStyle w:val="Heading2separationline"/>
        <w:rPr>
          <w:del w:id="2163" w:author="만든 이"/>
        </w:rPr>
      </w:pPr>
    </w:p>
    <w:p w14:paraId="43F850DC" w14:textId="6A0F1F4E" w:rsidR="00597CD5" w:rsidDel="00694729" w:rsidRDefault="00597CD5" w:rsidP="00597CD5">
      <w:pPr>
        <w:pStyle w:val="a2"/>
        <w:rPr>
          <w:del w:id="2164" w:author="만든 이"/>
        </w:rPr>
      </w:pPr>
      <w:del w:id="2165" w:author="만든 이">
        <w:r w:rsidDel="00694729">
          <w:delText xml:space="preserve">3GPP Technical Specification Group RAN, like other TSGs, ensures that systems based on 3GPP specifications are capable of rapid development and deployment with the provision of global roaming of equipment. </w:delText>
        </w:r>
      </w:del>
    </w:p>
    <w:p w14:paraId="69B8928C" w14:textId="29053FF8" w:rsidR="00597CD5" w:rsidDel="00694729" w:rsidRDefault="00597CD5" w:rsidP="00597CD5">
      <w:pPr>
        <w:pStyle w:val="a2"/>
        <w:rPr>
          <w:del w:id="2166" w:author="만든 이"/>
        </w:rPr>
      </w:pPr>
      <w:del w:id="2167" w:author="만든 이">
        <w:r w:rsidDel="00694729">
          <w:delText xml:space="preserve">When considering the evolution of the 3G system towards LTE, the 3GPP community decided to use IP (Internet Protocol) as the key protocol to transport all services. </w:delText>
        </w:r>
      </w:del>
    </w:p>
    <w:p w14:paraId="3619A7C7" w14:textId="7B6153AB" w:rsidR="00597CD5" w:rsidDel="00694729" w:rsidRDefault="00597CD5" w:rsidP="00597CD5">
      <w:pPr>
        <w:pStyle w:val="a2"/>
        <w:rPr>
          <w:del w:id="2168" w:author="만든 이"/>
        </w:rPr>
      </w:pPr>
      <w:del w:id="2169" w:author="만든 이">
        <w:r w:rsidDel="00694729">
          <w:delText xml:space="preserve">This decision had consequences on the way that the services were provided. Traditional use of circuits to carry voice and short messages needed to be replaced by IP-based solutions in the long term. </w:delText>
        </w:r>
      </w:del>
    </w:p>
    <w:p w14:paraId="6702BD41" w14:textId="78D82C84" w:rsidR="00597CD5" w:rsidDel="00694729" w:rsidRDefault="00597CD5" w:rsidP="00597CD5">
      <w:pPr>
        <w:pStyle w:val="a2"/>
        <w:rPr>
          <w:del w:id="2170" w:author="만든 이"/>
        </w:rPr>
      </w:pPr>
      <w:del w:id="2171" w:author="만든 이">
        <w:r w:rsidDel="00694729">
          <w:delText>The 3GPP scope to include the</w:delText>
        </w:r>
        <w:r w:rsidRPr="00597CD5" w:rsidDel="00694729">
          <w:delText xml:space="preserve"> produc</w:delText>
        </w:r>
        <w:r w:rsidDel="00694729">
          <w:delText>tion of</w:delText>
        </w:r>
        <w:r w:rsidRPr="00597CD5" w:rsidDel="00694729">
          <w:delText xml:space="preserve"> Technical Specifications and Technical Reports for a 3G Mobile System based on evolved GSM core networks and the radio access technologies that they support</w:delText>
        </w:r>
        <w:r w:rsidDel="00694729">
          <w:delText>. The 3GPP scope also includes the maintenance and development of the Global System for Mobile communication (GSM) Technical Specifications and Technical Reports including evolved radio access technologies.</w:delText>
        </w:r>
      </w:del>
    </w:p>
    <w:p w14:paraId="5DDA12D9" w14:textId="26CDE8BD" w:rsidR="00597CD5" w:rsidDel="00694729" w:rsidRDefault="00065419" w:rsidP="00597CD5">
      <w:pPr>
        <w:pStyle w:val="a2"/>
        <w:rPr>
          <w:del w:id="2172" w:author="만든 이"/>
        </w:rPr>
      </w:pPr>
      <w:del w:id="2173" w:author="만든 이">
        <w:r w:rsidDel="00694729">
          <w:delText xml:space="preserve">The increasing bandwidth, reducing latency, reducing cost and increasing global coverage along coastlines and in ports </w:delText>
        </w:r>
        <w:r w:rsidR="005A1F68" w:rsidDel="00694729">
          <w:delText xml:space="preserve">may </w:delText>
        </w:r>
        <w:r w:rsidDel="00694729">
          <w:delText xml:space="preserve">provide </w:delText>
        </w:r>
        <w:r w:rsidR="00F93E14" w:rsidDel="00694729">
          <w:delText>AtoN authorities with a</w:delText>
        </w:r>
        <w:r w:rsidDel="00694729">
          <w:delText xml:space="preserve"> platform on which to deliver a range of services using </w:delText>
        </w:r>
        <w:r w:rsidR="00B66FA8" w:rsidDel="00694729">
          <w:delText xml:space="preserve">commercially available </w:delText>
        </w:r>
        <w:r w:rsidDel="00694729">
          <w:delText>infrastructure</w:delText>
        </w:r>
        <w:r w:rsidR="00385F39" w:rsidDel="00694729">
          <w:delText xml:space="preserve"> or private networks. </w:delText>
        </w:r>
        <w:r w:rsidDel="00694729">
          <w:delText xml:space="preserve"> The bandwidth, latency and coverage of 3GPP networks have enabled some maritime authorities such as </w:delText>
        </w:r>
        <w:r w:rsidR="00156AE0" w:rsidDel="00694729">
          <w:delText>Republic of</w:delText>
        </w:r>
        <w:r w:rsidDel="00694729">
          <w:delText xml:space="preserve"> Korea, Australia and China to use 3GPP networks as part of their current communication channels for delivering services</w:delText>
        </w:r>
        <w:r w:rsidR="00F93E14" w:rsidDel="00694729">
          <w:delText xml:space="preserve"> in support of maritime operations</w:delText>
        </w:r>
        <w:r w:rsidDel="00694729">
          <w:delText>.</w:delText>
        </w:r>
      </w:del>
    </w:p>
    <w:p w14:paraId="6F471155" w14:textId="7032FEEC" w:rsidR="00EB6F3C" w:rsidRPr="00065419" w:rsidDel="00694729" w:rsidRDefault="006C251E" w:rsidP="00065419">
      <w:pPr>
        <w:pStyle w:val="1"/>
        <w:rPr>
          <w:del w:id="2174" w:author="만든 이"/>
        </w:rPr>
      </w:pPr>
      <w:del w:id="2175" w:author="만든 이">
        <w:r w:rsidRPr="00065419" w:rsidDel="00694729">
          <w:delText>Aims and Objectives</w:delText>
        </w:r>
      </w:del>
    </w:p>
    <w:p w14:paraId="1470D807" w14:textId="6F6A9E51" w:rsidR="007E30DF" w:rsidRPr="009858BC" w:rsidDel="00694729" w:rsidRDefault="007E30DF" w:rsidP="001349DB">
      <w:pPr>
        <w:pStyle w:val="Heading1separatationline"/>
        <w:rPr>
          <w:del w:id="2176" w:author="만든 이"/>
        </w:rPr>
      </w:pPr>
    </w:p>
    <w:p w14:paraId="481C389E" w14:textId="4F1B7AD0" w:rsidR="00787D8A" w:rsidDel="00694729" w:rsidRDefault="0030534D" w:rsidP="00756ACD">
      <w:pPr>
        <w:pStyle w:val="a2"/>
        <w:rPr>
          <w:del w:id="2177" w:author="만든 이"/>
        </w:rPr>
      </w:pPr>
      <w:del w:id="2178" w:author="만든 이">
        <w:r w:rsidDel="00694729">
          <w:delText xml:space="preserve">The aim of this guideline is to provide guidance to IALA members who may be </w:delText>
        </w:r>
        <w:r w:rsidR="00065419" w:rsidDel="00694729">
          <w:delText>considering</w:delText>
        </w:r>
        <w:r w:rsidR="00F93E14" w:rsidDel="00694729">
          <w:delText>,</w:delText>
        </w:r>
        <w:r w:rsidR="00065419" w:rsidDel="00694729">
          <w:delText xml:space="preserve"> or who are </w:delText>
        </w:r>
        <w:r w:rsidR="00F93E14" w:rsidDel="00694729">
          <w:delText xml:space="preserve">currently in the process of, </w:delText>
        </w:r>
        <w:r w:rsidR="00065419" w:rsidDel="00694729">
          <w:delText>integrating</w:delText>
        </w:r>
        <w:r w:rsidR="0027517A" w:rsidDel="00694729">
          <w:delText xml:space="preserve"> IMT, such as</w:delText>
        </w:r>
        <w:r w:rsidR="00065419" w:rsidDel="00694729">
          <w:delText xml:space="preserve"> 3GPP networks to deliver services to both shore and ship sides</w:delText>
        </w:r>
        <w:r w:rsidDel="00694729">
          <w:delText xml:space="preserve">.  </w:delText>
        </w:r>
      </w:del>
    </w:p>
    <w:p w14:paraId="34EE6AF4" w14:textId="21E9B7E6" w:rsidR="007E30DF" w:rsidRPr="00205D9B" w:rsidDel="00694729" w:rsidRDefault="006C251E" w:rsidP="00DE2814">
      <w:pPr>
        <w:pStyle w:val="1"/>
        <w:rPr>
          <w:del w:id="2179" w:author="만든 이"/>
        </w:rPr>
      </w:pPr>
      <w:del w:id="2180" w:author="만든 이">
        <w:r w:rsidDel="00694729">
          <w:delText xml:space="preserve">Overview of </w:delText>
        </w:r>
        <w:r w:rsidR="005F07CA" w:rsidDel="00694729">
          <w:delText xml:space="preserve">IMT </w:delText>
        </w:r>
        <w:r w:rsidR="00065419" w:rsidDel="00694729">
          <w:delText>in the maritime domain</w:delText>
        </w:r>
      </w:del>
    </w:p>
    <w:p w14:paraId="3989E284" w14:textId="1E40B7F1" w:rsidR="007E30DF" w:rsidRPr="009858BC" w:rsidDel="00694729" w:rsidRDefault="007E30DF" w:rsidP="001349DB">
      <w:pPr>
        <w:pStyle w:val="Heading2separationline"/>
        <w:rPr>
          <w:del w:id="2181" w:author="만든 이"/>
        </w:rPr>
      </w:pPr>
    </w:p>
    <w:p w14:paraId="2FBCB889" w14:textId="14AA0B29" w:rsidR="003D1798" w:rsidDel="00694729" w:rsidRDefault="007E3859" w:rsidP="00611F74">
      <w:pPr>
        <w:autoSpaceDE w:val="0"/>
        <w:autoSpaceDN w:val="0"/>
        <w:adjustRightInd w:val="0"/>
        <w:spacing w:line="240" w:lineRule="auto"/>
        <w:rPr>
          <w:del w:id="2182" w:author="만든 이"/>
          <w:sz w:val="22"/>
        </w:rPr>
      </w:pPr>
      <w:del w:id="2183" w:author="만든 이">
        <w:r w:rsidRPr="005A1F68" w:rsidDel="00694729">
          <w:rPr>
            <w:sz w:val="22"/>
          </w:rPr>
          <w:delText xml:space="preserve">IMO's </w:delText>
        </w:r>
        <w:r w:rsidDel="00694729">
          <w:fldChar w:fldCharType="begin"/>
        </w:r>
        <w:r w:rsidDel="00694729">
          <w:delInstrText>HYPERLINK "http://www.imo.org/en/About/strategy/Pages/default.aspx"</w:delInstrText>
        </w:r>
        <w:r w:rsidDel="00694729">
          <w:fldChar w:fldCharType="separate"/>
        </w:r>
        <w:r w:rsidRPr="005A1F68" w:rsidDel="00694729">
          <w:rPr>
            <w:sz w:val="22"/>
          </w:rPr>
          <w:delText>Strategic Plan</w:delText>
        </w:r>
        <w:r w:rsidDel="00694729">
          <w:rPr>
            <w:sz w:val="22"/>
          </w:rPr>
          <w:fldChar w:fldCharType="end"/>
        </w:r>
        <w:r w:rsidRPr="005A1F68" w:rsidDel="00694729">
          <w:rPr>
            <w:sz w:val="22"/>
          </w:rPr>
          <w:delText xml:space="preserve"> (2018-2023) </w:delText>
        </w:r>
        <w:r w:rsidR="00E923E1" w:rsidDel="00694729">
          <w:rPr>
            <w:sz w:val="22"/>
          </w:rPr>
          <w:delText>Resolution A.1</w:delText>
        </w:r>
        <w:r w:rsidR="004B790A" w:rsidDel="00694729">
          <w:rPr>
            <w:sz w:val="22"/>
          </w:rPr>
          <w:delText>1</w:delText>
        </w:r>
        <w:r w:rsidR="00E923E1" w:rsidDel="00694729">
          <w:rPr>
            <w:sz w:val="22"/>
          </w:rPr>
          <w:delText xml:space="preserve">10(30) includes </w:delText>
        </w:r>
        <w:r w:rsidRPr="005A1F68" w:rsidDel="00694729">
          <w:rPr>
            <w:sz w:val="22"/>
          </w:rPr>
          <w:delText>Strategic Direction</w:delText>
        </w:r>
        <w:r w:rsidR="005301FB" w:rsidDel="00694729">
          <w:rPr>
            <w:sz w:val="22"/>
          </w:rPr>
          <w:delText xml:space="preserve"> 2 (SD2)</w:delText>
        </w:r>
        <w:r w:rsidR="00C70732" w:rsidDel="00694729">
          <w:rPr>
            <w:sz w:val="22"/>
          </w:rPr>
          <w:delText xml:space="preserve"> </w:delText>
        </w:r>
        <w:r w:rsidRPr="005A1F68" w:rsidDel="00694729">
          <w:rPr>
            <w:sz w:val="22"/>
          </w:rPr>
          <w:delText>"Integrate new and advancing technologies in the regulatory framework"</w:delText>
        </w:r>
        <w:r w:rsidR="0099275B" w:rsidDel="00694729">
          <w:rPr>
            <w:sz w:val="22"/>
          </w:rPr>
          <w:delText xml:space="preserve">. </w:delText>
        </w:r>
      </w:del>
    </w:p>
    <w:p w14:paraId="5248F504" w14:textId="5A7AEE99" w:rsidR="003D1798" w:rsidDel="00694729" w:rsidRDefault="003D1798" w:rsidP="00611F74">
      <w:pPr>
        <w:autoSpaceDE w:val="0"/>
        <w:autoSpaceDN w:val="0"/>
        <w:adjustRightInd w:val="0"/>
        <w:spacing w:line="240" w:lineRule="auto"/>
        <w:rPr>
          <w:del w:id="2184" w:author="만든 이"/>
          <w:sz w:val="22"/>
        </w:rPr>
      </w:pPr>
    </w:p>
    <w:p w14:paraId="66DAC859" w14:textId="43FF55D5" w:rsidR="005A1F68" w:rsidDel="00694729" w:rsidRDefault="00E47FD8" w:rsidP="00611F74">
      <w:pPr>
        <w:autoSpaceDE w:val="0"/>
        <w:autoSpaceDN w:val="0"/>
        <w:adjustRightInd w:val="0"/>
        <w:spacing w:line="240" w:lineRule="auto"/>
        <w:rPr>
          <w:del w:id="2185" w:author="만든 이"/>
          <w:sz w:val="22"/>
        </w:rPr>
      </w:pPr>
      <w:del w:id="2186" w:author="만든 이">
        <w:r w:rsidDel="00694729">
          <w:rPr>
            <w:sz w:val="22"/>
          </w:rPr>
          <w:delText xml:space="preserve">The IMO </w:delText>
        </w:r>
        <w:r w:rsidR="006743C0" w:rsidDel="00694729">
          <w:rPr>
            <w:sz w:val="22"/>
          </w:rPr>
          <w:delText xml:space="preserve">E-Navigation </w:delText>
        </w:r>
        <w:r w:rsidDel="00694729">
          <w:rPr>
            <w:sz w:val="22"/>
          </w:rPr>
          <w:delText>Strategy Implementation Plan</w:delText>
        </w:r>
        <w:r w:rsidR="00E43E53" w:rsidDel="00694729">
          <w:rPr>
            <w:sz w:val="22"/>
          </w:rPr>
          <w:delText xml:space="preserve"> (MSC.1/Circ.1595)</w:delText>
        </w:r>
        <w:r w:rsidR="006743C0" w:rsidDel="00694729">
          <w:rPr>
            <w:sz w:val="22"/>
          </w:rPr>
          <w:delText xml:space="preserve"> includes </w:delText>
        </w:r>
        <w:r w:rsidR="007966B0" w:rsidDel="00694729">
          <w:rPr>
            <w:sz w:val="22"/>
          </w:rPr>
          <w:delText>solution</w:delText>
        </w:r>
        <w:r w:rsidR="00517103" w:rsidDel="00694729">
          <w:rPr>
            <w:sz w:val="22"/>
          </w:rPr>
          <w:delText xml:space="preserve"> 4 </w:delText>
        </w:r>
        <w:r w:rsidR="00BC4B8D" w:rsidDel="00694729">
          <w:rPr>
            <w:sz w:val="22"/>
          </w:rPr>
          <w:delText>–</w:delText>
        </w:r>
        <w:r w:rsidR="00517103" w:rsidDel="00694729">
          <w:rPr>
            <w:sz w:val="22"/>
          </w:rPr>
          <w:delText xml:space="preserve"> </w:delText>
        </w:r>
        <w:r w:rsidR="00BC4B8D" w:rsidDel="00694729">
          <w:rPr>
            <w:sz w:val="22"/>
          </w:rPr>
          <w:delText xml:space="preserve">integration and presentation of available information in graphical displays received via communications equipment; and </w:delText>
        </w:r>
        <w:r w:rsidR="007966B0" w:rsidDel="00694729">
          <w:rPr>
            <w:sz w:val="22"/>
          </w:rPr>
          <w:delText xml:space="preserve">solution 5 – improved communication of VTS </w:delText>
        </w:r>
        <w:r w:rsidR="000111E5" w:rsidDel="00694729">
          <w:rPr>
            <w:sz w:val="22"/>
          </w:rPr>
          <w:delText>Service</w:delText>
        </w:r>
        <w:r w:rsidR="007966B0" w:rsidDel="00694729">
          <w:rPr>
            <w:sz w:val="22"/>
          </w:rPr>
          <w:delText xml:space="preserve"> Portfolio (not limited to VTS stations).  </w:delText>
        </w:r>
        <w:r w:rsidR="003D0480" w:rsidDel="00694729">
          <w:rPr>
            <w:sz w:val="22"/>
          </w:rPr>
          <w:delText xml:space="preserve">Task 15 (T15) </w:delText>
        </w:r>
        <w:r w:rsidR="00040C91" w:rsidDel="00694729">
          <w:rPr>
            <w:sz w:val="22"/>
          </w:rPr>
          <w:delText xml:space="preserve">is to ‘identify and draft guidelines on seamless integration of all currently available communications </w:delText>
        </w:r>
        <w:r w:rsidR="000111E5" w:rsidDel="00694729">
          <w:rPr>
            <w:sz w:val="22"/>
          </w:rPr>
          <w:delText xml:space="preserve">infrastructure </w:delText>
        </w:r>
        <w:r w:rsidR="00040C91" w:rsidDel="00694729">
          <w:rPr>
            <w:sz w:val="22"/>
          </w:rPr>
          <w:delText xml:space="preserve">and how they can used (e.g. range, </w:delText>
        </w:r>
        <w:r w:rsidR="000111E5" w:rsidDel="00694729">
          <w:rPr>
            <w:sz w:val="22"/>
          </w:rPr>
          <w:delText>bandwidth</w:delText>
        </w:r>
        <w:r w:rsidR="00040C91" w:rsidDel="00694729">
          <w:rPr>
            <w:sz w:val="22"/>
          </w:rPr>
          <w:delText>, etc) …</w:delText>
        </w:r>
        <w:r w:rsidR="009C2D6C" w:rsidDel="00694729">
          <w:rPr>
            <w:sz w:val="22"/>
          </w:rPr>
          <w:delText>’  and ‘The task should look at shor</w:delText>
        </w:r>
        <w:r w:rsidR="003144B9" w:rsidDel="00694729">
          <w:rPr>
            <w:sz w:val="22"/>
          </w:rPr>
          <w:delText xml:space="preserve">t range systems such as VHF, 4G and 5G …’ </w:delText>
        </w:r>
        <w:r w:rsidR="003D1798" w:rsidDel="00694729">
          <w:rPr>
            <w:sz w:val="22"/>
          </w:rPr>
          <w:delText xml:space="preserve"> </w:delText>
        </w:r>
        <w:r w:rsidR="008F0224" w:rsidDel="00694729">
          <w:rPr>
            <w:sz w:val="22"/>
          </w:rPr>
          <w:delText xml:space="preserve">Solution 4, </w:delText>
        </w:r>
        <w:r w:rsidR="00517103" w:rsidDel="00694729">
          <w:rPr>
            <w:sz w:val="22"/>
          </w:rPr>
          <w:delText>sub-solution 4.1.</w:delText>
        </w:r>
        <w:r w:rsidR="007014AB" w:rsidDel="00694729">
          <w:rPr>
            <w:sz w:val="22"/>
          </w:rPr>
          <w:delText xml:space="preserve">4  </w:delText>
        </w:r>
        <w:r w:rsidR="005A1F68" w:rsidRPr="00611F74" w:rsidDel="00694729">
          <w:rPr>
            <w:sz w:val="22"/>
          </w:rPr>
          <w:delText>“available communications systems</w:delText>
        </w:r>
        <w:r w:rsidR="005013BF" w:rsidDel="00694729">
          <w:rPr>
            <w:sz w:val="22"/>
          </w:rPr>
          <w:delText xml:space="preserve"> need to be identified, including </w:delText>
        </w:r>
        <w:r w:rsidR="005A1F68" w:rsidRPr="00611F74" w:rsidDel="00694729">
          <w:rPr>
            <w:sz w:val="22"/>
          </w:rPr>
          <w:delText>how they can be used, based on range,</w:delText>
        </w:r>
        <w:r w:rsidR="005A1F68" w:rsidDel="00694729">
          <w:rPr>
            <w:sz w:val="22"/>
          </w:rPr>
          <w:delText xml:space="preserve"> </w:delText>
        </w:r>
        <w:r w:rsidR="005A1F68" w:rsidRPr="00611F74" w:rsidDel="00694729">
          <w:rPr>
            <w:sz w:val="22"/>
          </w:rPr>
          <w:delText>bandwidth, etc. and what systems are currently being developed and will be in use when e-navigation is fully implemented</w:delText>
        </w:r>
        <w:r w:rsidR="00583659" w:rsidDel="00694729">
          <w:rPr>
            <w:sz w:val="22"/>
          </w:rPr>
          <w:delText>. The task</w:delText>
        </w:r>
        <w:r w:rsidR="005A1F68" w:rsidRPr="00611F74" w:rsidDel="00694729">
          <w:rPr>
            <w:sz w:val="22"/>
          </w:rPr>
          <w:delText xml:space="preserve"> should look into short-range systems such as</w:delText>
        </w:r>
        <w:r w:rsidR="005A1F68" w:rsidDel="00694729">
          <w:rPr>
            <w:sz w:val="22"/>
          </w:rPr>
          <w:delText xml:space="preserve"> </w:delText>
        </w:r>
        <w:r w:rsidR="005A1F68" w:rsidRPr="00611F74" w:rsidDel="00694729">
          <w:rPr>
            <w:sz w:val="22"/>
          </w:rPr>
          <w:delText>VHF, 4G and 5G</w:delText>
        </w:r>
        <w:r w:rsidR="004541FB" w:rsidDel="00694729">
          <w:rPr>
            <w:sz w:val="22"/>
          </w:rPr>
          <w:delText>”</w:delText>
        </w:r>
        <w:r w:rsidR="005A1F68" w:rsidDel="00694729">
          <w:rPr>
            <w:sz w:val="22"/>
          </w:rPr>
          <w:delText xml:space="preserve"> </w:delText>
        </w:r>
      </w:del>
    </w:p>
    <w:p w14:paraId="059021F4" w14:textId="358C9343" w:rsidR="005A1F68" w:rsidDel="00694729" w:rsidRDefault="005A1F68" w:rsidP="00611F74">
      <w:pPr>
        <w:autoSpaceDE w:val="0"/>
        <w:autoSpaceDN w:val="0"/>
        <w:adjustRightInd w:val="0"/>
        <w:spacing w:line="240" w:lineRule="auto"/>
        <w:rPr>
          <w:del w:id="2187" w:author="만든 이"/>
        </w:rPr>
      </w:pPr>
    </w:p>
    <w:p w14:paraId="52C5B3CB" w14:textId="0513B211" w:rsidR="009C6CA5" w:rsidRPr="005A1F68" w:rsidDel="00694729" w:rsidRDefault="007E3859" w:rsidP="00611F74">
      <w:pPr>
        <w:autoSpaceDE w:val="0"/>
        <w:autoSpaceDN w:val="0"/>
        <w:adjustRightInd w:val="0"/>
        <w:spacing w:line="240" w:lineRule="auto"/>
        <w:rPr>
          <w:del w:id="2188" w:author="만든 이"/>
        </w:rPr>
      </w:pPr>
      <w:del w:id="2189" w:author="만든 이">
        <w:r w:rsidRPr="005A1F68" w:rsidDel="00694729">
          <w:rPr>
            <w:sz w:val="22"/>
          </w:rPr>
          <w:delText>This involves</w:delText>
        </w:r>
        <w:r w:rsidR="009C6CA5" w:rsidRPr="005A1F68" w:rsidDel="00694729">
          <w:rPr>
            <w:sz w:val="22"/>
          </w:rPr>
          <w:delText>:</w:delText>
        </w:r>
        <w:r w:rsidRPr="005A1F68" w:rsidDel="00694729">
          <w:rPr>
            <w:sz w:val="22"/>
          </w:rPr>
          <w:delText xml:space="preserve"> </w:delText>
        </w:r>
      </w:del>
    </w:p>
    <w:p w14:paraId="0D10CE57" w14:textId="456772CB" w:rsidR="009C6CA5" w:rsidDel="00694729" w:rsidRDefault="007E3859" w:rsidP="009858BC">
      <w:pPr>
        <w:pStyle w:val="Bullet1"/>
        <w:numPr>
          <w:ilvl w:val="0"/>
          <w:numId w:val="44"/>
        </w:numPr>
        <w:rPr>
          <w:del w:id="2190" w:author="만든 이"/>
        </w:rPr>
      </w:pPr>
      <w:del w:id="2191" w:author="만든 이">
        <w:r w:rsidDel="00694729">
          <w:delText>balancing the benefits derived from new and advancing technologies against safety and security concerns,</w:delText>
        </w:r>
        <w:r w:rsidR="009C6CA5" w:rsidDel="00694729">
          <w:delText xml:space="preserve"> </w:delText>
        </w:r>
      </w:del>
    </w:p>
    <w:p w14:paraId="57835D9E" w14:textId="7EB8E42C" w:rsidR="009C6CA5" w:rsidDel="00694729" w:rsidRDefault="009C6CA5" w:rsidP="009858BC">
      <w:pPr>
        <w:pStyle w:val="Bullet1"/>
        <w:numPr>
          <w:ilvl w:val="0"/>
          <w:numId w:val="44"/>
        </w:numPr>
        <w:rPr>
          <w:del w:id="2192" w:author="만든 이"/>
        </w:rPr>
      </w:pPr>
      <w:del w:id="2193" w:author="만든 이">
        <w:r w:rsidDel="00694729">
          <w:delText xml:space="preserve">assessing </w:delText>
        </w:r>
        <w:r w:rsidR="007E3859" w:rsidDel="00694729">
          <w:delText xml:space="preserve">the impact on the environment and on international trade facilitation, </w:delText>
        </w:r>
      </w:del>
    </w:p>
    <w:p w14:paraId="0FC6BA3C" w14:textId="2C1107EA" w:rsidR="009C6CA5" w:rsidDel="00694729" w:rsidRDefault="009C6CA5" w:rsidP="009858BC">
      <w:pPr>
        <w:pStyle w:val="Bullet1"/>
        <w:numPr>
          <w:ilvl w:val="0"/>
          <w:numId w:val="44"/>
        </w:numPr>
        <w:rPr>
          <w:del w:id="2194" w:author="만든 이"/>
        </w:rPr>
      </w:pPr>
      <w:del w:id="2195" w:author="만든 이">
        <w:r w:rsidDel="00694729">
          <w:delText xml:space="preserve">identifying </w:delText>
        </w:r>
        <w:r w:rsidR="007E3859" w:rsidDel="00694729">
          <w:delText xml:space="preserve">the potential costs to the industry, and </w:delText>
        </w:r>
      </w:del>
    </w:p>
    <w:p w14:paraId="67AA49D6" w14:textId="14D1400D" w:rsidR="007E3859" w:rsidDel="00694729" w:rsidRDefault="009C6CA5" w:rsidP="009858BC">
      <w:pPr>
        <w:pStyle w:val="Bullet1"/>
        <w:numPr>
          <w:ilvl w:val="0"/>
          <w:numId w:val="44"/>
        </w:numPr>
        <w:rPr>
          <w:del w:id="2196" w:author="만든 이"/>
        </w:rPr>
      </w:pPr>
      <w:del w:id="2197" w:author="만든 이">
        <w:r w:rsidDel="00694729">
          <w:delText xml:space="preserve">assessing the </w:delText>
        </w:r>
        <w:r w:rsidR="007E3859" w:rsidDel="00694729">
          <w:delText>impact on personnel, both on board and ashore.</w:delText>
        </w:r>
      </w:del>
    </w:p>
    <w:p w14:paraId="0D1D297A" w14:textId="1C540B56" w:rsidR="00065419" w:rsidDel="00694729" w:rsidRDefault="009858BC" w:rsidP="00065419">
      <w:pPr>
        <w:pStyle w:val="Bullet1"/>
        <w:numPr>
          <w:ilvl w:val="0"/>
          <w:numId w:val="0"/>
        </w:numPr>
        <w:ind w:left="425" w:hanging="425"/>
        <w:rPr>
          <w:del w:id="2198" w:author="만든 이"/>
        </w:rPr>
      </w:pPr>
      <w:del w:id="2199" w:author="만든 이">
        <w:r w:rsidDel="00694729">
          <w:delText xml:space="preserve">The primary benefits of </w:delText>
        </w:r>
        <w:r w:rsidR="005F07CA" w:rsidDel="00694729">
          <w:delText>IMT</w:delText>
        </w:r>
        <w:r w:rsidDel="00694729">
          <w:delText xml:space="preserve"> to IALA </w:delText>
        </w:r>
        <w:r w:rsidR="00F45239" w:rsidDel="00694729">
          <w:delText xml:space="preserve">members </w:delText>
        </w:r>
        <w:r w:rsidDel="00694729">
          <w:delText>include:</w:delText>
        </w:r>
      </w:del>
    </w:p>
    <w:p w14:paraId="428AD2A0" w14:textId="285A7A0A" w:rsidR="009858BC" w:rsidDel="00694729" w:rsidRDefault="009858BC" w:rsidP="009858BC">
      <w:pPr>
        <w:pStyle w:val="Bullet1"/>
        <w:numPr>
          <w:ilvl w:val="0"/>
          <w:numId w:val="43"/>
        </w:numPr>
        <w:rPr>
          <w:del w:id="2200" w:author="만든 이"/>
        </w:rPr>
      </w:pPr>
      <w:del w:id="2201" w:author="만든 이">
        <w:r w:rsidDel="00694729">
          <w:delText>High bandwidth (</w:delText>
        </w:r>
        <w:r w:rsidR="004D0BF0" w:rsidDel="00694729">
          <w:delText xml:space="preserve">&gt;10Mb/s with LTE and </w:delText>
        </w:r>
        <w:r w:rsidDel="00694729">
          <w:delText>&gt;1Gb/s with 5G)</w:delText>
        </w:r>
      </w:del>
    </w:p>
    <w:p w14:paraId="6659904C" w14:textId="2712AEBC" w:rsidR="009858BC" w:rsidDel="00694729" w:rsidRDefault="009858BC" w:rsidP="009858BC">
      <w:pPr>
        <w:pStyle w:val="Bullet1"/>
        <w:numPr>
          <w:ilvl w:val="0"/>
          <w:numId w:val="43"/>
        </w:numPr>
        <w:rPr>
          <w:del w:id="2202" w:author="만든 이"/>
        </w:rPr>
      </w:pPr>
      <w:del w:id="2203" w:author="만든 이">
        <w:r w:rsidDel="00694729">
          <w:delText>Low latency (&lt;50ms with LTE and 5G</w:delText>
        </w:r>
        <w:r w:rsidR="00DE7030" w:rsidDel="00694729">
          <w:delText xml:space="preserve"> and a 5G network radio interface latency goal of &lt;1ms</w:delText>
        </w:r>
        <w:r w:rsidDel="00694729">
          <w:delText>)</w:delText>
        </w:r>
      </w:del>
    </w:p>
    <w:p w14:paraId="2E47C1D4" w14:textId="2B53C51D" w:rsidR="009858BC" w:rsidDel="00694729" w:rsidRDefault="009858BC" w:rsidP="009858BC">
      <w:pPr>
        <w:pStyle w:val="Bullet1"/>
        <w:numPr>
          <w:ilvl w:val="0"/>
          <w:numId w:val="43"/>
        </w:numPr>
        <w:rPr>
          <w:del w:id="2204" w:author="만든 이"/>
        </w:rPr>
      </w:pPr>
      <w:del w:id="2205" w:author="만든 이">
        <w:r w:rsidDel="00694729">
          <w:delText>Coverage (</w:delText>
        </w:r>
        <w:r w:rsidR="00DE7030" w:rsidDel="00694729">
          <w:delText>&gt;</w:delText>
        </w:r>
        <w:r w:rsidR="004D0BF0" w:rsidDel="00694729">
          <w:delText>150</w:delText>
        </w:r>
        <w:r w:rsidDel="00694729">
          <w:delText xml:space="preserve"> countries have 3GPP GSM network installed and operational</w:delText>
        </w:r>
        <w:r w:rsidR="004D0BF0" w:rsidDel="00694729">
          <w:delText xml:space="preserve"> with coverage limited to Line Of Sight (LOS) which in some cases </w:delText>
        </w:r>
        <w:r w:rsidR="00DE7030" w:rsidDel="00694729">
          <w:delText>has been tested t</w:delText>
        </w:r>
        <w:r w:rsidR="004D0BF0" w:rsidDel="00694729">
          <w:delText>o 100Km (</w:delText>
        </w:r>
        <w:r w:rsidR="00F20AFD" w:rsidDel="00694729">
          <w:delText>Republic of</w:delText>
        </w:r>
        <w:r w:rsidR="004D0BF0" w:rsidDel="00694729">
          <w:delText xml:space="preserve"> Korea)</w:delText>
        </w:r>
        <w:r w:rsidDel="00694729">
          <w:delText>)</w:delText>
        </w:r>
      </w:del>
    </w:p>
    <w:p w14:paraId="628E0A50" w14:textId="757D841F" w:rsidR="00F45239" w:rsidDel="00694729" w:rsidRDefault="00B0494B" w:rsidP="00F45239">
      <w:pPr>
        <w:pStyle w:val="Bullet1"/>
        <w:numPr>
          <w:ilvl w:val="0"/>
          <w:numId w:val="43"/>
        </w:numPr>
        <w:rPr>
          <w:del w:id="2206" w:author="만든 이"/>
        </w:rPr>
      </w:pPr>
      <w:del w:id="2207" w:author="만든 이">
        <w:r w:rsidDel="00694729">
          <w:delText>Affordable</w:delText>
        </w:r>
        <w:r w:rsidR="009858BC" w:rsidDel="00694729">
          <w:delText xml:space="preserve"> </w:delText>
        </w:r>
      </w:del>
    </w:p>
    <w:p w14:paraId="7FA7FDEB" w14:textId="0B923DB5" w:rsidR="009858BC" w:rsidDel="00694729" w:rsidRDefault="009858BC" w:rsidP="00F45239">
      <w:pPr>
        <w:pStyle w:val="Bullet1"/>
        <w:numPr>
          <w:ilvl w:val="0"/>
          <w:numId w:val="43"/>
        </w:numPr>
        <w:rPr>
          <w:del w:id="2208" w:author="만든 이"/>
        </w:rPr>
      </w:pPr>
      <w:del w:id="2209" w:author="만든 이">
        <w:r w:rsidDel="00694729">
          <w:delText>High availability</w:delText>
        </w:r>
        <w:r w:rsidR="00F45239" w:rsidDel="00694729">
          <w:delText xml:space="preserve"> (goal of network reliability of 99.999%)</w:delText>
        </w:r>
      </w:del>
    </w:p>
    <w:p w14:paraId="50D84641" w14:textId="19F67E66" w:rsidR="00DE7030" w:rsidDel="00694729" w:rsidRDefault="00DE7030" w:rsidP="00F45239">
      <w:pPr>
        <w:pStyle w:val="Bullet1"/>
        <w:numPr>
          <w:ilvl w:val="0"/>
          <w:numId w:val="43"/>
        </w:numPr>
        <w:rPr>
          <w:del w:id="2210" w:author="만든 이"/>
        </w:rPr>
      </w:pPr>
      <w:del w:id="2211" w:author="만든 이">
        <w:r w:rsidDel="00694729">
          <w:delText xml:space="preserve">Easily interfaced to existing and new </w:delText>
        </w:r>
        <w:r w:rsidR="00B66FA8" w:rsidDel="00694729">
          <w:delText xml:space="preserve">Information Technology </w:delText>
        </w:r>
        <w:r w:rsidDel="00694729">
          <w:delText>systems (uses Internet Protocol (IP))</w:delText>
        </w:r>
      </w:del>
    </w:p>
    <w:p w14:paraId="79CC17DD" w14:textId="7AC712A3" w:rsidR="00E61DB8" w:rsidRPr="007E3859" w:rsidDel="00694729" w:rsidRDefault="00E61DB8" w:rsidP="00F45239">
      <w:pPr>
        <w:pStyle w:val="Bullet1"/>
        <w:numPr>
          <w:ilvl w:val="0"/>
          <w:numId w:val="43"/>
        </w:numPr>
        <w:rPr>
          <w:del w:id="2212" w:author="만든 이"/>
        </w:rPr>
      </w:pPr>
      <w:del w:id="2213" w:author="만든 이">
        <w:r w:rsidDel="00694729">
          <w:delText>Relatively secure radio channel (security of 5G is improved over LTE)</w:delText>
        </w:r>
      </w:del>
    </w:p>
    <w:p w14:paraId="7B63F809" w14:textId="465CC876" w:rsidR="00791EBC" w:rsidDel="00694729" w:rsidRDefault="00A453E8" w:rsidP="006C251E">
      <w:pPr>
        <w:pStyle w:val="1"/>
        <w:rPr>
          <w:del w:id="2214" w:author="만든 이"/>
        </w:rPr>
      </w:pPr>
      <w:del w:id="2215" w:author="만든 이">
        <w:r w:rsidDel="00694729">
          <w:delText xml:space="preserve">IMT </w:delText>
        </w:r>
        <w:r w:rsidR="006C251E" w:rsidDel="00694729">
          <w:delText>and Maritime Services</w:delText>
        </w:r>
      </w:del>
    </w:p>
    <w:p w14:paraId="7F688598" w14:textId="708338F2" w:rsidR="006C251E" w:rsidDel="00694729" w:rsidRDefault="006C251E" w:rsidP="006C251E">
      <w:pPr>
        <w:pStyle w:val="Heading2separationline"/>
        <w:rPr>
          <w:del w:id="2216" w:author="만든 이"/>
        </w:rPr>
      </w:pPr>
    </w:p>
    <w:p w14:paraId="7D30DCF0" w14:textId="78D2222B" w:rsidR="00E61DB8" w:rsidDel="00694729" w:rsidRDefault="00A663DE" w:rsidP="006C251E">
      <w:pPr>
        <w:pStyle w:val="a2"/>
        <w:rPr>
          <w:del w:id="2217" w:author="만든 이"/>
        </w:rPr>
      </w:pPr>
      <w:del w:id="2218" w:author="만든 이">
        <w:r w:rsidDel="00694729">
          <w:delText xml:space="preserve">IMT, </w:delText>
        </w:r>
        <w:r w:rsidR="00F93E14" w:rsidDel="00694729">
          <w:delText>provide</w:delText>
        </w:r>
        <w:r w:rsidR="00E61DB8" w:rsidDel="00694729">
          <w:delText xml:space="preserve"> high bandwidth, low latency, radio based, Wide Area Network (WAN) that offers the ability to connect ship and shore and distributed shore side systems.</w:delText>
        </w:r>
        <w:r w:rsidR="00182053" w:rsidDel="00694729">
          <w:delText xml:space="preserve"> 3GPP </w:delText>
        </w:r>
      </w:del>
    </w:p>
    <w:p w14:paraId="4A62A928" w14:textId="161B2376" w:rsidR="00E61DB8" w:rsidDel="00694729" w:rsidRDefault="00E61DB8" w:rsidP="006C251E">
      <w:pPr>
        <w:pStyle w:val="a2"/>
        <w:rPr>
          <w:del w:id="2219" w:author="만든 이"/>
        </w:rPr>
      </w:pPr>
      <w:del w:id="2220" w:author="만든 이">
        <w:r w:rsidDel="00694729">
          <w:delText xml:space="preserve"> </w:delText>
        </w:r>
        <w:r w:rsidR="00F93E14" w:rsidDel="00694729">
          <w:delText xml:space="preserve">It is important </w:delText>
        </w:r>
        <w:r w:rsidDel="00694729">
          <w:delText xml:space="preserve">to be aware </w:delText>
        </w:r>
        <w:r w:rsidR="00017391" w:rsidDel="00694729">
          <w:delText>o</w:delText>
        </w:r>
        <w:r w:rsidDel="00694729">
          <w:delText>f the following when evaluating</w:delText>
        </w:r>
        <w:r w:rsidR="00C57CD1" w:rsidDel="00694729">
          <w:delText xml:space="preserve"> the use cases provided in</w:delText>
        </w:r>
        <w:r w:rsidDel="00694729">
          <w:delText xml:space="preserve"> </w:delText>
        </w:r>
        <w:r w:rsidR="006E1079" w:rsidDel="00694729">
          <w:delText xml:space="preserve">3GPP </w:delText>
        </w:r>
        <w:r w:rsidDel="00694729">
          <w:delText>use cases</w:delText>
        </w:r>
        <w:r w:rsidR="00531DD5" w:rsidDel="00694729">
          <w:delText>, as provided in 3GPP TR 22.819 (V16.2.0)</w:delText>
        </w:r>
        <w:r w:rsidDel="00694729">
          <w:delText>:</w:delText>
        </w:r>
      </w:del>
    </w:p>
    <w:p w14:paraId="1DC12605" w14:textId="7705E075" w:rsidR="00E61DB8" w:rsidDel="00694729" w:rsidRDefault="00E61DB8" w:rsidP="00017391">
      <w:pPr>
        <w:pStyle w:val="a2"/>
        <w:numPr>
          <w:ilvl w:val="0"/>
          <w:numId w:val="48"/>
        </w:numPr>
        <w:rPr>
          <w:del w:id="2221" w:author="만든 이"/>
        </w:rPr>
      </w:pPr>
      <w:del w:id="2222" w:author="만든 이">
        <w:r w:rsidDel="00694729">
          <w:delText xml:space="preserve">Most </w:delText>
        </w:r>
        <w:r w:rsidR="00825873" w:rsidDel="00694729">
          <w:delText xml:space="preserve">IMT </w:delText>
        </w:r>
        <w:r w:rsidDel="00694729">
          <w:delText xml:space="preserve">networks are commercially </w:delText>
        </w:r>
        <w:r w:rsidR="00017391" w:rsidDel="00694729">
          <w:delText>operated,</w:delText>
        </w:r>
        <w:r w:rsidDel="00694729">
          <w:delText xml:space="preserve"> </w:delText>
        </w:r>
        <w:r w:rsidR="00017391" w:rsidDel="00694729">
          <w:delText>and the use of a commercial network normally requires that the user pays</w:delText>
        </w:r>
      </w:del>
    </w:p>
    <w:p w14:paraId="5DF08B99" w14:textId="15CE0768" w:rsidR="00E61DB8" w:rsidDel="00694729" w:rsidRDefault="00825873" w:rsidP="00017391">
      <w:pPr>
        <w:pStyle w:val="a2"/>
        <w:numPr>
          <w:ilvl w:val="0"/>
          <w:numId w:val="48"/>
        </w:numPr>
        <w:rPr>
          <w:del w:id="2223" w:author="만든 이"/>
        </w:rPr>
      </w:pPr>
      <w:del w:id="2224" w:author="만든 이">
        <w:r w:rsidDel="00694729">
          <w:delText xml:space="preserve">IMT </w:delText>
        </w:r>
        <w:r w:rsidR="00E61DB8" w:rsidDel="00694729">
          <w:delText xml:space="preserve">Mission Critical Services are offered in some countries and to access these services, the maritime domain </w:delText>
        </w:r>
        <w:r w:rsidR="000379F6" w:rsidDel="00694729">
          <w:delText xml:space="preserve">including IALA members will </w:delText>
        </w:r>
        <w:r w:rsidR="00E61DB8" w:rsidDel="00694729">
          <w:delText>need to be recognised as a Mission Critical Service</w:delText>
        </w:r>
        <w:r w:rsidR="00B66FA8" w:rsidDel="00694729">
          <w:delText xml:space="preserve"> within the </w:delText>
        </w:r>
        <w:r w:rsidDel="00694729">
          <w:delText xml:space="preserve">IMT </w:delText>
        </w:r>
        <w:r w:rsidR="00B66FA8" w:rsidDel="00694729">
          <w:delText>specifications</w:delText>
        </w:r>
      </w:del>
    </w:p>
    <w:p w14:paraId="15DA3BED" w14:textId="003BD987" w:rsidR="000379F6" w:rsidDel="00694729" w:rsidRDefault="000379F6" w:rsidP="00017391">
      <w:pPr>
        <w:pStyle w:val="a2"/>
        <w:numPr>
          <w:ilvl w:val="0"/>
          <w:numId w:val="48"/>
        </w:numPr>
        <w:rPr>
          <w:del w:id="2225" w:author="만든 이"/>
        </w:rPr>
      </w:pPr>
      <w:del w:id="2226" w:author="만든 이">
        <w:r w:rsidDel="00694729">
          <w:delText xml:space="preserve">Access to </w:delText>
        </w:r>
        <w:r w:rsidR="00825873" w:rsidDel="00694729">
          <w:delText xml:space="preserve">IMT </w:delText>
        </w:r>
        <w:r w:rsidDel="00694729">
          <w:delText xml:space="preserve">Mission Critical Services may include additional </w:delText>
        </w:r>
        <w:r w:rsidR="006E1079" w:rsidDel="00694729">
          <w:delText>service and</w:delText>
        </w:r>
        <w:r w:rsidR="00497FDA" w:rsidDel="00694729">
          <w:delText xml:space="preserve"> terminal unit </w:delText>
        </w:r>
        <w:r w:rsidDel="00694729">
          <w:delText>costs</w:delText>
        </w:r>
      </w:del>
    </w:p>
    <w:p w14:paraId="1B85135F" w14:textId="4A2F5306" w:rsidR="00E61DB8" w:rsidDel="00694729" w:rsidRDefault="00E61DB8" w:rsidP="00017391">
      <w:pPr>
        <w:pStyle w:val="a2"/>
        <w:numPr>
          <w:ilvl w:val="0"/>
          <w:numId w:val="48"/>
        </w:numPr>
        <w:rPr>
          <w:del w:id="2227" w:author="만든 이"/>
        </w:rPr>
      </w:pPr>
      <w:del w:id="2228" w:author="만든 이">
        <w:r w:rsidDel="00694729">
          <w:delText xml:space="preserve">The </w:delText>
        </w:r>
        <w:r w:rsidR="00017391" w:rsidDel="00694729">
          <w:delText xml:space="preserve">bandwidth of the </w:delText>
        </w:r>
        <w:r w:rsidR="00825873" w:rsidDel="00694729">
          <w:delText xml:space="preserve">IMT </w:delText>
        </w:r>
        <w:r w:rsidR="00017391" w:rsidDel="00694729">
          <w:delText>data channel is inversely proportional to the distance to the base station</w:delText>
        </w:r>
      </w:del>
    </w:p>
    <w:p w14:paraId="258755DC" w14:textId="583AC7A5" w:rsidR="00A01F94" w:rsidDel="00694729" w:rsidRDefault="00017391" w:rsidP="00017391">
      <w:pPr>
        <w:pStyle w:val="a2"/>
        <w:numPr>
          <w:ilvl w:val="0"/>
          <w:numId w:val="48"/>
        </w:numPr>
        <w:rPr>
          <w:del w:id="2229" w:author="만든 이"/>
        </w:rPr>
      </w:pPr>
      <w:del w:id="2230" w:author="만든 이">
        <w:r w:rsidDel="00694729">
          <w:delText xml:space="preserve">Although the </w:delText>
        </w:r>
        <w:r w:rsidR="00072B86" w:rsidDel="00694729">
          <w:delText xml:space="preserve">IMT </w:delText>
        </w:r>
        <w:r w:rsidDel="00694729">
          <w:delText>network have significant reliability due to the commercial imperative</w:delText>
        </w:r>
        <w:r w:rsidR="00D876DD" w:rsidDel="00694729">
          <w:delText>.</w:delText>
        </w:r>
      </w:del>
    </w:p>
    <w:p w14:paraId="1987193F" w14:textId="0871BA02" w:rsidR="00E61DB8" w:rsidDel="00694729" w:rsidRDefault="00A01F94" w:rsidP="00017391">
      <w:pPr>
        <w:pStyle w:val="a2"/>
        <w:numPr>
          <w:ilvl w:val="0"/>
          <w:numId w:val="48"/>
        </w:numPr>
        <w:rPr>
          <w:del w:id="2231" w:author="만든 이"/>
        </w:rPr>
      </w:pPr>
      <w:del w:id="2232" w:author="만든 이">
        <w:r w:rsidDel="00694729">
          <w:delText>T</w:delText>
        </w:r>
        <w:r w:rsidR="00017391" w:rsidDel="00694729">
          <w:delText>he user</w:delText>
        </w:r>
        <w:r w:rsidDel="00694729">
          <w:delText xml:space="preserve"> of IMT</w:delText>
        </w:r>
        <w:r w:rsidR="00017391" w:rsidDel="00694729">
          <w:delText xml:space="preserve"> is dependent on the commercial operators to maintain access to the network</w:delText>
        </w:r>
        <w:r w:rsidR="00072B86" w:rsidDel="00694729">
          <w:delText>.</w:delText>
        </w:r>
      </w:del>
    </w:p>
    <w:p w14:paraId="5FECE630" w14:textId="1BCA4267" w:rsidR="00690355" w:rsidDel="00694729" w:rsidRDefault="001F1DA4" w:rsidP="00017391">
      <w:pPr>
        <w:pStyle w:val="a2"/>
        <w:numPr>
          <w:ilvl w:val="0"/>
          <w:numId w:val="48"/>
        </w:numPr>
        <w:rPr>
          <w:del w:id="2233" w:author="만든 이"/>
        </w:rPr>
      </w:pPr>
      <w:del w:id="2234" w:author="만든 이">
        <w:r w:rsidDel="00694729">
          <w:delText xml:space="preserve">While the large number of users may result in </w:delText>
        </w:r>
        <w:r w:rsidR="00690355" w:rsidDel="00694729">
          <w:delText xml:space="preserve">large coverage and reduces costs due to </w:delText>
        </w:r>
        <w:r w:rsidDel="00694729">
          <w:delText xml:space="preserve">economies of scale, </w:delText>
        </w:r>
        <w:r w:rsidR="00690355" w:rsidDel="00694729">
          <w:delText xml:space="preserve">this may not be realised in the maritime environment, noting the limited number of maritime users of IMT.  </w:delText>
        </w:r>
        <w:r w:rsidDel="00694729">
          <w:delText xml:space="preserve"> </w:delText>
        </w:r>
      </w:del>
    </w:p>
    <w:p w14:paraId="1011D588" w14:textId="162E8EFE" w:rsidR="00F93E14" w:rsidDel="00694729" w:rsidRDefault="00F93E14" w:rsidP="00563BA5">
      <w:pPr>
        <w:pStyle w:val="2"/>
        <w:rPr>
          <w:del w:id="2235" w:author="만든 이"/>
        </w:rPr>
      </w:pPr>
      <w:del w:id="2236" w:author="만든 이">
        <w:r w:rsidDel="00694729">
          <w:delText xml:space="preserve">Use </w:delText>
        </w:r>
        <w:r w:rsidR="001A0C0E" w:rsidDel="00694729">
          <w:delText xml:space="preserve">of IMT </w:delText>
        </w:r>
        <w:r w:rsidR="009F5C4B" w:rsidDel="00694729">
          <w:delText xml:space="preserve">to support </w:delText>
        </w:r>
        <w:r w:rsidR="00214DE2" w:rsidDel="00694729">
          <w:delText xml:space="preserve">Marine </w:delText>
        </w:r>
        <w:r w:rsidR="009F5C4B" w:rsidDel="00694729">
          <w:delText>Aids to Navgation Provision</w:delText>
        </w:r>
      </w:del>
    </w:p>
    <w:p w14:paraId="310D2AE9" w14:textId="24AA9127" w:rsidR="00017391" w:rsidDel="00694729" w:rsidRDefault="00017391" w:rsidP="006C251E">
      <w:pPr>
        <w:pStyle w:val="a2"/>
        <w:rPr>
          <w:del w:id="2237" w:author="만든 이"/>
        </w:rPr>
      </w:pPr>
      <w:del w:id="2238" w:author="만든 이">
        <w:r w:rsidDel="00694729">
          <w:delText>Typical use</w:delText>
        </w:r>
        <w:r w:rsidR="001A0C0E" w:rsidDel="00694729">
          <w:delText>s</w:delText>
        </w:r>
        <w:r w:rsidDel="00694729">
          <w:delText xml:space="preserve"> for</w:delText>
        </w:r>
        <w:r w:rsidR="00BD1867" w:rsidDel="00694729">
          <w:delText xml:space="preserve"> IMT, </w:delText>
        </w:r>
        <w:r w:rsidR="00F93E14" w:rsidDel="00694729">
          <w:delText xml:space="preserve">to support the provision of </w:delText>
        </w:r>
        <w:r w:rsidR="00CE3C43" w:rsidDel="00694729">
          <w:delText xml:space="preserve">marine </w:delText>
        </w:r>
        <w:r w:rsidR="00F93E14" w:rsidDel="00694729">
          <w:delText>AtoN, including VTS,</w:delText>
        </w:r>
        <w:r w:rsidDel="00694729">
          <w:delText xml:space="preserve"> include the following:</w:delText>
        </w:r>
      </w:del>
    </w:p>
    <w:p w14:paraId="0C692E28" w14:textId="7C4B9D75" w:rsidR="00017391" w:rsidDel="00694729" w:rsidRDefault="00017391" w:rsidP="00017391">
      <w:pPr>
        <w:pStyle w:val="a2"/>
        <w:numPr>
          <w:ilvl w:val="0"/>
          <w:numId w:val="49"/>
        </w:numPr>
        <w:rPr>
          <w:del w:id="2239" w:author="만든 이"/>
        </w:rPr>
      </w:pPr>
      <w:del w:id="2240" w:author="만든 이">
        <w:r w:rsidDel="00694729">
          <w:delText xml:space="preserve">Monitoring of Aids to Navigation: </w:delText>
        </w:r>
        <w:r w:rsidR="007D56ED" w:rsidDel="00694729">
          <w:delText xml:space="preserve">IMT </w:delText>
        </w:r>
        <w:r w:rsidDel="00694729">
          <w:delText xml:space="preserve">provides a communications channel for remote Internet of Things (IoT) devices allowing </w:delText>
        </w:r>
        <w:r w:rsidR="00F93E14" w:rsidDel="00694729">
          <w:delText>the shore authority</w:delText>
        </w:r>
        <w:r w:rsidDel="00694729">
          <w:delText xml:space="preserve"> to monitor a wide range of peripheral AtoN and their supporting subsystems including batteries, solar panels and electricity generating systems.</w:delText>
        </w:r>
      </w:del>
    </w:p>
    <w:p w14:paraId="2B5629FB" w14:textId="325EB39B" w:rsidR="00017391" w:rsidDel="00694729" w:rsidRDefault="00017391" w:rsidP="00017391">
      <w:pPr>
        <w:pStyle w:val="a2"/>
        <w:numPr>
          <w:ilvl w:val="0"/>
          <w:numId w:val="49"/>
        </w:numPr>
        <w:rPr>
          <w:del w:id="2241" w:author="만든 이"/>
        </w:rPr>
      </w:pPr>
      <w:del w:id="2242" w:author="만든 이">
        <w:r w:rsidDel="00694729">
          <w:delText>Collection</w:delText>
        </w:r>
        <w:r w:rsidR="00F93E14" w:rsidDel="00694729">
          <w:delText xml:space="preserve"> and dissemination</w:delText>
        </w:r>
        <w:r w:rsidDel="00694729">
          <w:delText xml:space="preserve"> of meteorological and hydrographic sensor data: The connection of remote sensors using </w:delText>
        </w:r>
        <w:r w:rsidR="00714A94" w:rsidDel="00694729">
          <w:delText xml:space="preserve">IMT </w:delText>
        </w:r>
        <w:r w:rsidDel="00694729">
          <w:delText>enables the placing of meteorological and hydrographic sensors in ideal locations to gather the required data and ensure that this is available in real time to share with ship and shore services using AIS, ASM</w:delText>
        </w:r>
        <w:r w:rsidR="006013D1" w:rsidDel="00694729">
          <w:delText>, VDE</w:delText>
        </w:r>
        <w:r w:rsidDel="00694729">
          <w:delText xml:space="preserve"> and </w:delText>
        </w:r>
        <w:r w:rsidR="0035365A" w:rsidDel="00694729">
          <w:delText xml:space="preserve">IMT </w:delText>
        </w:r>
        <w:r w:rsidDel="00694729">
          <w:delText>as the ship to shore communication channel.</w:delText>
        </w:r>
      </w:del>
    </w:p>
    <w:p w14:paraId="3D447D71" w14:textId="48C1D122" w:rsidR="00017391" w:rsidDel="00694729" w:rsidRDefault="00017391" w:rsidP="00017391">
      <w:pPr>
        <w:pStyle w:val="a2"/>
        <w:numPr>
          <w:ilvl w:val="0"/>
          <w:numId w:val="49"/>
        </w:numPr>
        <w:rPr>
          <w:del w:id="2243" w:author="만든 이"/>
        </w:rPr>
      </w:pPr>
      <w:del w:id="2244" w:author="만든 이">
        <w:r w:rsidDel="00694729">
          <w:delText xml:space="preserve">Connection of </w:delText>
        </w:r>
        <w:r w:rsidR="00F93E14" w:rsidDel="00694729">
          <w:delText xml:space="preserve">multiple, </w:delText>
        </w:r>
        <w:r w:rsidDel="00694729">
          <w:delText xml:space="preserve">remote, high bandwidth, low latency sensors: </w:delText>
        </w:r>
        <w:r w:rsidR="0035365A" w:rsidDel="00694729">
          <w:delText xml:space="preserve">IMT </w:delText>
        </w:r>
        <w:r w:rsidR="000379F6" w:rsidDel="00694729">
          <w:delText>can be</w:delText>
        </w:r>
        <w:r w:rsidDel="00694729">
          <w:delText xml:space="preserve"> used to connect remote CCT</w:delText>
        </w:r>
        <w:r w:rsidR="000379F6" w:rsidDel="00694729">
          <w:delText>V</w:delText>
        </w:r>
        <w:r w:rsidDel="00694729">
          <w:delText xml:space="preserve"> cameras</w:delText>
        </w:r>
        <w:r w:rsidR="000379F6" w:rsidDel="00694729">
          <w:delText xml:space="preserve">, VHF voice base stations and AIS base stations to Vessel Traffic Services </w:delText>
        </w:r>
        <w:r w:rsidR="0046369E" w:rsidDel="00694729">
          <w:delText xml:space="preserve">(VTS) </w:delText>
        </w:r>
        <w:r w:rsidR="000379F6" w:rsidDel="00694729">
          <w:delText xml:space="preserve">and </w:delText>
        </w:r>
        <w:r w:rsidR="00B66FA8" w:rsidDel="00694729">
          <w:delText>m</w:delText>
        </w:r>
        <w:r w:rsidR="000379F6" w:rsidDel="00694729">
          <w:delText xml:space="preserve">aritime </w:delText>
        </w:r>
        <w:r w:rsidR="00B66FA8" w:rsidDel="00694729">
          <w:delText>i</w:delText>
        </w:r>
        <w:r w:rsidR="000379F6" w:rsidDel="00694729">
          <w:delText xml:space="preserve">nformation </w:delText>
        </w:r>
        <w:r w:rsidR="00B66FA8" w:rsidDel="00694729">
          <w:delText>s</w:delText>
        </w:r>
        <w:r w:rsidR="000379F6" w:rsidDel="00694729">
          <w:delText>ystems</w:delText>
        </w:r>
        <w:r w:rsidR="00B66FA8" w:rsidDel="00694729">
          <w:delText xml:space="preserve"> allowing the sharing of </w:delText>
        </w:r>
        <w:r w:rsidR="00377E86" w:rsidDel="00694729">
          <w:delText>maritime information.</w:delText>
        </w:r>
        <w:r w:rsidR="0035365A" w:rsidDel="00694729">
          <w:delText xml:space="preserve"> </w:delText>
        </w:r>
        <w:r w:rsidR="000379F6" w:rsidDel="00694729">
          <w:delText>Processing at the edge (at the device) can limit the amount of data that is to be transferred.</w:delText>
        </w:r>
      </w:del>
    </w:p>
    <w:p w14:paraId="5C0B48B0" w14:textId="375CAE23" w:rsidR="00600CED" w:rsidDel="00694729" w:rsidRDefault="00600CED" w:rsidP="00600CED">
      <w:pPr>
        <w:pStyle w:val="a2"/>
        <w:numPr>
          <w:ilvl w:val="0"/>
          <w:numId w:val="49"/>
        </w:numPr>
        <w:rPr>
          <w:del w:id="2245" w:author="만든 이"/>
        </w:rPr>
      </w:pPr>
      <w:del w:id="2246" w:author="만든 이">
        <w:r w:rsidRPr="00600CED" w:rsidDel="00694729">
          <w:delText xml:space="preserve">Dissemination of </w:delText>
        </w:r>
        <w:commentRangeStart w:id="2247"/>
        <w:r w:rsidRPr="00600CED" w:rsidDel="00694729">
          <w:delText xml:space="preserve">[IHO] S-100 </w:delText>
        </w:r>
        <w:commentRangeEnd w:id="2247"/>
        <w:r w:rsidDel="00694729">
          <w:rPr>
            <w:rStyle w:val="ae"/>
          </w:rPr>
          <w:commentReference w:id="2247"/>
        </w:r>
        <w:r w:rsidRPr="00600CED" w:rsidDel="00694729">
          <w:delText>Series of services.</w:delText>
        </w:r>
      </w:del>
    </w:p>
    <w:p w14:paraId="7EFCB142" w14:textId="06BDF953" w:rsidR="000379F6" w:rsidDel="00694729" w:rsidRDefault="00F93E14" w:rsidP="000379F6">
      <w:pPr>
        <w:pStyle w:val="a2"/>
        <w:rPr>
          <w:del w:id="2248" w:author="만든 이"/>
        </w:rPr>
      </w:pPr>
      <w:del w:id="2249" w:author="만든 이">
        <w:r w:rsidDel="00694729">
          <w:delText xml:space="preserve">It is noted that many </w:delText>
        </w:r>
        <w:r w:rsidR="000379F6" w:rsidDel="00694729">
          <w:delText xml:space="preserve">ship operators are </w:delText>
        </w:r>
        <w:r w:rsidDel="00694729">
          <w:delText xml:space="preserve">currently </w:delText>
        </w:r>
        <w:r w:rsidR="000379F6" w:rsidDel="00694729">
          <w:delText xml:space="preserve">using </w:delText>
        </w:r>
        <w:r w:rsidR="000534F4" w:rsidDel="00694729">
          <w:delText xml:space="preserve">IMT </w:delText>
        </w:r>
        <w:r w:rsidR="000379F6" w:rsidDel="00694729">
          <w:delText xml:space="preserve">systems to provide services to crew, </w:delText>
        </w:r>
        <w:r w:rsidDel="00694729">
          <w:delText>monitor containers, collect data on emissions</w:delText>
        </w:r>
        <w:r w:rsidR="000379F6" w:rsidDel="00694729">
          <w:delText xml:space="preserve"> and</w:delText>
        </w:r>
        <w:r w:rsidDel="00694729">
          <w:delText xml:space="preserve"> monitor</w:delText>
        </w:r>
        <w:r w:rsidR="000379F6" w:rsidDel="00694729">
          <w:delText xml:space="preserve"> vessel systems using existing coastal and port </w:delText>
        </w:r>
        <w:r w:rsidR="000534F4" w:rsidDel="00694729">
          <w:delText xml:space="preserve">IMT </w:delText>
        </w:r>
        <w:r w:rsidR="000379F6" w:rsidDel="00694729">
          <w:delText>systems.</w:delText>
        </w:r>
      </w:del>
    </w:p>
    <w:p w14:paraId="6BB62F01" w14:textId="64AD3DFF" w:rsidR="00F93E14" w:rsidDel="00694729" w:rsidRDefault="00F93E14" w:rsidP="000379F6">
      <w:pPr>
        <w:pStyle w:val="a2"/>
        <w:rPr>
          <w:del w:id="2250" w:author="만든 이"/>
        </w:rPr>
      </w:pPr>
      <w:del w:id="2251" w:author="만든 이">
        <w:r w:rsidDel="00694729">
          <w:delText xml:space="preserve">As technology capabilities increase, it is anticipated that the use cases for </w:delText>
        </w:r>
        <w:r w:rsidR="00D347A4" w:rsidDel="00694729">
          <w:delText xml:space="preserve">digital data exchange will also increase.  </w:delText>
        </w:r>
      </w:del>
    </w:p>
    <w:p w14:paraId="68E21F88" w14:textId="297ACE6E" w:rsidR="006C251E" w:rsidDel="00694729" w:rsidRDefault="006C251E" w:rsidP="006C251E">
      <w:pPr>
        <w:pStyle w:val="1"/>
        <w:rPr>
          <w:del w:id="2252" w:author="만든 이"/>
        </w:rPr>
      </w:pPr>
      <w:del w:id="2253" w:author="만든 이">
        <w:r w:rsidDel="00694729">
          <w:delText xml:space="preserve">Development of </w:delText>
        </w:r>
        <w:r w:rsidR="00E4156E" w:rsidDel="00694729">
          <w:delText xml:space="preserve">IMT </w:delText>
        </w:r>
      </w:del>
    </w:p>
    <w:p w14:paraId="0CAE9AAF" w14:textId="674E11DF" w:rsidR="006C251E" w:rsidDel="00694729" w:rsidRDefault="006C251E" w:rsidP="006C251E">
      <w:pPr>
        <w:pStyle w:val="Heading1separatationline"/>
        <w:rPr>
          <w:del w:id="2254" w:author="만든 이"/>
        </w:rPr>
      </w:pPr>
    </w:p>
    <w:p w14:paraId="0C98CB34" w14:textId="098129D4" w:rsidR="00BC5284" w:rsidDel="00694729" w:rsidRDefault="00D347A4" w:rsidP="00611F74">
      <w:pPr>
        <w:pStyle w:val="a2"/>
        <w:rPr>
          <w:del w:id="2255" w:author="만든 이"/>
        </w:rPr>
      </w:pPr>
      <w:del w:id="2256" w:author="만든 이">
        <w:r w:rsidDel="00694729">
          <w:delText xml:space="preserve">Over the years </w:delText>
        </w:r>
        <w:r w:rsidR="00E4156E" w:rsidDel="00694729">
          <w:delText>IMT</w:delText>
        </w:r>
        <w:r w:rsidR="006013D1" w:rsidDel="00694729">
          <w:delText xml:space="preserve"> </w:delText>
        </w:r>
        <w:r w:rsidDel="00694729">
          <w:delText xml:space="preserve">systems have developed from the initial 1G technology available in the 1980’s to the </w:delText>
        </w:r>
        <w:r w:rsidR="005A1F68" w:rsidDel="00694729">
          <w:delText xml:space="preserve">subsequent generational systems (up to 5G today) that provide capabilities and services that were not even imaginable then. </w:delText>
        </w:r>
      </w:del>
    </w:p>
    <w:p w14:paraId="57EC9078" w14:textId="54731AA9" w:rsidR="00833855" w:rsidRPr="00833855" w:rsidDel="00694729" w:rsidRDefault="00E25281" w:rsidP="00AB64C4">
      <w:pPr>
        <w:pStyle w:val="Tablecaption"/>
        <w:jc w:val="center"/>
        <w:rPr>
          <w:del w:id="2257" w:author="만든 이"/>
        </w:rPr>
      </w:pPr>
      <w:bookmarkStart w:id="2258" w:name="_Toc67324995"/>
      <w:del w:id="2259" w:author="만든 이">
        <w:r w:rsidDel="00694729">
          <w:delText>Major system milestones for</w:delText>
        </w:r>
        <w:r w:rsidR="00833855" w:rsidDel="00694729">
          <w:delText xml:space="preserve"> </w:delText>
        </w:r>
        <w:r w:rsidDel="00694729">
          <w:delText>IMT (</w:delText>
        </w:r>
        <w:r w:rsidR="00833855" w:rsidDel="00694729">
          <w:delText>3GPP</w:delText>
        </w:r>
        <w:r w:rsidDel="00694729">
          <w:delText>)</w:delText>
        </w:r>
        <w:r w:rsidR="00833855" w:rsidDel="00694729">
          <w:delText xml:space="preserve"> technology</w:delText>
        </w:r>
        <w:bookmarkEnd w:id="2258"/>
      </w:del>
    </w:p>
    <w:tbl>
      <w:tblPr>
        <w:tblStyle w:val="TableGrid1"/>
        <w:tblW w:w="0" w:type="auto"/>
        <w:tblLook w:val="04A0" w:firstRow="1" w:lastRow="0" w:firstColumn="1" w:lastColumn="0" w:noHBand="0" w:noVBand="1"/>
      </w:tblPr>
      <w:tblGrid>
        <w:gridCol w:w="1696"/>
        <w:gridCol w:w="8499"/>
      </w:tblGrid>
      <w:tr w:rsidR="00BC5284" w:rsidRPr="00BC5284" w:rsidDel="00694729" w14:paraId="5EA92CC8" w14:textId="35237B28" w:rsidTr="0007784F">
        <w:trPr>
          <w:cantSplit/>
          <w:tblHeader/>
          <w:del w:id="2260" w:author="만든 이"/>
        </w:trPr>
        <w:tc>
          <w:tcPr>
            <w:tcW w:w="1696" w:type="dxa"/>
            <w:hideMark/>
          </w:tcPr>
          <w:p w14:paraId="5CB83935" w14:textId="52308716" w:rsidR="00BC5284" w:rsidRPr="00BC5284" w:rsidDel="00694729" w:rsidRDefault="00BC5284">
            <w:pPr>
              <w:jc w:val="center"/>
              <w:rPr>
                <w:del w:id="2261" w:author="만든 이"/>
                <w:rFonts w:cstheme="minorHAnsi"/>
                <w:b/>
                <w:bCs/>
                <w:sz w:val="22"/>
              </w:rPr>
            </w:pPr>
            <w:del w:id="2262" w:author="만든 이">
              <w:r w:rsidRPr="00BC5284" w:rsidDel="00694729">
                <w:rPr>
                  <w:rFonts w:cstheme="minorHAnsi"/>
                  <w:b/>
                  <w:bCs/>
                  <w:sz w:val="22"/>
                </w:rPr>
                <w:delText>Generation</w:delText>
              </w:r>
            </w:del>
          </w:p>
        </w:tc>
        <w:tc>
          <w:tcPr>
            <w:tcW w:w="8499" w:type="dxa"/>
            <w:hideMark/>
          </w:tcPr>
          <w:p w14:paraId="22778800" w14:textId="6D60C99D" w:rsidR="00BC5284" w:rsidRPr="00BC5284" w:rsidDel="00694729" w:rsidRDefault="00BC5284">
            <w:pPr>
              <w:jc w:val="center"/>
              <w:rPr>
                <w:del w:id="2263" w:author="만든 이"/>
                <w:rFonts w:cstheme="minorHAnsi"/>
                <w:b/>
                <w:bCs/>
                <w:sz w:val="22"/>
              </w:rPr>
            </w:pPr>
            <w:del w:id="2264" w:author="만든 이">
              <w:r w:rsidRPr="00BC5284" w:rsidDel="00694729">
                <w:rPr>
                  <w:rFonts w:cstheme="minorHAnsi"/>
                  <w:b/>
                  <w:bCs/>
                  <w:sz w:val="22"/>
                </w:rPr>
                <w:delText>Major Systems Milestones</w:delText>
              </w:r>
            </w:del>
          </w:p>
        </w:tc>
      </w:tr>
      <w:tr w:rsidR="00BC5284" w:rsidRPr="00BC5284" w:rsidDel="00694729" w14:paraId="245C73D3" w14:textId="687496E7" w:rsidTr="008F1954">
        <w:trPr>
          <w:cantSplit/>
          <w:trHeight w:val="2474"/>
          <w:del w:id="2265" w:author="만든 이"/>
        </w:trPr>
        <w:tc>
          <w:tcPr>
            <w:tcW w:w="1696" w:type="dxa"/>
            <w:hideMark/>
          </w:tcPr>
          <w:p w14:paraId="1B27EB1F" w14:textId="69164291" w:rsidR="00BC5284" w:rsidRPr="00BC5284" w:rsidDel="00694729" w:rsidRDefault="00BC5284">
            <w:pPr>
              <w:rPr>
                <w:del w:id="2266" w:author="만든 이"/>
                <w:rFonts w:cstheme="minorHAnsi"/>
                <w:sz w:val="22"/>
              </w:rPr>
            </w:pPr>
            <w:del w:id="2267" w:author="만든 이">
              <w:r w:rsidRPr="00BC5284" w:rsidDel="00694729">
                <w:rPr>
                  <w:rFonts w:cstheme="minorHAnsi"/>
                  <w:sz w:val="22"/>
                </w:rPr>
                <w:delText>1G</w:delText>
              </w:r>
            </w:del>
          </w:p>
        </w:tc>
        <w:tc>
          <w:tcPr>
            <w:tcW w:w="8499" w:type="dxa"/>
            <w:hideMark/>
          </w:tcPr>
          <w:p w14:paraId="4187E73A" w14:textId="49F2D792" w:rsidR="00BC5284" w:rsidRPr="00497FDA" w:rsidDel="00694729" w:rsidRDefault="00BC5284">
            <w:pPr>
              <w:rPr>
                <w:del w:id="2268" w:author="만든 이"/>
                <w:rFonts w:asciiTheme="majorHAnsi" w:hAnsiTheme="majorHAnsi" w:cstheme="majorHAnsi"/>
                <w:sz w:val="20"/>
                <w:szCs w:val="20"/>
              </w:rPr>
            </w:pPr>
            <w:del w:id="2269" w:author="만든 이">
              <w:r w:rsidRPr="00497FDA" w:rsidDel="00694729">
                <w:rPr>
                  <w:rFonts w:asciiTheme="majorHAnsi" w:hAnsiTheme="majorHAnsi" w:cstheme="majorHAnsi"/>
                  <w:sz w:val="20"/>
                  <w:szCs w:val="20"/>
                </w:rPr>
                <w:delText xml:space="preserve">Analogue technology, from the 1980s onwards.  Various technologies were deployed, Nationally or Regionally, including: </w:delText>
              </w:r>
            </w:del>
          </w:p>
          <w:p w14:paraId="20DE9134" w14:textId="5FD969E4" w:rsidR="00BC5284" w:rsidRPr="00497FDA" w:rsidDel="00694729" w:rsidRDefault="00BC5284" w:rsidP="00BC5284">
            <w:pPr>
              <w:pStyle w:val="af9"/>
              <w:numPr>
                <w:ilvl w:val="0"/>
                <w:numId w:val="45"/>
              </w:numPr>
              <w:rPr>
                <w:del w:id="2270" w:author="만든 이"/>
                <w:rFonts w:asciiTheme="majorHAnsi" w:hAnsiTheme="majorHAnsi" w:cstheme="majorHAnsi"/>
                <w:sz w:val="20"/>
                <w:szCs w:val="20"/>
              </w:rPr>
            </w:pPr>
            <w:del w:id="2271" w:author="만든 이">
              <w:r w:rsidRPr="00497FDA" w:rsidDel="00694729">
                <w:rPr>
                  <w:rFonts w:asciiTheme="majorHAnsi" w:hAnsiTheme="majorHAnsi" w:cstheme="majorHAnsi"/>
                  <w:sz w:val="20"/>
                  <w:szCs w:val="20"/>
                </w:rPr>
                <w:delText xml:space="preserve">NMT (Nordic Mobile Telephone), </w:delText>
              </w:r>
            </w:del>
          </w:p>
          <w:p w14:paraId="6B0C8985" w14:textId="144171CF" w:rsidR="00BC5284" w:rsidRPr="00497FDA" w:rsidDel="00694729" w:rsidRDefault="00BC5284" w:rsidP="00BC5284">
            <w:pPr>
              <w:pStyle w:val="af9"/>
              <w:numPr>
                <w:ilvl w:val="0"/>
                <w:numId w:val="45"/>
              </w:numPr>
              <w:rPr>
                <w:del w:id="2272" w:author="만든 이"/>
                <w:rFonts w:asciiTheme="majorHAnsi" w:hAnsiTheme="majorHAnsi" w:cstheme="majorHAnsi"/>
                <w:sz w:val="20"/>
                <w:szCs w:val="20"/>
              </w:rPr>
            </w:pPr>
            <w:del w:id="2273" w:author="만든 이">
              <w:r w:rsidRPr="00497FDA" w:rsidDel="00694729">
                <w:rPr>
                  <w:rFonts w:asciiTheme="majorHAnsi" w:hAnsiTheme="majorHAnsi" w:cstheme="majorHAnsi"/>
                  <w:sz w:val="20"/>
                  <w:szCs w:val="20"/>
                </w:rPr>
                <w:delText xml:space="preserve">AMPS (Advanced Mobile Phone System), </w:delText>
              </w:r>
            </w:del>
          </w:p>
          <w:p w14:paraId="0B1E9A53" w14:textId="7FAE3DED" w:rsidR="00BC5284" w:rsidRPr="00497FDA" w:rsidDel="00694729" w:rsidRDefault="00BC5284" w:rsidP="00BC5284">
            <w:pPr>
              <w:pStyle w:val="af9"/>
              <w:numPr>
                <w:ilvl w:val="0"/>
                <w:numId w:val="45"/>
              </w:numPr>
              <w:rPr>
                <w:del w:id="2274" w:author="만든 이"/>
                <w:rFonts w:asciiTheme="majorHAnsi" w:hAnsiTheme="majorHAnsi" w:cstheme="majorHAnsi"/>
                <w:sz w:val="20"/>
                <w:szCs w:val="20"/>
              </w:rPr>
            </w:pPr>
            <w:del w:id="2275" w:author="만든 이">
              <w:r w:rsidRPr="00497FDA" w:rsidDel="00694729">
                <w:rPr>
                  <w:rFonts w:asciiTheme="majorHAnsi" w:hAnsiTheme="majorHAnsi" w:cstheme="majorHAnsi"/>
                  <w:sz w:val="20"/>
                  <w:szCs w:val="20"/>
                </w:rPr>
                <w:delText xml:space="preserve">TACS (Total Access Communications System), </w:delText>
              </w:r>
            </w:del>
          </w:p>
          <w:p w14:paraId="55941451" w14:textId="1754DBA2" w:rsidR="00BC5284" w:rsidRPr="00611F74" w:rsidDel="00694729" w:rsidRDefault="00BC5284" w:rsidP="00BC5284">
            <w:pPr>
              <w:pStyle w:val="af9"/>
              <w:numPr>
                <w:ilvl w:val="0"/>
                <w:numId w:val="45"/>
              </w:numPr>
              <w:rPr>
                <w:del w:id="2276" w:author="만든 이"/>
                <w:rFonts w:asciiTheme="majorHAnsi" w:hAnsiTheme="majorHAnsi" w:cstheme="majorHAnsi"/>
                <w:sz w:val="20"/>
                <w:szCs w:val="20"/>
                <w:lang w:val="it-IT"/>
              </w:rPr>
            </w:pPr>
            <w:del w:id="2277" w:author="만든 이">
              <w:r w:rsidRPr="00611F74" w:rsidDel="00694729">
                <w:rPr>
                  <w:rFonts w:asciiTheme="majorHAnsi" w:hAnsiTheme="majorHAnsi" w:cstheme="majorHAnsi"/>
                  <w:sz w:val="20"/>
                  <w:szCs w:val="20"/>
                  <w:lang w:val="it-IT"/>
                </w:rPr>
                <w:delText xml:space="preserve">A-Netz to E-Netz, </w:delText>
              </w:r>
            </w:del>
          </w:p>
          <w:p w14:paraId="4CC4063E" w14:textId="52D8F755" w:rsidR="00BC5284" w:rsidRPr="00497FDA" w:rsidDel="00694729" w:rsidRDefault="00BC5284" w:rsidP="00BC5284">
            <w:pPr>
              <w:pStyle w:val="af9"/>
              <w:numPr>
                <w:ilvl w:val="0"/>
                <w:numId w:val="45"/>
              </w:numPr>
              <w:rPr>
                <w:del w:id="2278" w:author="만든 이"/>
                <w:rFonts w:asciiTheme="majorHAnsi" w:hAnsiTheme="majorHAnsi" w:cstheme="majorHAnsi"/>
                <w:sz w:val="20"/>
                <w:szCs w:val="20"/>
              </w:rPr>
            </w:pPr>
            <w:del w:id="2279" w:author="만든 이">
              <w:r w:rsidRPr="00497FDA" w:rsidDel="00694729">
                <w:rPr>
                  <w:rFonts w:asciiTheme="majorHAnsi" w:hAnsiTheme="majorHAnsi" w:cstheme="majorHAnsi"/>
                  <w:sz w:val="20"/>
                  <w:szCs w:val="20"/>
                </w:rPr>
                <w:delText xml:space="preserve">Radiocom 2000, </w:delText>
              </w:r>
            </w:del>
          </w:p>
          <w:p w14:paraId="7DE33427" w14:textId="42787C82" w:rsidR="00BC5284" w:rsidRPr="00611F74" w:rsidDel="00694729" w:rsidRDefault="00BC5284" w:rsidP="00BC5284">
            <w:pPr>
              <w:pStyle w:val="af9"/>
              <w:numPr>
                <w:ilvl w:val="0"/>
                <w:numId w:val="45"/>
              </w:numPr>
              <w:rPr>
                <w:del w:id="2280" w:author="만든 이"/>
                <w:rFonts w:asciiTheme="majorHAnsi" w:hAnsiTheme="majorHAnsi" w:cstheme="majorHAnsi"/>
                <w:sz w:val="20"/>
                <w:szCs w:val="20"/>
                <w:lang w:val="it-IT"/>
              </w:rPr>
            </w:pPr>
            <w:del w:id="2281" w:author="만든 이">
              <w:r w:rsidRPr="00611F74" w:rsidDel="00694729">
                <w:rPr>
                  <w:rFonts w:asciiTheme="majorHAnsi" w:hAnsiTheme="majorHAnsi" w:cstheme="majorHAnsi"/>
                  <w:sz w:val="20"/>
                  <w:szCs w:val="20"/>
                  <w:lang w:val="it-IT"/>
                </w:rPr>
                <w:delText xml:space="preserve">RTMI (Radio Telefono Mobile Integrato), </w:delText>
              </w:r>
            </w:del>
          </w:p>
          <w:p w14:paraId="41E7C3D3" w14:textId="6B40F2F5" w:rsidR="00BC5284" w:rsidRPr="00497FDA" w:rsidDel="00694729" w:rsidRDefault="00BC5284" w:rsidP="00BC5284">
            <w:pPr>
              <w:pStyle w:val="af9"/>
              <w:numPr>
                <w:ilvl w:val="0"/>
                <w:numId w:val="45"/>
              </w:numPr>
              <w:rPr>
                <w:del w:id="2282" w:author="만든 이"/>
                <w:rFonts w:asciiTheme="majorHAnsi" w:hAnsiTheme="majorHAnsi" w:cstheme="majorHAnsi"/>
                <w:sz w:val="20"/>
                <w:szCs w:val="20"/>
              </w:rPr>
            </w:pPr>
            <w:del w:id="2283" w:author="만든 이">
              <w:r w:rsidRPr="00497FDA" w:rsidDel="00694729">
                <w:rPr>
                  <w:rFonts w:asciiTheme="majorHAnsi" w:hAnsiTheme="majorHAnsi" w:cstheme="majorHAnsi"/>
                  <w:sz w:val="20"/>
                  <w:szCs w:val="20"/>
                </w:rPr>
                <w:delText xml:space="preserve">JTACS (Japan Total Access Communications System) and </w:delText>
              </w:r>
            </w:del>
          </w:p>
          <w:p w14:paraId="7200420C" w14:textId="0797A467" w:rsidR="00BC5284" w:rsidRPr="00497FDA" w:rsidDel="00694729" w:rsidRDefault="00BC5284" w:rsidP="00BC5284">
            <w:pPr>
              <w:pStyle w:val="af9"/>
              <w:numPr>
                <w:ilvl w:val="0"/>
                <w:numId w:val="45"/>
              </w:numPr>
              <w:rPr>
                <w:del w:id="2284" w:author="만든 이"/>
                <w:rFonts w:asciiTheme="majorHAnsi" w:hAnsiTheme="majorHAnsi" w:cstheme="majorHAnsi"/>
                <w:sz w:val="20"/>
                <w:szCs w:val="20"/>
              </w:rPr>
            </w:pPr>
            <w:del w:id="2285" w:author="만든 이">
              <w:r w:rsidRPr="00497FDA" w:rsidDel="00694729">
                <w:rPr>
                  <w:rFonts w:asciiTheme="majorHAnsi" w:hAnsiTheme="majorHAnsi" w:cstheme="majorHAnsi"/>
                  <w:sz w:val="20"/>
                  <w:szCs w:val="20"/>
                </w:rPr>
                <w:delText>TZ-80n (Source:</w:delText>
              </w:r>
              <w:r w:rsidDel="00694729">
                <w:fldChar w:fldCharType="begin"/>
              </w:r>
              <w:r w:rsidDel="00694729">
                <w:delInstrText>HYPERLINK "http://en.wikipedia.org/wiki/1G" \t "_blank"</w:delInstrText>
              </w:r>
              <w:r w:rsidDel="00694729">
                <w:fldChar w:fldCharType="separate"/>
              </w:r>
              <w:r w:rsidRPr="00497FDA" w:rsidDel="00694729">
                <w:rPr>
                  <w:rStyle w:val="ac"/>
                  <w:rFonts w:asciiTheme="majorHAnsi" w:hAnsiTheme="majorHAnsi" w:cstheme="majorHAnsi"/>
                  <w:sz w:val="20"/>
                  <w:szCs w:val="20"/>
                </w:rPr>
                <w:delText>wikipedia</w:delText>
              </w:r>
              <w:r w:rsidDel="00694729">
                <w:rPr>
                  <w:rStyle w:val="ac"/>
                  <w:rFonts w:asciiTheme="majorHAnsi" w:hAnsiTheme="majorHAnsi" w:cstheme="majorHAnsi"/>
                  <w:sz w:val="20"/>
                  <w:szCs w:val="20"/>
                </w:rPr>
                <w:fldChar w:fldCharType="end"/>
              </w:r>
              <w:r w:rsidRPr="00497FDA" w:rsidDel="00694729">
                <w:rPr>
                  <w:rFonts w:asciiTheme="majorHAnsi" w:hAnsiTheme="majorHAnsi" w:cstheme="majorHAnsi"/>
                  <w:sz w:val="20"/>
                  <w:szCs w:val="20"/>
                </w:rPr>
                <w:delText>)</w:delText>
              </w:r>
            </w:del>
          </w:p>
          <w:p w14:paraId="6573BE67" w14:textId="5F8ABCA9" w:rsidR="00BC5284" w:rsidRPr="00497FDA" w:rsidDel="00694729" w:rsidRDefault="00BC5284">
            <w:pPr>
              <w:rPr>
                <w:del w:id="2286" w:author="만든 이"/>
                <w:rFonts w:asciiTheme="majorHAnsi" w:hAnsiTheme="majorHAnsi" w:cstheme="majorHAnsi"/>
                <w:sz w:val="20"/>
                <w:szCs w:val="20"/>
              </w:rPr>
            </w:pPr>
          </w:p>
        </w:tc>
      </w:tr>
      <w:tr w:rsidR="00BC5284" w:rsidRPr="00BC5284" w:rsidDel="00694729" w14:paraId="5EC53AD6" w14:textId="5AB7CB6D" w:rsidTr="00E25281">
        <w:trPr>
          <w:cantSplit/>
          <w:trHeight w:val="2231"/>
          <w:del w:id="2287" w:author="만든 이"/>
        </w:trPr>
        <w:tc>
          <w:tcPr>
            <w:tcW w:w="1696" w:type="dxa"/>
            <w:hideMark/>
          </w:tcPr>
          <w:p w14:paraId="09D4298A" w14:textId="0B78D5B0" w:rsidR="00BC5284" w:rsidRPr="00BC5284" w:rsidDel="00694729" w:rsidRDefault="00BC5284">
            <w:pPr>
              <w:rPr>
                <w:del w:id="2288" w:author="만든 이"/>
                <w:rFonts w:cstheme="minorHAnsi"/>
                <w:sz w:val="22"/>
              </w:rPr>
            </w:pPr>
            <w:del w:id="2289" w:author="만든 이">
              <w:r w:rsidRPr="00BC5284" w:rsidDel="00694729">
                <w:rPr>
                  <w:rFonts w:cstheme="minorHAnsi"/>
                  <w:sz w:val="22"/>
                </w:rPr>
                <w:delText>2G</w:delText>
              </w:r>
            </w:del>
          </w:p>
        </w:tc>
        <w:tc>
          <w:tcPr>
            <w:tcW w:w="8499" w:type="dxa"/>
            <w:hideMark/>
          </w:tcPr>
          <w:p w14:paraId="53BFA032" w14:textId="6A7F92CD" w:rsidR="00BC5284" w:rsidRPr="00497FDA" w:rsidDel="00694729" w:rsidRDefault="00BC5284" w:rsidP="00BC5284">
            <w:pPr>
              <w:rPr>
                <w:del w:id="2290" w:author="만든 이"/>
                <w:rFonts w:asciiTheme="majorHAnsi" w:hAnsiTheme="majorHAnsi" w:cstheme="majorHAnsi"/>
                <w:sz w:val="20"/>
                <w:szCs w:val="20"/>
              </w:rPr>
            </w:pPr>
            <w:del w:id="2291" w:author="만든 이">
              <w:r w:rsidRPr="00497FDA" w:rsidDel="00694729">
                <w:rPr>
                  <w:rFonts w:asciiTheme="majorHAnsi" w:hAnsiTheme="majorHAnsi" w:cstheme="majorHAnsi"/>
                  <w:sz w:val="20"/>
                  <w:szCs w:val="20"/>
                </w:rPr>
                <w:delText xml:space="preserve">First digital systems, deployed in the 1990s introducing voice, SMS and data services. The Primary 2G technologies are: </w:delText>
              </w:r>
            </w:del>
          </w:p>
          <w:p w14:paraId="7EFB7752" w14:textId="31F8DC45" w:rsidR="00BC5284" w:rsidRPr="00497FDA" w:rsidDel="00694729" w:rsidRDefault="00BC5284" w:rsidP="00BC5284">
            <w:pPr>
              <w:pStyle w:val="af9"/>
              <w:numPr>
                <w:ilvl w:val="0"/>
                <w:numId w:val="47"/>
              </w:numPr>
              <w:rPr>
                <w:del w:id="2292" w:author="만든 이"/>
                <w:rFonts w:asciiTheme="majorHAnsi" w:hAnsiTheme="majorHAnsi" w:cstheme="majorHAnsi"/>
                <w:sz w:val="20"/>
                <w:szCs w:val="20"/>
              </w:rPr>
            </w:pPr>
            <w:del w:id="2293" w:author="만든 이">
              <w:r w:rsidRPr="00497FDA" w:rsidDel="00694729">
                <w:rPr>
                  <w:rFonts w:asciiTheme="majorHAnsi" w:hAnsiTheme="majorHAnsi" w:cstheme="majorHAnsi"/>
                  <w:sz w:val="20"/>
                  <w:szCs w:val="20"/>
                </w:rPr>
                <w:delText xml:space="preserve">GSM/GPRS &amp; EDGE, </w:delText>
              </w:r>
            </w:del>
          </w:p>
          <w:p w14:paraId="3C24B8AA" w14:textId="7F251B18" w:rsidR="00BC5284" w:rsidRPr="00497FDA" w:rsidDel="00694729" w:rsidRDefault="00BC5284" w:rsidP="00BC5284">
            <w:pPr>
              <w:pStyle w:val="af9"/>
              <w:numPr>
                <w:ilvl w:val="0"/>
                <w:numId w:val="47"/>
              </w:numPr>
              <w:rPr>
                <w:del w:id="2294" w:author="만든 이"/>
                <w:rFonts w:asciiTheme="majorHAnsi" w:hAnsiTheme="majorHAnsi" w:cstheme="majorHAnsi"/>
                <w:sz w:val="20"/>
                <w:szCs w:val="20"/>
              </w:rPr>
            </w:pPr>
            <w:del w:id="2295" w:author="만든 이">
              <w:r w:rsidRPr="00497FDA" w:rsidDel="00694729">
                <w:rPr>
                  <w:rFonts w:asciiTheme="majorHAnsi" w:hAnsiTheme="majorHAnsi" w:cstheme="majorHAnsi"/>
                  <w:sz w:val="20"/>
                  <w:szCs w:val="20"/>
                </w:rPr>
                <w:delText xml:space="preserve">CDMAOne, </w:delText>
              </w:r>
            </w:del>
          </w:p>
          <w:p w14:paraId="0190A1DE" w14:textId="468AA707" w:rsidR="00BC5284" w:rsidRPr="00497FDA" w:rsidDel="00694729" w:rsidRDefault="00BC5284" w:rsidP="00BC5284">
            <w:pPr>
              <w:pStyle w:val="af9"/>
              <w:numPr>
                <w:ilvl w:val="0"/>
                <w:numId w:val="47"/>
              </w:numPr>
              <w:rPr>
                <w:del w:id="2296" w:author="만든 이"/>
                <w:rFonts w:asciiTheme="majorHAnsi" w:hAnsiTheme="majorHAnsi" w:cstheme="majorHAnsi"/>
                <w:sz w:val="20"/>
                <w:szCs w:val="20"/>
              </w:rPr>
            </w:pPr>
            <w:del w:id="2297" w:author="만든 이">
              <w:r w:rsidRPr="00497FDA" w:rsidDel="00694729">
                <w:rPr>
                  <w:rFonts w:asciiTheme="majorHAnsi" w:hAnsiTheme="majorHAnsi" w:cstheme="majorHAnsi"/>
                  <w:sz w:val="20"/>
                  <w:szCs w:val="20"/>
                </w:rPr>
                <w:delText xml:space="preserve">PDC, </w:delText>
              </w:r>
            </w:del>
          </w:p>
          <w:p w14:paraId="0AAD3E2D" w14:textId="5934C59B" w:rsidR="00BC5284" w:rsidRPr="00497FDA" w:rsidDel="00694729" w:rsidRDefault="00BC5284" w:rsidP="00BC5284">
            <w:pPr>
              <w:pStyle w:val="af9"/>
              <w:numPr>
                <w:ilvl w:val="0"/>
                <w:numId w:val="47"/>
              </w:numPr>
              <w:rPr>
                <w:del w:id="2298" w:author="만든 이"/>
                <w:rFonts w:asciiTheme="majorHAnsi" w:hAnsiTheme="majorHAnsi" w:cstheme="majorHAnsi"/>
                <w:sz w:val="20"/>
                <w:szCs w:val="20"/>
              </w:rPr>
            </w:pPr>
            <w:del w:id="2299" w:author="만든 이">
              <w:r w:rsidRPr="00497FDA" w:rsidDel="00694729">
                <w:rPr>
                  <w:rFonts w:asciiTheme="majorHAnsi" w:hAnsiTheme="majorHAnsi" w:cstheme="majorHAnsi"/>
                  <w:sz w:val="20"/>
                  <w:szCs w:val="20"/>
                </w:rPr>
                <w:delText xml:space="preserve">iDEN, </w:delText>
              </w:r>
            </w:del>
          </w:p>
          <w:p w14:paraId="2B4A5C57" w14:textId="5191A019" w:rsidR="00BC5284" w:rsidRPr="00497FDA" w:rsidDel="00694729" w:rsidRDefault="00BC5284" w:rsidP="00BC5284">
            <w:pPr>
              <w:pStyle w:val="af9"/>
              <w:numPr>
                <w:ilvl w:val="0"/>
                <w:numId w:val="47"/>
              </w:numPr>
              <w:rPr>
                <w:del w:id="2300" w:author="만든 이"/>
                <w:rFonts w:asciiTheme="majorHAnsi" w:hAnsiTheme="majorHAnsi" w:cstheme="majorHAnsi"/>
                <w:sz w:val="20"/>
                <w:szCs w:val="20"/>
              </w:rPr>
            </w:pPr>
            <w:del w:id="2301" w:author="만든 이">
              <w:r w:rsidRPr="00497FDA" w:rsidDel="00694729">
                <w:rPr>
                  <w:rFonts w:asciiTheme="majorHAnsi" w:hAnsiTheme="majorHAnsi" w:cstheme="majorHAnsi"/>
                  <w:sz w:val="20"/>
                  <w:szCs w:val="20"/>
                </w:rPr>
                <w:delText>IS-136 or D-AMPS.</w:delText>
              </w:r>
            </w:del>
          </w:p>
        </w:tc>
      </w:tr>
      <w:tr w:rsidR="00BC5284" w:rsidRPr="00BC5284" w:rsidDel="00694729" w14:paraId="2C033A25" w14:textId="21704DA7" w:rsidTr="008F1954">
        <w:trPr>
          <w:cantSplit/>
          <w:trHeight w:val="2510"/>
          <w:del w:id="2302" w:author="만든 이"/>
        </w:trPr>
        <w:tc>
          <w:tcPr>
            <w:tcW w:w="1696" w:type="dxa"/>
            <w:hideMark/>
          </w:tcPr>
          <w:p w14:paraId="1BAE2F2A" w14:textId="2D9F252A" w:rsidR="00BC5284" w:rsidDel="00694729" w:rsidRDefault="00BC5284">
            <w:pPr>
              <w:rPr>
                <w:del w:id="2303" w:author="만든 이"/>
                <w:rFonts w:cstheme="minorHAnsi"/>
                <w:sz w:val="22"/>
              </w:rPr>
            </w:pPr>
            <w:del w:id="2304" w:author="만든 이">
              <w:r w:rsidRPr="00BC5284" w:rsidDel="00694729">
                <w:rPr>
                  <w:rFonts w:cstheme="minorHAnsi"/>
                  <w:sz w:val="22"/>
                </w:rPr>
                <w:delText>3G</w:delText>
              </w:r>
            </w:del>
          </w:p>
          <w:p w14:paraId="7297FD1A" w14:textId="4D619A4B" w:rsidR="0007784F" w:rsidDel="00694729" w:rsidRDefault="0007784F">
            <w:pPr>
              <w:rPr>
                <w:del w:id="2305" w:author="만든 이"/>
                <w:rFonts w:cstheme="minorHAnsi"/>
                <w:sz w:val="22"/>
              </w:rPr>
            </w:pPr>
          </w:p>
          <w:p w14:paraId="4F6F1DA6" w14:textId="3C520561" w:rsidR="0007784F" w:rsidRPr="00BC5284" w:rsidDel="00694729" w:rsidRDefault="0007784F">
            <w:pPr>
              <w:rPr>
                <w:del w:id="2306" w:author="만든 이"/>
                <w:rFonts w:cstheme="minorHAnsi"/>
                <w:sz w:val="22"/>
              </w:rPr>
            </w:pPr>
            <w:del w:id="2307" w:author="만든 이">
              <w:r w:rsidDel="00694729">
                <w:rPr>
                  <w:rFonts w:cstheme="minorHAnsi"/>
                  <w:sz w:val="22"/>
                </w:rPr>
                <w:delText>IMT 2000</w:delText>
              </w:r>
            </w:del>
          </w:p>
        </w:tc>
        <w:tc>
          <w:tcPr>
            <w:tcW w:w="8499" w:type="dxa"/>
            <w:hideMark/>
          </w:tcPr>
          <w:p w14:paraId="2B338020" w14:textId="5F4AE8E9" w:rsidR="00BC5284" w:rsidRPr="00497FDA" w:rsidDel="00694729" w:rsidRDefault="00BC5284" w:rsidP="008F1954">
            <w:pPr>
              <w:pStyle w:val="af6"/>
              <w:spacing w:after="120"/>
              <w:rPr>
                <w:del w:id="2308" w:author="만든 이"/>
                <w:rFonts w:asciiTheme="majorHAnsi" w:hAnsiTheme="majorHAnsi" w:cstheme="majorHAnsi"/>
                <w:sz w:val="20"/>
                <w:szCs w:val="20"/>
              </w:rPr>
            </w:pPr>
            <w:del w:id="2309" w:author="만든 이">
              <w:r w:rsidRPr="00497FDA" w:rsidDel="00694729">
                <w:rPr>
                  <w:rFonts w:asciiTheme="majorHAnsi" w:hAnsiTheme="majorHAnsi" w:cstheme="majorHAnsi"/>
                  <w:sz w:val="20"/>
                  <w:szCs w:val="20"/>
                </w:rPr>
                <w:delText>The 3G system from 3GPP is based on evolved Global System for Mobile communication (GSM) core networks and the radio access technologies that they support.</w:delText>
              </w:r>
            </w:del>
          </w:p>
          <w:p w14:paraId="5BDE8432" w14:textId="56CB3181" w:rsidR="00BC5284" w:rsidRPr="00497FDA" w:rsidDel="00694729" w:rsidRDefault="00BC5284" w:rsidP="008F1954">
            <w:pPr>
              <w:pStyle w:val="af6"/>
              <w:spacing w:after="120"/>
              <w:rPr>
                <w:del w:id="2310" w:author="만든 이"/>
                <w:rFonts w:asciiTheme="majorHAnsi" w:hAnsiTheme="majorHAnsi" w:cstheme="majorHAnsi"/>
                <w:sz w:val="20"/>
                <w:szCs w:val="20"/>
              </w:rPr>
            </w:pPr>
            <w:del w:id="2311" w:author="만든 이">
              <w:r w:rsidRPr="00497FDA" w:rsidDel="00694729">
                <w:rPr>
                  <w:rFonts w:asciiTheme="majorHAnsi" w:hAnsiTheme="majorHAnsi" w:cstheme="majorHAnsi"/>
                  <w:sz w:val="20"/>
                  <w:szCs w:val="20"/>
                </w:rPr>
                <w:delText xml:space="preserve">This has allowed for the maintenance and development of GSM, with the evolution of General Packet Radio Service (GPRS) and Enhanced Data rates for GSM Evolution (EDGE), as well as further developments with the Universal Mobile Telecommunications System (UMTS) and </w:delText>
              </w:r>
              <w:r w:rsidR="00AE5A3D" w:rsidRPr="00497FDA" w:rsidDel="00694729">
                <w:rPr>
                  <w:rFonts w:asciiTheme="majorHAnsi" w:hAnsiTheme="majorHAnsi" w:cstheme="majorHAnsi"/>
                  <w:sz w:val="20"/>
                  <w:szCs w:val="20"/>
                </w:rPr>
                <w:delText>High-Speed</w:delText>
              </w:r>
              <w:r w:rsidRPr="00497FDA" w:rsidDel="00694729">
                <w:rPr>
                  <w:rFonts w:asciiTheme="majorHAnsi" w:hAnsiTheme="majorHAnsi" w:cstheme="majorHAnsi"/>
                  <w:sz w:val="20"/>
                  <w:szCs w:val="20"/>
                </w:rPr>
                <w:delText xml:space="preserve"> Packet data Access (HSPA).</w:delText>
              </w:r>
            </w:del>
          </w:p>
          <w:p w14:paraId="1AD9AE5F" w14:textId="77375978" w:rsidR="00BC5284" w:rsidRPr="00497FDA" w:rsidDel="00694729" w:rsidRDefault="00BC5284" w:rsidP="008F1954">
            <w:pPr>
              <w:pStyle w:val="af6"/>
              <w:spacing w:after="120"/>
              <w:rPr>
                <w:del w:id="2312" w:author="만든 이"/>
                <w:rFonts w:asciiTheme="majorHAnsi" w:hAnsiTheme="majorHAnsi" w:cstheme="majorHAnsi"/>
                <w:sz w:val="20"/>
                <w:szCs w:val="20"/>
              </w:rPr>
            </w:pPr>
            <w:del w:id="2313" w:author="만든 이">
              <w:r w:rsidRPr="00497FDA" w:rsidDel="00694729">
                <w:rPr>
                  <w:rFonts w:asciiTheme="majorHAnsi" w:hAnsiTheme="majorHAnsi" w:cstheme="majorHAnsi"/>
                  <w:sz w:val="20"/>
                  <w:szCs w:val="20"/>
                </w:rPr>
                <w:delText>3G brought a global vision to the evolution of mobile networks, with the creation of the ITU's family of IMT-2000 systems which included EDGE, CDMA2000 1X/EVDO and UMTS-HSPA+ radio access technologies.</w:delText>
              </w:r>
            </w:del>
          </w:p>
        </w:tc>
      </w:tr>
      <w:tr w:rsidR="00BC5284" w:rsidRPr="00BC5284" w:rsidDel="00694729" w14:paraId="40516B82" w14:textId="2FE59A1D" w:rsidTr="0007784F">
        <w:trPr>
          <w:cantSplit/>
          <w:del w:id="2314" w:author="만든 이"/>
        </w:trPr>
        <w:tc>
          <w:tcPr>
            <w:tcW w:w="1696" w:type="dxa"/>
            <w:hideMark/>
          </w:tcPr>
          <w:p w14:paraId="59391CF8" w14:textId="2F541983" w:rsidR="00BC5284" w:rsidDel="00694729" w:rsidRDefault="00BC5284">
            <w:pPr>
              <w:rPr>
                <w:del w:id="2315" w:author="만든 이"/>
                <w:rFonts w:cstheme="minorHAnsi"/>
                <w:sz w:val="22"/>
              </w:rPr>
            </w:pPr>
            <w:del w:id="2316" w:author="만든 이">
              <w:r w:rsidRPr="00BC5284" w:rsidDel="00694729">
                <w:rPr>
                  <w:rFonts w:cstheme="minorHAnsi"/>
                  <w:sz w:val="22"/>
                </w:rPr>
                <w:delText>3G/4G</w:delText>
              </w:r>
            </w:del>
          </w:p>
          <w:p w14:paraId="70D96F1B" w14:textId="486370F5" w:rsidR="0007784F" w:rsidDel="00694729" w:rsidRDefault="0007784F">
            <w:pPr>
              <w:rPr>
                <w:del w:id="2317" w:author="만든 이"/>
                <w:rFonts w:cstheme="minorHAnsi"/>
                <w:sz w:val="22"/>
              </w:rPr>
            </w:pPr>
          </w:p>
          <w:p w14:paraId="12DA69CC" w14:textId="2A2E6F2A" w:rsidR="0007784F" w:rsidRPr="00BC5284" w:rsidDel="00694729" w:rsidRDefault="0007784F">
            <w:pPr>
              <w:rPr>
                <w:del w:id="2318" w:author="만든 이"/>
                <w:rFonts w:cstheme="minorHAnsi"/>
                <w:sz w:val="22"/>
              </w:rPr>
            </w:pPr>
            <w:del w:id="2319" w:author="만든 이">
              <w:r w:rsidDel="00694729">
                <w:rPr>
                  <w:rFonts w:cstheme="minorHAnsi"/>
                  <w:sz w:val="22"/>
                </w:rPr>
                <w:delText>IMT Advanced</w:delText>
              </w:r>
            </w:del>
          </w:p>
        </w:tc>
        <w:tc>
          <w:tcPr>
            <w:tcW w:w="8499" w:type="dxa"/>
            <w:hideMark/>
          </w:tcPr>
          <w:p w14:paraId="368FEEE1" w14:textId="66004243" w:rsidR="00BC5284" w:rsidRPr="00497FDA" w:rsidDel="00694729" w:rsidRDefault="00BC5284" w:rsidP="008F1954">
            <w:pPr>
              <w:pStyle w:val="af6"/>
              <w:spacing w:after="120"/>
              <w:rPr>
                <w:del w:id="2320" w:author="만든 이"/>
                <w:rFonts w:asciiTheme="majorHAnsi" w:hAnsiTheme="majorHAnsi" w:cstheme="majorHAnsi"/>
                <w:sz w:val="20"/>
                <w:szCs w:val="20"/>
              </w:rPr>
            </w:pPr>
            <w:del w:id="2321" w:author="만든 이">
              <w:r w:rsidRPr="00497FDA" w:rsidDel="00694729">
                <w:rPr>
                  <w:rFonts w:asciiTheme="majorHAnsi" w:hAnsiTheme="majorHAnsi" w:cstheme="majorHAnsi"/>
                  <w:sz w:val="20"/>
                  <w:szCs w:val="20"/>
                </w:rPr>
                <w:delText xml:space="preserve">LTE and LTE-Advanced have crossed the “generational boundary” offering the next generation(s) of capabilities. With their capacity for </w:delText>
              </w:r>
              <w:r w:rsidR="00AE5A3D" w:rsidRPr="00497FDA" w:rsidDel="00694729">
                <w:rPr>
                  <w:rFonts w:asciiTheme="majorHAnsi" w:hAnsiTheme="majorHAnsi" w:cstheme="majorHAnsi"/>
                  <w:sz w:val="20"/>
                  <w:szCs w:val="20"/>
                </w:rPr>
                <w:delText>high-speed</w:delText>
              </w:r>
              <w:r w:rsidRPr="00497FDA" w:rsidDel="00694729">
                <w:rPr>
                  <w:rFonts w:asciiTheme="majorHAnsi" w:hAnsiTheme="majorHAnsi" w:cstheme="majorHAnsi"/>
                  <w:sz w:val="20"/>
                  <w:szCs w:val="20"/>
                </w:rPr>
                <w:delText xml:space="preserve"> data, significant spectral efficiencies and adoption of advanced radio techniques, their emergence has been the basis for all new mobile systems from Release 8 onwards. </w:delText>
              </w:r>
              <w:r w:rsidRPr="00497FDA" w:rsidDel="00694729">
                <w:rPr>
                  <w:rFonts w:asciiTheme="majorHAnsi" w:hAnsiTheme="majorHAnsi" w:cstheme="majorHAnsi"/>
                  <w:sz w:val="20"/>
                  <w:szCs w:val="20"/>
                </w:rPr>
                <w:br/>
                <w:delText>It should be noted that LTE-Advanced (From Release 10) is 3GPP's ITU-R IMT-Advanced radio interface. LTE-Advanced is the first true 4G technology to be specified by 3GPP.</w:delText>
              </w:r>
            </w:del>
          </w:p>
          <w:p w14:paraId="07945E9C" w14:textId="62E73A4C" w:rsidR="00BC5284" w:rsidRPr="00497FDA" w:rsidDel="00694729" w:rsidRDefault="00BC5284" w:rsidP="008F1954">
            <w:pPr>
              <w:pStyle w:val="af6"/>
              <w:spacing w:after="120"/>
              <w:rPr>
                <w:del w:id="2322" w:author="만든 이"/>
                <w:rFonts w:asciiTheme="majorHAnsi" w:hAnsiTheme="majorHAnsi" w:cstheme="majorHAnsi"/>
                <w:sz w:val="20"/>
                <w:szCs w:val="20"/>
              </w:rPr>
            </w:pPr>
            <w:del w:id="2323" w:author="만든 이">
              <w:r w:rsidRPr="00497FDA" w:rsidDel="00694729">
                <w:rPr>
                  <w:rFonts w:asciiTheme="majorHAnsi" w:hAnsiTheme="majorHAnsi" w:cstheme="majorHAnsi"/>
                  <w:sz w:val="20"/>
                  <w:szCs w:val="20"/>
                </w:rPr>
                <w:delText>LTE-Advanced Pro is the name that helps the industry describe what has been achieved with the completion of Release 13. LTE Pro is set to be used by other sectors, beyond telecoms, including Critical Communications (blue light services &amp; other Mission Critical systems), the machine-to-machine or Internet of Things (IoT) sector, Transport (Rail, ITS, etc), Education and many other areas. LTE-Advanced Pro is 3GPP's steppingstone to 5G systems.</w:delText>
              </w:r>
            </w:del>
          </w:p>
          <w:p w14:paraId="4AA1E816" w14:textId="5BB4531E" w:rsidR="00BC5284" w:rsidRPr="00497FDA" w:rsidDel="00694729" w:rsidRDefault="00BC5284">
            <w:pPr>
              <w:pStyle w:val="af6"/>
              <w:rPr>
                <w:del w:id="2324" w:author="만든 이"/>
                <w:rFonts w:asciiTheme="majorHAnsi" w:hAnsiTheme="majorHAnsi" w:cstheme="majorHAnsi"/>
                <w:sz w:val="20"/>
                <w:szCs w:val="20"/>
              </w:rPr>
            </w:pPr>
          </w:p>
        </w:tc>
      </w:tr>
      <w:tr w:rsidR="00BC5284" w:rsidRPr="00BC5284" w:rsidDel="00694729" w14:paraId="35A59828" w14:textId="16926809" w:rsidTr="008F1954">
        <w:trPr>
          <w:cantSplit/>
          <w:trHeight w:val="1070"/>
          <w:del w:id="2325" w:author="만든 이"/>
        </w:trPr>
        <w:tc>
          <w:tcPr>
            <w:tcW w:w="1696" w:type="dxa"/>
            <w:hideMark/>
          </w:tcPr>
          <w:p w14:paraId="0A023F06" w14:textId="0028FAC9" w:rsidR="00BC5284" w:rsidDel="00694729" w:rsidRDefault="00BC5284">
            <w:pPr>
              <w:rPr>
                <w:del w:id="2326" w:author="만든 이"/>
                <w:rFonts w:cstheme="minorHAnsi"/>
                <w:sz w:val="22"/>
              </w:rPr>
            </w:pPr>
            <w:del w:id="2327" w:author="만든 이">
              <w:r w:rsidRPr="00BC5284" w:rsidDel="00694729">
                <w:rPr>
                  <w:rFonts w:cstheme="minorHAnsi"/>
                  <w:sz w:val="22"/>
                </w:rPr>
                <w:delText>5G</w:delText>
              </w:r>
            </w:del>
          </w:p>
          <w:p w14:paraId="5256F1EB" w14:textId="3F29A9AA" w:rsidR="0007784F" w:rsidDel="00694729" w:rsidRDefault="0007784F">
            <w:pPr>
              <w:rPr>
                <w:del w:id="2328" w:author="만든 이"/>
                <w:rFonts w:cstheme="minorHAnsi"/>
                <w:sz w:val="22"/>
              </w:rPr>
            </w:pPr>
          </w:p>
          <w:p w14:paraId="0E963A10" w14:textId="1AB4106F" w:rsidR="0007784F" w:rsidRPr="00BC5284" w:rsidDel="00694729" w:rsidRDefault="0007784F">
            <w:pPr>
              <w:rPr>
                <w:del w:id="2329" w:author="만든 이"/>
                <w:rFonts w:cstheme="minorHAnsi"/>
                <w:sz w:val="22"/>
              </w:rPr>
            </w:pPr>
            <w:del w:id="2330" w:author="만든 이">
              <w:r w:rsidDel="00694729">
                <w:rPr>
                  <w:rFonts w:cstheme="minorHAnsi"/>
                  <w:sz w:val="22"/>
                </w:rPr>
                <w:delText>IMT2020</w:delText>
              </w:r>
            </w:del>
          </w:p>
        </w:tc>
        <w:tc>
          <w:tcPr>
            <w:tcW w:w="8499" w:type="dxa"/>
            <w:hideMark/>
          </w:tcPr>
          <w:p w14:paraId="5503700F" w14:textId="75D4B20D" w:rsidR="00BC5284" w:rsidRPr="00497FDA" w:rsidDel="00694729" w:rsidRDefault="00BC5284" w:rsidP="008F1954">
            <w:pPr>
              <w:pStyle w:val="af6"/>
              <w:spacing w:after="120"/>
              <w:rPr>
                <w:del w:id="2331" w:author="만든 이"/>
                <w:rFonts w:asciiTheme="majorHAnsi" w:hAnsiTheme="majorHAnsi" w:cstheme="majorHAnsi"/>
                <w:sz w:val="20"/>
                <w:szCs w:val="20"/>
              </w:rPr>
            </w:pPr>
            <w:del w:id="2332" w:author="만든 이">
              <w:r w:rsidRPr="00497FDA" w:rsidDel="00694729">
                <w:rPr>
                  <w:rFonts w:asciiTheme="majorHAnsi" w:hAnsiTheme="majorHAnsi" w:cstheme="majorHAnsi"/>
                  <w:sz w:val="20"/>
                  <w:szCs w:val="20"/>
                </w:rPr>
                <w:delText>5G brings another major technology step, with the creation of a 'New Radio' (NR).</w:delText>
              </w:r>
            </w:del>
          </w:p>
          <w:p w14:paraId="656C3F87" w14:textId="49639061" w:rsidR="00BC5284" w:rsidRPr="00497FDA" w:rsidDel="00694729" w:rsidRDefault="00BC5284" w:rsidP="008F1954">
            <w:pPr>
              <w:pStyle w:val="af6"/>
              <w:spacing w:after="120"/>
              <w:rPr>
                <w:del w:id="2333" w:author="만든 이"/>
                <w:rFonts w:asciiTheme="majorHAnsi" w:hAnsiTheme="majorHAnsi" w:cstheme="majorHAnsi"/>
                <w:sz w:val="20"/>
                <w:szCs w:val="20"/>
              </w:rPr>
            </w:pPr>
            <w:del w:id="2334" w:author="만든 이">
              <w:r w:rsidRPr="00497FDA" w:rsidDel="00694729">
                <w:rPr>
                  <w:rFonts w:asciiTheme="majorHAnsi" w:hAnsiTheme="majorHAnsi" w:cstheme="majorHAnsi"/>
                  <w:sz w:val="20"/>
                  <w:szCs w:val="20"/>
                </w:rPr>
                <w:delText xml:space="preserve">Unlike with 4G, where 3GPP hesitated to join the generational march onwards beyond 3G, </w:delText>
              </w:r>
              <w:r w:rsidR="00E61DB8" w:rsidRPr="00497FDA" w:rsidDel="00694729">
                <w:rPr>
                  <w:rFonts w:asciiTheme="majorHAnsi" w:hAnsiTheme="majorHAnsi" w:cstheme="majorHAnsi"/>
                  <w:sz w:val="20"/>
                  <w:szCs w:val="20"/>
                </w:rPr>
                <w:delText>3GPP</w:delText>
              </w:r>
              <w:r w:rsidRPr="00497FDA" w:rsidDel="00694729">
                <w:rPr>
                  <w:rFonts w:asciiTheme="majorHAnsi" w:hAnsiTheme="majorHAnsi" w:cstheme="majorHAnsi"/>
                  <w:sz w:val="20"/>
                  <w:szCs w:val="20"/>
                </w:rPr>
                <w:delText xml:space="preserve"> have embraced the alignment of the industry on NR and on LTE-Advanced Pro to provide 5G – from 3GPP Release 15 onwards.</w:delText>
              </w:r>
            </w:del>
          </w:p>
          <w:p w14:paraId="51E41279" w14:textId="0BA6BC4C" w:rsidR="00BC5284" w:rsidRPr="00497FDA" w:rsidDel="00694729" w:rsidRDefault="00BC5284">
            <w:pPr>
              <w:pStyle w:val="af6"/>
              <w:rPr>
                <w:del w:id="2335" w:author="만든 이"/>
                <w:rFonts w:asciiTheme="majorHAnsi" w:hAnsiTheme="majorHAnsi" w:cstheme="majorHAnsi"/>
                <w:sz w:val="20"/>
                <w:szCs w:val="20"/>
              </w:rPr>
            </w:pPr>
          </w:p>
        </w:tc>
      </w:tr>
    </w:tbl>
    <w:p w14:paraId="387FE9A9" w14:textId="09ADCC22" w:rsidR="00497FDA" w:rsidDel="00694729" w:rsidRDefault="00497FDA" w:rsidP="00497FDA">
      <w:pPr>
        <w:pStyle w:val="afa"/>
        <w:rPr>
          <w:del w:id="2336" w:author="만든 이"/>
        </w:rPr>
      </w:pPr>
    </w:p>
    <w:p w14:paraId="64401A83" w14:textId="52294D8A" w:rsidR="00E069B6" w:rsidDel="00694729" w:rsidRDefault="006C251E" w:rsidP="00E069B6">
      <w:pPr>
        <w:pStyle w:val="1"/>
        <w:rPr>
          <w:del w:id="2337" w:author="만든 이"/>
        </w:rPr>
      </w:pPr>
      <w:del w:id="2338" w:author="만든 이">
        <w:r w:rsidDel="00694729">
          <w:delText>Definitions</w:delText>
        </w:r>
      </w:del>
    </w:p>
    <w:p w14:paraId="0A45FAC5" w14:textId="159092A8" w:rsidR="00E069B6" w:rsidDel="00694729" w:rsidRDefault="00E069B6" w:rsidP="00E069B6">
      <w:pPr>
        <w:pStyle w:val="Heading1separatationline"/>
        <w:rPr>
          <w:del w:id="2339" w:author="만든 이"/>
        </w:rPr>
      </w:pPr>
    </w:p>
    <w:p w14:paraId="39B20F9D" w14:textId="78EEE91E" w:rsidR="006744D8" w:rsidDel="00694729" w:rsidRDefault="005E6B4B" w:rsidP="00E069B6">
      <w:pPr>
        <w:pStyle w:val="a2"/>
        <w:rPr>
          <w:del w:id="2340" w:author="만든 이"/>
        </w:rPr>
      </w:pPr>
      <w:del w:id="2341" w:author="만든 이">
        <w:r w:rsidRPr="008766B4" w:rsidDel="00694729">
          <w:delText xml:space="preserve">The definitions of terms used in this </w:delText>
        </w:r>
        <w:r w:rsidR="00B3400D" w:rsidDel="00694729">
          <w:delText>IALA Guideline</w:delText>
        </w:r>
        <w:r w:rsidRPr="008766B4" w:rsidDel="00694729">
          <w:delText xml:space="preserve"> can be found in the International Dictionary of Marine Aids to Navigation (IALA Dictionary) at </w:delText>
        </w:r>
        <w:r w:rsidDel="00694729">
          <w:fldChar w:fldCharType="begin"/>
        </w:r>
        <w:r w:rsidDel="00694729">
          <w:delInstrText>HYPERLINK "http://www.iala-aism.org/wiki/dictionary"</w:delInstrText>
        </w:r>
        <w:r w:rsidDel="00694729">
          <w:fldChar w:fldCharType="separate"/>
        </w:r>
        <w:r w:rsidRPr="008766B4" w:rsidDel="00694729">
          <w:rPr>
            <w:rStyle w:val="ac"/>
          </w:rPr>
          <w:delText>http://www.iala-aism.org/wiki/dictionary</w:delText>
        </w:r>
        <w:r w:rsidDel="00694729">
          <w:rPr>
            <w:rStyle w:val="ac"/>
          </w:rPr>
          <w:fldChar w:fldCharType="end"/>
        </w:r>
        <w:r w:rsidRPr="008766B4" w:rsidDel="00694729">
          <w:delText xml:space="preserve"> and were checked as correct at the time of going to print. </w:delText>
        </w:r>
        <w:r w:rsidDel="00694729">
          <w:delText xml:space="preserve"> </w:delText>
        </w:r>
        <w:r w:rsidRPr="008766B4" w:rsidDel="00694729">
          <w:delText>Where conflict arises, the IALA Dictionary should be considered as the authoritative source of definitions used in IALA documents.</w:delText>
        </w:r>
      </w:del>
    </w:p>
    <w:p w14:paraId="00B3EA18" w14:textId="00720B3B" w:rsidR="000379F6" w:rsidDel="00694729" w:rsidRDefault="000379F6" w:rsidP="00E069B6">
      <w:pPr>
        <w:pStyle w:val="a2"/>
        <w:rPr>
          <w:del w:id="2342" w:author="만든 이"/>
        </w:rPr>
      </w:pPr>
    </w:p>
    <w:p w14:paraId="7F0DCEC7" w14:textId="08B20A7C" w:rsidR="00E069B6" w:rsidDel="00694729" w:rsidRDefault="006C251E" w:rsidP="00E069B6">
      <w:pPr>
        <w:pStyle w:val="1"/>
        <w:rPr>
          <w:del w:id="2343" w:author="만든 이"/>
        </w:rPr>
      </w:pPr>
      <w:del w:id="2344" w:author="만든 이">
        <w:r w:rsidDel="00694729">
          <w:delText>Acronyms</w:delText>
        </w:r>
      </w:del>
    </w:p>
    <w:p w14:paraId="4FC292D7" w14:textId="3148F29E" w:rsidR="00E069B6" w:rsidRPr="00E069B6" w:rsidDel="00694729" w:rsidRDefault="00E069B6" w:rsidP="00E069B6">
      <w:pPr>
        <w:pStyle w:val="Heading1separatationline"/>
        <w:rPr>
          <w:del w:id="2345" w:author="만든 이"/>
        </w:rPr>
      </w:pPr>
    </w:p>
    <w:p w14:paraId="4D42CF47" w14:textId="7AE84A46" w:rsidR="002E5411" w:rsidDel="00694729" w:rsidRDefault="002E5411" w:rsidP="002E5411">
      <w:pPr>
        <w:pStyle w:val="Acronym"/>
        <w:rPr>
          <w:del w:id="2346" w:author="만든 이"/>
        </w:rPr>
      </w:pPr>
      <w:del w:id="2347" w:author="만든 이">
        <w:r w:rsidDel="00694729">
          <w:delText>AIS</w:delText>
        </w:r>
        <w:r w:rsidDel="00694729">
          <w:tab/>
          <w:delText>Automatic Identification System</w:delText>
        </w:r>
      </w:del>
    </w:p>
    <w:p w14:paraId="740CAD1C" w14:textId="024FB4F6" w:rsidR="002E5411" w:rsidDel="00694729" w:rsidRDefault="002E5411" w:rsidP="00E069B6">
      <w:pPr>
        <w:pStyle w:val="Acronym"/>
        <w:rPr>
          <w:del w:id="2348" w:author="만든 이"/>
        </w:rPr>
      </w:pPr>
      <w:del w:id="2349" w:author="만든 이">
        <w:r w:rsidDel="00694729">
          <w:delText>ARIB</w:delText>
        </w:r>
        <w:r w:rsidDel="00694729">
          <w:tab/>
        </w:r>
        <w:r w:rsidR="00C01D4A" w:rsidRPr="00C01D4A" w:rsidDel="00694729">
          <w:delText>Association of Radio Industries and Businesses</w:delText>
        </w:r>
      </w:del>
    </w:p>
    <w:p w14:paraId="02AF1F2A" w14:textId="48E7B818" w:rsidR="00C01D4A" w:rsidDel="00694729" w:rsidRDefault="00C01D4A" w:rsidP="00C01D4A">
      <w:pPr>
        <w:pStyle w:val="Acronym"/>
        <w:rPr>
          <w:del w:id="2350" w:author="만든 이"/>
        </w:rPr>
      </w:pPr>
      <w:del w:id="2351" w:author="만든 이">
        <w:r w:rsidDel="00694729">
          <w:delText>ASM</w:delText>
        </w:r>
        <w:r w:rsidDel="00694729">
          <w:tab/>
          <w:delText xml:space="preserve">ASM as part of the VHF Data Exchange System </w:delText>
        </w:r>
      </w:del>
    </w:p>
    <w:p w14:paraId="134B452F" w14:textId="7C6723BE" w:rsidR="00C01D4A" w:rsidDel="00694729" w:rsidRDefault="00C01D4A" w:rsidP="00C01D4A">
      <w:pPr>
        <w:pStyle w:val="Acronym"/>
        <w:rPr>
          <w:del w:id="2352" w:author="만든 이"/>
        </w:rPr>
      </w:pPr>
      <w:del w:id="2353" w:author="만든 이">
        <w:r w:rsidDel="00694729">
          <w:delText>ASM</w:delText>
        </w:r>
        <w:r w:rsidDel="00694729">
          <w:tab/>
          <w:delText>Application Specific Message</w:delText>
        </w:r>
      </w:del>
    </w:p>
    <w:p w14:paraId="1BD6BF16" w14:textId="6DE318DF" w:rsidR="002E5411" w:rsidDel="00694729" w:rsidRDefault="002E5411" w:rsidP="00E069B6">
      <w:pPr>
        <w:pStyle w:val="Acronym"/>
        <w:rPr>
          <w:del w:id="2354" w:author="만든 이"/>
        </w:rPr>
      </w:pPr>
      <w:del w:id="2355" w:author="만든 이">
        <w:r w:rsidDel="00694729">
          <w:delText>ATIS</w:delText>
        </w:r>
        <w:r w:rsidDel="00694729">
          <w:tab/>
        </w:r>
        <w:r w:rsidR="00C01D4A" w:rsidRPr="00C01D4A" w:rsidDel="00694729">
          <w:delText>Alliance for Telecommunications Industry Solutions</w:delText>
        </w:r>
        <w:r w:rsidR="00C01D4A" w:rsidDel="00694729">
          <w:delText>, USA</w:delText>
        </w:r>
      </w:del>
    </w:p>
    <w:p w14:paraId="39342C6F" w14:textId="3CBEF87B" w:rsidR="002E5411" w:rsidDel="00694729" w:rsidRDefault="002E5411" w:rsidP="00E069B6">
      <w:pPr>
        <w:pStyle w:val="Acronym"/>
        <w:rPr>
          <w:del w:id="2356" w:author="만든 이"/>
        </w:rPr>
      </w:pPr>
      <w:del w:id="2357" w:author="만든 이">
        <w:r w:rsidDel="00694729">
          <w:delText>CCSA</w:delText>
        </w:r>
        <w:r w:rsidDel="00694729">
          <w:tab/>
        </w:r>
        <w:r w:rsidR="00C01D4A" w:rsidRPr="00C01D4A" w:rsidDel="00694729">
          <w:delText>China Communications Standards Association</w:delText>
        </w:r>
      </w:del>
    </w:p>
    <w:p w14:paraId="63FA1AD9" w14:textId="7E07AE19" w:rsidR="00C01D4A" w:rsidDel="00694729" w:rsidRDefault="00C01D4A" w:rsidP="00E069B6">
      <w:pPr>
        <w:pStyle w:val="Acronym"/>
        <w:rPr>
          <w:del w:id="2358" w:author="만든 이"/>
        </w:rPr>
      </w:pPr>
      <w:del w:id="2359" w:author="만든 이">
        <w:r w:rsidDel="00694729">
          <w:delText>CT</w:delText>
        </w:r>
        <w:r w:rsidDel="00694729">
          <w:tab/>
        </w:r>
        <w:r w:rsidRPr="00C01D4A" w:rsidDel="00694729">
          <w:delText>Core Network &amp; Terminals</w:delText>
        </w:r>
        <w:r w:rsidDel="00694729">
          <w:delText xml:space="preserve"> (A </w:delText>
        </w:r>
        <w:r w:rsidRPr="00C01D4A" w:rsidDel="00694729">
          <w:delText>Technical Specification Groups (TSG) in 3GPP</w:delText>
        </w:r>
        <w:r w:rsidDel="00694729">
          <w:delText>)</w:delText>
        </w:r>
      </w:del>
    </w:p>
    <w:p w14:paraId="2261F073" w14:textId="3362E518" w:rsidR="002E5411" w:rsidDel="00694729" w:rsidRDefault="002E5411" w:rsidP="00E069B6">
      <w:pPr>
        <w:pStyle w:val="Acronym"/>
        <w:rPr>
          <w:del w:id="2360" w:author="만든 이"/>
        </w:rPr>
      </w:pPr>
      <w:del w:id="2361" w:author="만든 이">
        <w:r w:rsidDel="00694729">
          <w:delText>ESTI</w:delText>
        </w:r>
        <w:r w:rsidDel="00694729">
          <w:tab/>
        </w:r>
        <w:r w:rsidR="00C01D4A" w:rsidRPr="00C01D4A" w:rsidDel="00694729">
          <w:delText>The European Telecommunications Standards Institute</w:delText>
        </w:r>
      </w:del>
    </w:p>
    <w:p w14:paraId="76882755" w14:textId="1603CA8A" w:rsidR="006744D8" w:rsidDel="00694729" w:rsidRDefault="006744D8" w:rsidP="00E069B6">
      <w:pPr>
        <w:pStyle w:val="Acronym"/>
        <w:rPr>
          <w:del w:id="2362" w:author="만든 이"/>
        </w:rPr>
      </w:pPr>
      <w:del w:id="2363" w:author="만든 이">
        <w:r w:rsidDel="00694729">
          <w:delText>IMO</w:delText>
        </w:r>
        <w:r w:rsidDel="00694729">
          <w:tab/>
          <w:delText>International Maritime Organization (Acronym style)</w:delText>
        </w:r>
      </w:del>
    </w:p>
    <w:p w14:paraId="298B3DC1" w14:textId="38D3E62B" w:rsidR="000379F6" w:rsidDel="00694729" w:rsidRDefault="000379F6" w:rsidP="00E069B6">
      <w:pPr>
        <w:pStyle w:val="Acronym"/>
        <w:rPr>
          <w:del w:id="2364" w:author="만든 이"/>
        </w:rPr>
      </w:pPr>
      <w:del w:id="2365" w:author="만든 이">
        <w:r w:rsidDel="00694729">
          <w:delText>MIS</w:delText>
        </w:r>
        <w:r w:rsidDel="00694729">
          <w:tab/>
          <w:delText>Maritime Information System</w:delText>
        </w:r>
      </w:del>
    </w:p>
    <w:p w14:paraId="22BA23D2" w14:textId="761D24CC" w:rsidR="000670B7" w:rsidDel="00694729" w:rsidRDefault="000670B7" w:rsidP="00E069B6">
      <w:pPr>
        <w:pStyle w:val="Acronym"/>
        <w:rPr>
          <w:del w:id="2366" w:author="만든 이"/>
        </w:rPr>
      </w:pPr>
      <w:del w:id="2367" w:author="만든 이">
        <w:r w:rsidDel="00694729">
          <w:delText>MASS</w:delText>
        </w:r>
        <w:r w:rsidDel="00694729">
          <w:tab/>
          <w:delText>Maritime Autonomous Surface Ships</w:delText>
        </w:r>
      </w:del>
    </w:p>
    <w:p w14:paraId="3367223F" w14:textId="3724EC5D" w:rsidR="002E5411" w:rsidDel="00694729" w:rsidRDefault="002E5411" w:rsidP="00E069B6">
      <w:pPr>
        <w:pStyle w:val="Acronym"/>
        <w:rPr>
          <w:del w:id="2368" w:author="만든 이"/>
        </w:rPr>
      </w:pPr>
      <w:del w:id="2369" w:author="만든 이">
        <w:r w:rsidDel="00694729">
          <w:delText>eMBB</w:delText>
        </w:r>
        <w:r w:rsidDel="00694729">
          <w:tab/>
        </w:r>
        <w:r w:rsidRPr="002E5411" w:rsidDel="00694729">
          <w:delText>enhanced Mobile Broadband</w:delText>
        </w:r>
      </w:del>
    </w:p>
    <w:p w14:paraId="30397213" w14:textId="12899088" w:rsidR="002E5411" w:rsidDel="00694729" w:rsidRDefault="002E5411" w:rsidP="00E069B6">
      <w:pPr>
        <w:pStyle w:val="Acronym"/>
        <w:rPr>
          <w:del w:id="2370" w:author="만든 이"/>
        </w:rPr>
      </w:pPr>
      <w:del w:id="2371" w:author="만든 이">
        <w:r w:rsidDel="00694729">
          <w:delText>IMT</w:delText>
        </w:r>
        <w:r w:rsidDel="00694729">
          <w:tab/>
        </w:r>
        <w:r w:rsidRPr="002E5411" w:rsidDel="00694729">
          <w:delText>International Mobile Telecommunications</w:delText>
        </w:r>
      </w:del>
    </w:p>
    <w:p w14:paraId="27F9DF99" w14:textId="2BE27112" w:rsidR="002E5411" w:rsidDel="00694729" w:rsidRDefault="002E5411" w:rsidP="00E069B6">
      <w:pPr>
        <w:pStyle w:val="Acronym"/>
        <w:rPr>
          <w:del w:id="2372" w:author="만든 이"/>
        </w:rPr>
      </w:pPr>
      <w:del w:id="2373" w:author="만든 이">
        <w:r w:rsidDel="00694729">
          <w:delText>IMT-Advanced</w:delText>
        </w:r>
        <w:r w:rsidDel="00694729">
          <w:tab/>
          <w:delText>I</w:delText>
        </w:r>
        <w:r w:rsidRPr="002E5411" w:rsidDel="00694729">
          <w:delText>nternational Mobile Telecommunications-</w:delText>
        </w:r>
        <w:r w:rsidDel="00694729">
          <w:delText>4</w:delText>
        </w:r>
        <w:r w:rsidRPr="002E5411" w:rsidDel="00694729">
          <w:delText>G standard</w:delText>
        </w:r>
      </w:del>
    </w:p>
    <w:p w14:paraId="161BF4E4" w14:textId="6B08378D" w:rsidR="002E5411" w:rsidDel="00694729" w:rsidRDefault="002E5411" w:rsidP="00E069B6">
      <w:pPr>
        <w:pStyle w:val="Acronym"/>
        <w:rPr>
          <w:del w:id="2374" w:author="만든 이"/>
        </w:rPr>
      </w:pPr>
      <w:del w:id="2375" w:author="만든 이">
        <w:r w:rsidDel="00694729">
          <w:delText>IMT-2000</w:delText>
        </w:r>
        <w:r w:rsidDel="00694729">
          <w:tab/>
          <w:delText>I</w:delText>
        </w:r>
        <w:r w:rsidRPr="002E5411" w:rsidDel="00694729">
          <w:delText>nternational Mobile Telecommunications-</w:delText>
        </w:r>
        <w:r w:rsidDel="00694729">
          <w:delText>3</w:delText>
        </w:r>
        <w:r w:rsidRPr="002E5411" w:rsidDel="00694729">
          <w:delText>G standard</w:delText>
        </w:r>
      </w:del>
    </w:p>
    <w:p w14:paraId="1A613CBB" w14:textId="5C677A1E" w:rsidR="002E5411" w:rsidDel="00694729" w:rsidRDefault="002E5411" w:rsidP="00E069B6">
      <w:pPr>
        <w:pStyle w:val="Acronym"/>
        <w:rPr>
          <w:del w:id="2376" w:author="만든 이"/>
        </w:rPr>
      </w:pPr>
      <w:del w:id="2377" w:author="만든 이">
        <w:r w:rsidDel="00694729">
          <w:delText>IMT-2020</w:delText>
        </w:r>
        <w:r w:rsidDel="00694729">
          <w:tab/>
        </w:r>
        <w:r w:rsidRPr="002E5411" w:rsidDel="00694729">
          <w:delText>International Mobile Telecommunications-5G standard</w:delText>
        </w:r>
      </w:del>
    </w:p>
    <w:p w14:paraId="6826BAE7" w14:textId="7C16237C" w:rsidR="000379F6" w:rsidDel="00694729" w:rsidRDefault="000379F6" w:rsidP="00E069B6">
      <w:pPr>
        <w:pStyle w:val="Acronym"/>
        <w:rPr>
          <w:del w:id="2378" w:author="만든 이"/>
        </w:rPr>
      </w:pPr>
      <w:del w:id="2379" w:author="만든 이">
        <w:r w:rsidDel="00694729">
          <w:delText>IoT</w:delText>
        </w:r>
        <w:r w:rsidDel="00694729">
          <w:tab/>
          <w:delText>Internet of Things</w:delText>
        </w:r>
      </w:del>
    </w:p>
    <w:p w14:paraId="27978D2C" w14:textId="698B200F" w:rsidR="000379F6" w:rsidDel="00694729" w:rsidRDefault="000379F6" w:rsidP="00E069B6">
      <w:pPr>
        <w:pStyle w:val="Acronym"/>
        <w:rPr>
          <w:del w:id="2380" w:author="만든 이"/>
        </w:rPr>
      </w:pPr>
      <w:del w:id="2381" w:author="만든 이">
        <w:r w:rsidDel="00694729">
          <w:delText>LTE</w:delText>
        </w:r>
        <w:r w:rsidDel="00694729">
          <w:tab/>
        </w:r>
        <w:r w:rsidRPr="000379F6" w:rsidDel="00694729">
          <w:delText>Long-Term Evolution</w:delText>
        </w:r>
      </w:del>
    </w:p>
    <w:p w14:paraId="103F1E41" w14:textId="0781771E" w:rsidR="002E5411" w:rsidDel="00694729" w:rsidRDefault="002E5411" w:rsidP="00E069B6">
      <w:pPr>
        <w:pStyle w:val="Acronym"/>
        <w:rPr>
          <w:del w:id="2382" w:author="만든 이"/>
        </w:rPr>
      </w:pPr>
      <w:del w:id="2383" w:author="만든 이">
        <w:r w:rsidRPr="002E5411" w:rsidDel="00694729">
          <w:delText>mMTC</w:delText>
        </w:r>
        <w:r w:rsidDel="00694729">
          <w:tab/>
        </w:r>
        <w:r w:rsidRPr="002E5411" w:rsidDel="00694729">
          <w:delText>Massive Machine-Type Communications</w:delText>
        </w:r>
      </w:del>
    </w:p>
    <w:p w14:paraId="40FA6B26" w14:textId="75C8C75D" w:rsidR="002E5411" w:rsidDel="00694729" w:rsidRDefault="002E5411" w:rsidP="00E069B6">
      <w:pPr>
        <w:pStyle w:val="Acronym"/>
        <w:rPr>
          <w:del w:id="2384" w:author="만든 이"/>
        </w:rPr>
      </w:pPr>
      <w:del w:id="2385" w:author="만든 이">
        <w:r w:rsidDel="00694729">
          <w:delText>NB-IoT</w:delText>
        </w:r>
        <w:r w:rsidDel="00694729">
          <w:tab/>
        </w:r>
        <w:r w:rsidRPr="002E5411" w:rsidDel="00694729">
          <w:delText>Narrowband Internet of Things</w:delText>
        </w:r>
      </w:del>
    </w:p>
    <w:p w14:paraId="5C20E2A5" w14:textId="4AC54B9D" w:rsidR="00C01D4A" w:rsidDel="00694729" w:rsidRDefault="00C01D4A" w:rsidP="00E069B6">
      <w:pPr>
        <w:pStyle w:val="Acronym"/>
        <w:rPr>
          <w:del w:id="2386" w:author="만든 이"/>
        </w:rPr>
      </w:pPr>
      <w:del w:id="2387" w:author="만든 이">
        <w:r w:rsidDel="00694729">
          <w:delText>RAN</w:delText>
        </w:r>
        <w:r w:rsidDel="00694729">
          <w:tab/>
        </w:r>
        <w:r w:rsidRPr="00C01D4A" w:rsidDel="00694729">
          <w:delText>Radio Access Networks</w:delText>
        </w:r>
        <w:r w:rsidDel="00694729">
          <w:delText xml:space="preserve"> (A </w:delText>
        </w:r>
        <w:r w:rsidRPr="00C01D4A" w:rsidDel="00694729">
          <w:delText>Technical Specification Groups (TSG) in 3GPP</w:delText>
        </w:r>
        <w:r w:rsidDel="00694729">
          <w:delText>)</w:delText>
        </w:r>
      </w:del>
    </w:p>
    <w:p w14:paraId="55E2936A" w14:textId="5AF12861" w:rsidR="00C01D4A" w:rsidDel="00694729" w:rsidRDefault="00C01D4A" w:rsidP="00E069B6">
      <w:pPr>
        <w:pStyle w:val="Acronym"/>
        <w:rPr>
          <w:del w:id="2388" w:author="만든 이"/>
        </w:rPr>
      </w:pPr>
      <w:del w:id="2389" w:author="만든 이">
        <w:r w:rsidDel="00694729">
          <w:delText>SA</w:delText>
        </w:r>
        <w:r w:rsidDel="00694729">
          <w:tab/>
        </w:r>
        <w:r w:rsidRPr="00C01D4A" w:rsidDel="00694729">
          <w:delText>Services &amp; Systems Aspects</w:delText>
        </w:r>
        <w:r w:rsidDel="00694729">
          <w:delText xml:space="preserve"> (A </w:delText>
        </w:r>
        <w:r w:rsidRPr="00C01D4A" w:rsidDel="00694729">
          <w:delText>Technical Specification Groups (TSG) in 3GPP</w:delText>
        </w:r>
        <w:r w:rsidDel="00694729">
          <w:delText>)</w:delText>
        </w:r>
      </w:del>
    </w:p>
    <w:p w14:paraId="1D0D9D68" w14:textId="53BA399E" w:rsidR="00C01D4A" w:rsidDel="00694729" w:rsidRDefault="00C01D4A" w:rsidP="00E069B6">
      <w:pPr>
        <w:pStyle w:val="Acronym"/>
        <w:rPr>
          <w:del w:id="2390" w:author="만든 이"/>
        </w:rPr>
      </w:pPr>
      <w:del w:id="2391" w:author="만든 이">
        <w:r w:rsidDel="00694729">
          <w:delText>TSDSI</w:delText>
        </w:r>
        <w:r w:rsidDel="00694729">
          <w:tab/>
        </w:r>
        <w:r w:rsidRPr="00C01D4A" w:rsidDel="00694729">
          <w:delText>Telecommunications Standards Development Society, India</w:delText>
        </w:r>
      </w:del>
    </w:p>
    <w:p w14:paraId="76B3EE64" w14:textId="1591E2E3" w:rsidR="00C01D4A" w:rsidDel="00694729" w:rsidRDefault="00C01D4A" w:rsidP="00E069B6">
      <w:pPr>
        <w:pStyle w:val="Acronym"/>
        <w:rPr>
          <w:del w:id="2392" w:author="만든 이"/>
        </w:rPr>
      </w:pPr>
      <w:del w:id="2393" w:author="만든 이">
        <w:r w:rsidDel="00694729">
          <w:delText>TTA</w:delText>
        </w:r>
        <w:r w:rsidDel="00694729">
          <w:tab/>
        </w:r>
        <w:r w:rsidRPr="00C01D4A" w:rsidDel="00694729">
          <w:delText>Telecommunications Technology Association, Korea</w:delText>
        </w:r>
      </w:del>
    </w:p>
    <w:p w14:paraId="023CDCE2" w14:textId="56BF709B" w:rsidR="00C01D4A" w:rsidDel="00694729" w:rsidRDefault="00C01D4A" w:rsidP="00E069B6">
      <w:pPr>
        <w:pStyle w:val="Acronym"/>
        <w:rPr>
          <w:del w:id="2394" w:author="만든 이"/>
        </w:rPr>
      </w:pPr>
      <w:del w:id="2395" w:author="만든 이">
        <w:r w:rsidDel="00694729">
          <w:delText>TTC</w:delText>
        </w:r>
        <w:r w:rsidDel="00694729">
          <w:tab/>
        </w:r>
        <w:r w:rsidRPr="00C01D4A" w:rsidDel="00694729">
          <w:delText>Telecommunication Technology Committee, Japan</w:delText>
        </w:r>
      </w:del>
    </w:p>
    <w:p w14:paraId="517EAF52" w14:textId="5712F5B9" w:rsidR="000670B7" w:rsidDel="00694729" w:rsidRDefault="000670B7" w:rsidP="00E069B6">
      <w:pPr>
        <w:pStyle w:val="Acronym"/>
        <w:rPr>
          <w:del w:id="2396" w:author="만든 이"/>
        </w:rPr>
      </w:pPr>
      <w:del w:id="2397" w:author="만든 이">
        <w:r w:rsidDel="00694729">
          <w:delText>VDES</w:delText>
        </w:r>
        <w:r w:rsidDel="00694729">
          <w:tab/>
          <w:delText>VHF Data Exchange System</w:delText>
        </w:r>
      </w:del>
    </w:p>
    <w:p w14:paraId="7E5556FC" w14:textId="26198544" w:rsidR="00C01D4A" w:rsidDel="00694729" w:rsidRDefault="000670B7" w:rsidP="002E5411">
      <w:pPr>
        <w:pStyle w:val="Acronym"/>
        <w:rPr>
          <w:del w:id="2398" w:author="만든 이"/>
        </w:rPr>
      </w:pPr>
      <w:del w:id="2399" w:author="만든 이">
        <w:r w:rsidDel="00694729">
          <w:delText>VTS</w:delText>
        </w:r>
        <w:r w:rsidDel="00694729">
          <w:tab/>
          <w:delText>Vessel Traffic Services</w:delText>
        </w:r>
      </w:del>
    </w:p>
    <w:p w14:paraId="29017350" w14:textId="5856AAC4" w:rsidR="00C01D4A" w:rsidDel="00694729" w:rsidRDefault="000379F6" w:rsidP="00E069B6">
      <w:pPr>
        <w:pStyle w:val="Acronym"/>
        <w:rPr>
          <w:del w:id="2400" w:author="만든 이"/>
        </w:rPr>
      </w:pPr>
      <w:del w:id="2401" w:author="만든 이">
        <w:r w:rsidDel="00694729">
          <w:delText>3GPP</w:delText>
        </w:r>
        <w:r w:rsidDel="00694729">
          <w:tab/>
          <w:delText>3rd Generation Partnership Project</w:delText>
        </w:r>
      </w:del>
    </w:p>
    <w:p w14:paraId="1D72D911" w14:textId="0FE1F846" w:rsidR="00C01D4A" w:rsidDel="00694729" w:rsidRDefault="00C01D4A" w:rsidP="00E069B6">
      <w:pPr>
        <w:pStyle w:val="Acronym"/>
        <w:rPr>
          <w:del w:id="2402" w:author="만든 이"/>
        </w:rPr>
      </w:pPr>
    </w:p>
    <w:p w14:paraId="49E2F09B" w14:textId="6AFE4B73" w:rsidR="000379F6" w:rsidDel="00694729" w:rsidRDefault="000379F6" w:rsidP="002E5411">
      <w:pPr>
        <w:pStyle w:val="Acronym"/>
        <w:ind w:left="0" w:firstLine="0"/>
        <w:rPr>
          <w:del w:id="2403" w:author="만든 이"/>
        </w:rPr>
      </w:pPr>
    </w:p>
    <w:p w14:paraId="6059D0ED" w14:textId="53310C19" w:rsidR="00D32DDF" w:rsidDel="00694729" w:rsidRDefault="006C251E" w:rsidP="002C77F4">
      <w:pPr>
        <w:pStyle w:val="1"/>
        <w:rPr>
          <w:del w:id="2404" w:author="만든 이"/>
        </w:rPr>
      </w:pPr>
      <w:del w:id="2405" w:author="만든 이">
        <w:r w:rsidDel="00694729">
          <w:delText>References</w:delText>
        </w:r>
      </w:del>
    </w:p>
    <w:p w14:paraId="70B10769" w14:textId="1BAA0196" w:rsidR="00D32DDF" w:rsidDel="00694729" w:rsidRDefault="00D32DDF" w:rsidP="00D32DDF">
      <w:pPr>
        <w:pStyle w:val="Heading1separatationline"/>
        <w:rPr>
          <w:del w:id="2406" w:author="만든 이"/>
        </w:rPr>
      </w:pPr>
    </w:p>
    <w:p w14:paraId="6CA02165" w14:textId="60CF40EB" w:rsidR="000379F6" w:rsidDel="00694729" w:rsidRDefault="00000000" w:rsidP="000670B7">
      <w:pPr>
        <w:pStyle w:val="a2"/>
        <w:rPr>
          <w:del w:id="2407" w:author="만든 이"/>
          <w:rFonts w:eastAsia="Times New Roman" w:cs="Times New Roman"/>
          <w:szCs w:val="20"/>
        </w:rPr>
      </w:pPr>
      <w:del w:id="2408" w:author="만든 이">
        <w:r w:rsidDel="00694729">
          <w:fldChar w:fldCharType="begin"/>
        </w:r>
        <w:r w:rsidDel="00694729">
          <w:delInstrText>HYPERLINK "https://www.3gpp.org/about-3gpp/about-3gpp"</w:delInstrText>
        </w:r>
        <w:r w:rsidDel="00694729">
          <w:fldChar w:fldCharType="separate"/>
        </w:r>
        <w:r w:rsidR="00497FDA" w:rsidRPr="00DD3ED1" w:rsidDel="00694729">
          <w:rPr>
            <w:rStyle w:val="ac"/>
            <w:rFonts w:eastAsia="Times New Roman" w:cs="Times New Roman"/>
            <w:szCs w:val="20"/>
          </w:rPr>
          <w:delText>https://www.3gpp.org/about-3gpp/about-3gpp</w:delText>
        </w:r>
        <w:r w:rsidDel="00694729">
          <w:rPr>
            <w:rStyle w:val="ac"/>
            <w:rFonts w:eastAsia="Times New Roman" w:cs="Times New Roman"/>
            <w:szCs w:val="20"/>
          </w:rPr>
          <w:fldChar w:fldCharType="end"/>
        </w:r>
      </w:del>
    </w:p>
    <w:p w14:paraId="569D70A6" w14:textId="6551DC09" w:rsidR="00337093" w:rsidDel="00694729" w:rsidRDefault="00337093" w:rsidP="00337093">
      <w:pPr>
        <w:pStyle w:val="a2"/>
        <w:rPr>
          <w:del w:id="2409" w:author="만든 이"/>
          <w:rFonts w:eastAsia="Times New Roman" w:cs="Times New Roman"/>
          <w:szCs w:val="20"/>
        </w:rPr>
      </w:pPr>
      <w:del w:id="2410" w:author="만든 이">
        <w:r w:rsidDel="00694729">
          <w:rPr>
            <w:rFonts w:eastAsia="Times New Roman" w:cs="Times New Roman"/>
            <w:szCs w:val="20"/>
          </w:rPr>
          <w:delText>IALA ENAV23-9.4 ‘LTE-Maritime as an e-Navigation communication infrastructure’(Republic of Korea)</w:delText>
        </w:r>
      </w:del>
    </w:p>
    <w:p w14:paraId="70F7827E" w14:textId="0FA81DB1" w:rsidR="00337093" w:rsidDel="00694729" w:rsidRDefault="00337093" w:rsidP="00337093">
      <w:pPr>
        <w:pStyle w:val="a2"/>
        <w:rPr>
          <w:del w:id="2411" w:author="만든 이"/>
          <w:rFonts w:eastAsia="Times New Roman" w:cs="Times New Roman"/>
          <w:szCs w:val="20"/>
          <w:lang w:val="en-US"/>
        </w:rPr>
      </w:pPr>
      <w:del w:id="2412" w:author="만든 이">
        <w:r w:rsidDel="00694729">
          <w:rPr>
            <w:rFonts w:eastAsia="Times New Roman" w:cs="Times New Roman"/>
            <w:szCs w:val="20"/>
            <w:lang w:val="en-US"/>
          </w:rPr>
          <w:delText>IALA ENAV24-6.1.21 ‘Summary of LTE Private Network for the Yangtze River Estuary e-Navigation Construction Project’(China)</w:delText>
        </w:r>
      </w:del>
    </w:p>
    <w:p w14:paraId="62561515" w14:textId="3F87DA01" w:rsidR="00337093" w:rsidDel="00694729" w:rsidRDefault="00337093" w:rsidP="00337093">
      <w:pPr>
        <w:pStyle w:val="a2"/>
        <w:rPr>
          <w:del w:id="2413" w:author="만든 이"/>
          <w:rFonts w:eastAsia="Times New Roman" w:cs="Times New Roman"/>
          <w:szCs w:val="20"/>
        </w:rPr>
      </w:pPr>
    </w:p>
    <w:p w14:paraId="515CB768" w14:textId="6903F4D9" w:rsidR="00497FDA" w:rsidRPr="00FB45A9" w:rsidDel="00694729" w:rsidRDefault="00000000" w:rsidP="000670B7">
      <w:pPr>
        <w:pStyle w:val="a2"/>
        <w:rPr>
          <w:del w:id="2414" w:author="만든 이"/>
          <w:rFonts w:cs="Times New Roman"/>
          <w:szCs w:val="20"/>
          <w:lang w:eastAsia="ko-KR"/>
        </w:rPr>
      </w:pPr>
      <w:del w:id="2415" w:author="만든 이">
        <w:r w:rsidDel="00694729">
          <w:fldChar w:fldCharType="begin"/>
        </w:r>
        <w:r w:rsidDel="00694729">
          <w:delInstrText>HYPERLINK "https://e-navap.org/attach/%5bENUW%20AP%202020%5d%20Programme%20Book.pdf"</w:delInstrText>
        </w:r>
        <w:r w:rsidDel="00694729">
          <w:fldChar w:fldCharType="separate"/>
        </w:r>
        <w:r w:rsidR="00337093" w:rsidDel="00694729">
          <w:rPr>
            <w:rStyle w:val="ac"/>
            <w:rFonts w:cs="Times New Roman"/>
            <w:szCs w:val="20"/>
            <w:lang w:eastAsia="ko-KR"/>
          </w:rPr>
          <w:delText>e-Navigation Underway 2020 programme book</w:delText>
        </w:r>
        <w:r w:rsidDel="00694729">
          <w:rPr>
            <w:rStyle w:val="ac"/>
            <w:rFonts w:cs="Times New Roman"/>
            <w:szCs w:val="20"/>
            <w:lang w:eastAsia="ko-KR"/>
          </w:rPr>
          <w:fldChar w:fldCharType="end"/>
        </w:r>
        <w:r w:rsidR="00337093" w:rsidDel="00694729">
          <w:rPr>
            <w:rFonts w:cs="Times New Roman"/>
            <w:szCs w:val="20"/>
            <w:lang w:eastAsia="ko-KR"/>
          </w:rPr>
          <w:delText>, ‘LTE-Maritime: the beginning of Digital Maritime Communication infrastructure for e-Navigation era’, Session 2, 8</w:delText>
        </w:r>
        <w:r w:rsidR="00337093" w:rsidDel="00694729">
          <w:rPr>
            <w:rFonts w:cs="Times New Roman"/>
            <w:szCs w:val="20"/>
            <w:vertAlign w:val="superscript"/>
            <w:lang w:eastAsia="ko-KR"/>
          </w:rPr>
          <w:delText>th</w:delText>
        </w:r>
        <w:r w:rsidR="00337093" w:rsidDel="00694729">
          <w:rPr>
            <w:rFonts w:cs="Times New Roman"/>
            <w:szCs w:val="20"/>
            <w:lang w:eastAsia="ko-KR"/>
          </w:rPr>
          <w:delText xml:space="preserve"> </w:delText>
        </w:r>
        <w:r w:rsidR="00337093" w:rsidDel="00694729">
          <w:rPr>
            <w:rFonts w:cs="Times New Roman"/>
            <w:szCs w:val="20"/>
            <w:vertAlign w:val="superscript"/>
            <w:lang w:eastAsia="ko-KR"/>
          </w:rPr>
          <w:delText xml:space="preserve"> </w:delText>
        </w:r>
        <w:r w:rsidR="00337093" w:rsidDel="00694729">
          <w:rPr>
            <w:rFonts w:cs="Times New Roman"/>
            <w:szCs w:val="20"/>
            <w:lang w:eastAsia="ko-KR"/>
          </w:rPr>
          <w:delText>September, 2020, Republic of Korea.</w:delText>
        </w:r>
      </w:del>
    </w:p>
    <w:p w14:paraId="2F63288E" w14:textId="57D51C5F" w:rsidR="00497FDA" w:rsidDel="00694729" w:rsidRDefault="00497FDA" w:rsidP="000670B7">
      <w:pPr>
        <w:pStyle w:val="a2"/>
        <w:rPr>
          <w:del w:id="2416" w:author="만든 이"/>
          <w:rFonts w:eastAsia="Times New Roman" w:cs="Times New Roman"/>
          <w:szCs w:val="20"/>
        </w:rPr>
      </w:pPr>
    </w:p>
    <w:p w14:paraId="372495A4" w14:textId="4B867740" w:rsidR="000379F6" w:rsidDel="00694729" w:rsidRDefault="00D347A4" w:rsidP="000670B7">
      <w:pPr>
        <w:pStyle w:val="a2"/>
        <w:rPr>
          <w:del w:id="2417" w:author="만든 이"/>
          <w:rFonts w:eastAsia="Times New Roman" w:cs="Times New Roman"/>
          <w:szCs w:val="20"/>
        </w:rPr>
      </w:pPr>
      <w:del w:id="2418" w:author="만든 이">
        <w:r w:rsidDel="00694729">
          <w:rPr>
            <w:rFonts w:eastAsia="Times New Roman" w:cs="Times New Roman"/>
            <w:szCs w:val="20"/>
          </w:rPr>
          <w:delText>[</w:delText>
        </w:r>
        <w:r w:rsidR="00EA447E" w:rsidDel="00694729">
          <w:rPr>
            <w:rFonts w:eastAsia="Times New Roman" w:cs="Times New Roman"/>
            <w:szCs w:val="20"/>
          </w:rPr>
          <w:delText xml:space="preserve">there </w:delText>
        </w:r>
        <w:r w:rsidDel="00694729">
          <w:rPr>
            <w:rFonts w:eastAsia="Times New Roman" w:cs="Times New Roman"/>
            <w:szCs w:val="20"/>
          </w:rPr>
          <w:delText xml:space="preserve">could </w:delText>
        </w:r>
        <w:r w:rsidR="00EA447E" w:rsidDel="00694729">
          <w:rPr>
            <w:rFonts w:eastAsia="Times New Roman" w:cs="Times New Roman"/>
            <w:szCs w:val="20"/>
          </w:rPr>
          <w:delText xml:space="preserve">be opportunity to </w:delText>
        </w:r>
        <w:r w:rsidDel="00694729">
          <w:rPr>
            <w:rFonts w:eastAsia="Times New Roman" w:cs="Times New Roman"/>
            <w:szCs w:val="20"/>
          </w:rPr>
          <w:delText xml:space="preserve">add in annexes, with use case examples from </w:delText>
        </w:r>
        <w:r w:rsidR="001C40B6" w:rsidDel="00694729">
          <w:rPr>
            <w:rFonts w:eastAsia="Times New Roman" w:cs="Times New Roman"/>
            <w:szCs w:val="20"/>
          </w:rPr>
          <w:delText xml:space="preserve">Republic of </w:delText>
        </w:r>
        <w:r w:rsidDel="00694729">
          <w:rPr>
            <w:rFonts w:eastAsia="Times New Roman" w:cs="Times New Roman"/>
            <w:szCs w:val="20"/>
          </w:rPr>
          <w:delText xml:space="preserve">Korea and China – this may also be a suitable place for a summary of the technology review matrix] </w:delText>
        </w:r>
      </w:del>
    </w:p>
    <w:p w14:paraId="396D5C72" w14:textId="77777777" w:rsidR="000379F6" w:rsidRDefault="000379F6" w:rsidP="000670B7">
      <w:pPr>
        <w:pStyle w:val="a2"/>
        <w:rPr>
          <w:rFonts w:eastAsia="Times New Roman" w:cs="Times New Roman"/>
          <w:szCs w:val="20"/>
        </w:rPr>
      </w:pPr>
    </w:p>
    <w:sectPr w:rsidR="000379F6" w:rsidSect="0026442C">
      <w:headerReference w:type="even" r:id="rId31"/>
      <w:headerReference w:type="default" r:id="rId32"/>
      <w:footerReference w:type="default" r:id="rId33"/>
      <w:headerReference w:type="first" r:id="rId34"/>
      <w:pgSz w:w="11906" w:h="16838" w:code="9"/>
      <w:pgMar w:top="1350" w:right="907" w:bottom="567" w:left="79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47" w:author="만든 이" w:initials="오전">
    <w:p w14:paraId="4A425069" w14:textId="7ED0BD29" w:rsidR="00600CED" w:rsidRDefault="00600CED">
      <w:pPr>
        <w:pStyle w:val="af"/>
      </w:pPr>
      <w:r>
        <w:rPr>
          <w:rStyle w:val="ae"/>
        </w:rPr>
        <w:annotationRef/>
      </w:r>
      <w:r w:rsidR="007616F9">
        <w:t xml:space="preserve">Confirm reference to S-100 series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42506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425069" w16cid:durableId="24039F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10E13" w14:textId="77777777" w:rsidR="0026442C" w:rsidRDefault="0026442C" w:rsidP="003274DB">
      <w:r>
        <w:separator/>
      </w:r>
    </w:p>
    <w:p w14:paraId="1415E059" w14:textId="77777777" w:rsidR="0026442C" w:rsidRDefault="0026442C"/>
  </w:endnote>
  <w:endnote w:type="continuationSeparator" w:id="0">
    <w:p w14:paraId="5C89BB9C" w14:textId="77777777" w:rsidR="0026442C" w:rsidRDefault="0026442C" w:rsidP="003274DB">
      <w:r>
        <w:continuationSeparator/>
      </w:r>
    </w:p>
    <w:p w14:paraId="2AEF472F" w14:textId="77777777" w:rsidR="0026442C" w:rsidRDefault="002644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EA22E" w14:textId="77777777" w:rsidR="00B66FA8" w:rsidRDefault="00B66FA8" w:rsidP="00EC7C87">
    <w:pPr>
      <w:pStyle w:val="a7"/>
      <w:framePr w:wrap="none"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7DE06FA3" w14:textId="77777777" w:rsidR="00B66FA8" w:rsidRDefault="00B66FA8" w:rsidP="00C907DF">
    <w:pPr>
      <w:pStyle w:val="a7"/>
      <w:framePr w:wrap="none" w:vAnchor="text" w:hAnchor="margin" w:xAlign="right" w:y="1"/>
      <w:ind w:right="360"/>
      <w:rPr>
        <w:rStyle w:val="af3"/>
      </w:rPr>
    </w:pPr>
    <w:r>
      <w:rPr>
        <w:rStyle w:val="af3"/>
      </w:rPr>
      <w:fldChar w:fldCharType="begin"/>
    </w:r>
    <w:r>
      <w:rPr>
        <w:rStyle w:val="af3"/>
      </w:rPr>
      <w:instrText xml:space="preserve">PAGE  </w:instrText>
    </w:r>
    <w:r>
      <w:rPr>
        <w:rStyle w:val="af3"/>
      </w:rPr>
      <w:fldChar w:fldCharType="end"/>
    </w:r>
  </w:p>
  <w:p w14:paraId="2627B183" w14:textId="77777777" w:rsidR="00B66FA8" w:rsidRDefault="00B66FA8" w:rsidP="00A97900">
    <w:pPr>
      <w:pStyle w:val="a7"/>
      <w:framePr w:wrap="none" w:vAnchor="text" w:hAnchor="margin" w:xAlign="right" w:y="1"/>
      <w:ind w:right="360"/>
      <w:rPr>
        <w:rStyle w:val="af3"/>
      </w:rPr>
    </w:pPr>
    <w:r>
      <w:rPr>
        <w:rStyle w:val="af3"/>
      </w:rPr>
      <w:fldChar w:fldCharType="begin"/>
    </w:r>
    <w:r>
      <w:rPr>
        <w:rStyle w:val="af3"/>
      </w:rPr>
      <w:instrText xml:space="preserve">PAGE  </w:instrText>
    </w:r>
    <w:r>
      <w:rPr>
        <w:rStyle w:val="af3"/>
      </w:rPr>
      <w:fldChar w:fldCharType="end"/>
    </w:r>
  </w:p>
  <w:p w14:paraId="5BD1A2AA" w14:textId="77777777" w:rsidR="00B66FA8" w:rsidRDefault="00B66FA8" w:rsidP="005378A6">
    <w:pPr>
      <w:pStyle w:val="a7"/>
      <w:framePr w:wrap="none" w:vAnchor="text" w:hAnchor="margin" w:xAlign="right" w:y="1"/>
      <w:ind w:right="360"/>
      <w:rPr>
        <w:rStyle w:val="af3"/>
      </w:rPr>
    </w:pPr>
    <w:r>
      <w:rPr>
        <w:rStyle w:val="af3"/>
      </w:rPr>
      <w:fldChar w:fldCharType="begin"/>
    </w:r>
    <w:r>
      <w:rPr>
        <w:rStyle w:val="af3"/>
      </w:rPr>
      <w:instrText xml:space="preserve">PAGE  </w:instrText>
    </w:r>
    <w:r>
      <w:rPr>
        <w:rStyle w:val="af3"/>
      </w:rPr>
      <w:fldChar w:fldCharType="end"/>
    </w:r>
  </w:p>
  <w:p w14:paraId="145A36D1" w14:textId="77777777" w:rsidR="00B66FA8" w:rsidRDefault="00B66FA8" w:rsidP="005378A6">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82F8D" w14:textId="77777777" w:rsidR="00B66FA8" w:rsidRPr="00611F74" w:rsidRDefault="00B66FA8" w:rsidP="00910058">
    <w:pPr>
      <w:rPr>
        <w:rFonts w:ascii="Avenir Book" w:hAnsi="Avenir Book"/>
        <w:color w:val="808080" w:themeColor="background1" w:themeShade="80"/>
        <w:sz w:val="13"/>
        <w:szCs w:val="13"/>
        <w:lang w:val="fr-FR"/>
      </w:rPr>
    </w:pPr>
    <w:r w:rsidRPr="00611F74">
      <w:rPr>
        <w:rFonts w:ascii="Avenir Book" w:hAnsi="Avenir Book"/>
        <w:color w:val="808080" w:themeColor="background1" w:themeShade="80"/>
        <w:sz w:val="13"/>
        <w:szCs w:val="13"/>
        <w:lang w:val="fr-FR"/>
      </w:rPr>
      <w:t>10, rue des Gaudines – 78100 Saint Germaine en Laye, France</w:t>
    </w:r>
  </w:p>
  <w:p w14:paraId="06553088" w14:textId="77777777" w:rsidR="00B66FA8" w:rsidRPr="00611F74" w:rsidRDefault="00B66FA8" w:rsidP="00910058">
    <w:pPr>
      <w:rPr>
        <w:rFonts w:ascii="Avenir Book" w:hAnsi="Avenir Book"/>
        <w:color w:val="808080" w:themeColor="background1" w:themeShade="80"/>
        <w:sz w:val="14"/>
        <w:szCs w:val="14"/>
        <w:lang w:val="fr-FR"/>
      </w:rPr>
    </w:pPr>
    <w:r w:rsidRPr="00611F74">
      <w:rPr>
        <w:rFonts w:ascii="Avenir Book" w:hAnsi="Avenir Book"/>
        <w:color w:val="808080" w:themeColor="background1" w:themeShade="80"/>
        <w:sz w:val="13"/>
        <w:szCs w:val="13"/>
        <w:lang w:val="fr-FR"/>
      </w:rPr>
      <w:t>Tél. +33(0)1 34 51 70 01 – Fax +33 (0)1 34 51 82 05 – contact@iala-aism.org</w:t>
    </w:r>
  </w:p>
  <w:p w14:paraId="0D3391FF" w14:textId="77777777" w:rsidR="00B66FA8" w:rsidRPr="00E33491" w:rsidRDefault="00B66FA8" w:rsidP="00910058">
    <w:pPr>
      <w:rPr>
        <w:rFonts w:ascii="Avenir Book" w:hAnsi="Avenir Book"/>
        <w:b/>
        <w:color w:val="00558C"/>
        <w:sz w:val="14"/>
        <w:szCs w:val="14"/>
        <w:lang w:val="fr-FR"/>
        <w:rPrChange w:id="9" w:author="만든 이">
          <w:rPr>
            <w:rFonts w:ascii="Avenir Book" w:hAnsi="Avenir Book"/>
            <w:b/>
            <w:color w:val="00558C"/>
            <w:sz w:val="14"/>
            <w:szCs w:val="14"/>
          </w:rPr>
        </w:rPrChange>
      </w:rPr>
    </w:pPr>
    <w:r w:rsidRPr="00E33491">
      <w:rPr>
        <w:rFonts w:ascii="Avenir Book" w:hAnsi="Avenir Book"/>
        <w:b/>
        <w:color w:val="00558C"/>
        <w:sz w:val="14"/>
        <w:szCs w:val="14"/>
        <w:lang w:val="fr-FR"/>
        <w:rPrChange w:id="10" w:author="만든 이">
          <w:rPr>
            <w:rFonts w:ascii="Avenir Book" w:hAnsi="Avenir Book"/>
            <w:b/>
            <w:color w:val="00558C"/>
            <w:sz w:val="14"/>
            <w:szCs w:val="14"/>
          </w:rPr>
        </w:rPrChange>
      </w:rPr>
      <w:t>www.iala-aism.org</w:t>
    </w:r>
  </w:p>
  <w:p w14:paraId="0E74AD25" w14:textId="77777777" w:rsidR="00B66FA8" w:rsidRPr="004B6107" w:rsidRDefault="00B66FA8"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D231F30" w14:textId="77777777" w:rsidR="00B66FA8" w:rsidRPr="00910058" w:rsidRDefault="00B66FA8" w:rsidP="00910058">
    <w:pPr>
      <w:pStyle w:val="a7"/>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US"/>
      </w:rPr>
      <mc:AlternateContent>
        <mc:Choice Requires="wps">
          <w:drawing>
            <wp:anchor distT="0" distB="0" distL="114300" distR="114300" simplePos="0" relativeHeight="251669504" behindDoc="0" locked="0" layoutInCell="1" allowOverlap="1" wp14:anchorId="399E5FC6" wp14:editId="0BCCFB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F437E7" id="Connecteur droit 11" o:spid="_x0000_s1026" style="position:absolute;left:0;text-align:lef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1D2D" w14:textId="77777777" w:rsidR="00B66FA8" w:rsidRDefault="00B66FA8" w:rsidP="00525922">
    <w:pPr>
      <w:pStyle w:val="Footerlandscape"/>
    </w:pPr>
    <w:r>
      <w:rPr>
        <w:noProof/>
        <w:lang w:val="en-US"/>
      </w:rPr>
      <mc:AlternateContent>
        <mc:Choice Requires="wps">
          <w:drawing>
            <wp:anchor distT="0" distB="0" distL="114300" distR="114300" simplePos="0" relativeHeight="251691008" behindDoc="0" locked="0" layoutInCell="1" allowOverlap="1" wp14:anchorId="1889FADA" wp14:editId="00693A1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4CF304" id="Connecteur droit 11" o:spid="_x0000_s1026" style="position:absolute;left:0;text-align:left;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6BA32E39" w14:textId="77777777" w:rsidR="00B66FA8" w:rsidRPr="00C907DF" w:rsidRDefault="00B66FA8" w:rsidP="00525922">
    <w:pPr>
      <w:pStyle w:val="Footerlandscape"/>
      <w:rPr>
        <w:rStyle w:val="af3"/>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E3129AE" w14:textId="77777777" w:rsidR="00B66FA8" w:rsidRPr="00525922" w:rsidRDefault="00B66FA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af3"/>
        <w:szCs w:val="15"/>
      </w:rPr>
      <w:fldChar w:fldCharType="begin"/>
    </w:r>
    <w:r w:rsidRPr="00C907DF">
      <w:rPr>
        <w:rStyle w:val="af3"/>
        <w:szCs w:val="15"/>
      </w:rPr>
      <w:instrText xml:space="preserve">PAGE  </w:instrText>
    </w:r>
    <w:r w:rsidRPr="00C907DF">
      <w:rPr>
        <w:rStyle w:val="af3"/>
        <w:szCs w:val="15"/>
      </w:rPr>
      <w:fldChar w:fldCharType="separate"/>
    </w:r>
    <w:r>
      <w:rPr>
        <w:rStyle w:val="af3"/>
        <w:noProof/>
        <w:szCs w:val="15"/>
      </w:rPr>
      <w:t>3</w:t>
    </w:r>
    <w:r w:rsidRPr="00C907DF">
      <w:rPr>
        <w:rStyle w:val="af3"/>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41C60" w14:textId="77777777" w:rsidR="00B66FA8" w:rsidRPr="00C716E5" w:rsidRDefault="00B66FA8" w:rsidP="00C716E5">
    <w:pPr>
      <w:pStyle w:val="a7"/>
      <w:rPr>
        <w:sz w:val="15"/>
        <w:szCs w:val="15"/>
      </w:rPr>
    </w:pPr>
  </w:p>
  <w:p w14:paraId="5BF15B3A" w14:textId="77777777" w:rsidR="00B66FA8" w:rsidRDefault="00B66FA8" w:rsidP="00C716E5">
    <w:pPr>
      <w:pStyle w:val="Footerportrait"/>
    </w:pPr>
  </w:p>
  <w:p w14:paraId="55459D6E" w14:textId="2DB5EF41" w:rsidR="00B66FA8" w:rsidRPr="00C907DF" w:rsidRDefault="00000000" w:rsidP="00C716E5">
    <w:pPr>
      <w:pStyle w:val="Footerportrait"/>
      <w:rPr>
        <w:rStyle w:val="af3"/>
        <w:szCs w:val="15"/>
      </w:rPr>
    </w:pPr>
    <w:fldSimple w:instr=" STYLEREF &quot;Document type&quot; \* MERGEFORMAT ">
      <w:r w:rsidR="005D0130">
        <w:t>IALA Guideline</w:t>
      </w:r>
    </w:fldSimple>
    <w:r w:rsidR="00B66FA8" w:rsidRPr="00C907DF">
      <w:t xml:space="preserve"> </w:t>
    </w:r>
    <w:fldSimple w:instr=" STYLEREF &quot;Document number&quot; \* MERGEFORMAT ">
      <w:r w:rsidR="005D0130">
        <w:t>1???</w:t>
      </w:r>
    </w:fldSimple>
    <w:r w:rsidR="00B66FA8" w:rsidRPr="00C907DF">
      <w:t xml:space="preserve"> –</w:t>
    </w:r>
    <w:r w:rsidR="00B66FA8">
      <w:t xml:space="preserve"> </w:t>
    </w:r>
    <w:fldSimple w:instr=" STYLEREF &quot;Document name&quot; \* MERGEFORMAT ">
      <w:r w:rsidR="005D0130">
        <w:t>IALA GUideline on integration and use of International Mobile Telecommunications (IMT)  technologies for Marine AtoN over IMT-2030 – draft 2024-02</w:t>
      </w:r>
    </w:fldSimple>
  </w:p>
  <w:p w14:paraId="6AB56B3C" w14:textId="3BDAD928" w:rsidR="00B66FA8" w:rsidRPr="00C907DF" w:rsidRDefault="00000000" w:rsidP="00C716E5">
    <w:pPr>
      <w:pStyle w:val="Footerportrait"/>
    </w:pPr>
    <w:fldSimple w:instr=" STYLEREF &quot;Edition number&quot; \* MERGEFORMAT ">
      <w:r w:rsidR="005D0130">
        <w:t>Edition 0.1</w:t>
      </w:r>
    </w:fldSimple>
    <w:r w:rsidR="00B66FA8">
      <w:t xml:space="preserve">  </w:t>
    </w:r>
    <w:fldSimple w:instr=" STYLEREF &quot;Document date&quot; \* MERGEFORMAT ">
      <w:r w:rsidR="005D0130">
        <w:t>Document date</w:t>
      </w:r>
    </w:fldSimple>
    <w:r w:rsidR="00B66FA8" w:rsidRPr="00C907DF">
      <w:tab/>
    </w:r>
    <w:r w:rsidR="00B66FA8">
      <w:t xml:space="preserve">P </w:t>
    </w:r>
    <w:r w:rsidR="00B66FA8" w:rsidRPr="00C907DF">
      <w:rPr>
        <w:rStyle w:val="af3"/>
        <w:szCs w:val="15"/>
      </w:rPr>
      <w:fldChar w:fldCharType="begin"/>
    </w:r>
    <w:r w:rsidR="00B66FA8" w:rsidRPr="00C907DF">
      <w:rPr>
        <w:rStyle w:val="af3"/>
        <w:szCs w:val="15"/>
      </w:rPr>
      <w:instrText xml:space="preserve">PAGE  </w:instrText>
    </w:r>
    <w:r w:rsidR="00B66FA8" w:rsidRPr="00C907DF">
      <w:rPr>
        <w:rStyle w:val="af3"/>
        <w:szCs w:val="15"/>
      </w:rPr>
      <w:fldChar w:fldCharType="separate"/>
    </w:r>
    <w:r w:rsidR="00B66FA8">
      <w:rPr>
        <w:rStyle w:val="af3"/>
        <w:szCs w:val="15"/>
      </w:rPr>
      <w:t>2</w:t>
    </w:r>
    <w:r w:rsidR="00B66FA8" w:rsidRPr="00C907DF">
      <w:rPr>
        <w:rStyle w:val="af3"/>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BC57" w14:textId="77777777" w:rsidR="00B66FA8" w:rsidRDefault="00B66FA8" w:rsidP="00C716E5">
    <w:pPr>
      <w:pStyle w:val="a7"/>
    </w:pPr>
  </w:p>
  <w:p w14:paraId="561C3B22" w14:textId="77777777" w:rsidR="00B66FA8" w:rsidRDefault="00B66FA8" w:rsidP="00C716E5">
    <w:pPr>
      <w:pStyle w:val="Footerportrait"/>
    </w:pPr>
  </w:p>
  <w:p w14:paraId="141565EA" w14:textId="39A81CD3" w:rsidR="00B66FA8" w:rsidRPr="00C907DF" w:rsidRDefault="00000000" w:rsidP="00C716E5">
    <w:pPr>
      <w:pStyle w:val="Footerportrait"/>
      <w:rPr>
        <w:rStyle w:val="af3"/>
        <w:szCs w:val="15"/>
      </w:rPr>
    </w:pPr>
    <w:fldSimple w:instr=" STYLEREF &quot;Document type&quot; \* MERGEFORMAT ">
      <w:r w:rsidR="005D0130">
        <w:t>IALA Guideline</w:t>
      </w:r>
    </w:fldSimple>
    <w:r w:rsidR="00B66FA8" w:rsidRPr="00C907DF">
      <w:t xml:space="preserve"> </w:t>
    </w:r>
    <w:fldSimple w:instr=" STYLEREF &quot;Document number&quot; \* MERGEFORMAT ">
      <w:r w:rsidR="005D0130">
        <w:t>1???</w:t>
      </w:r>
    </w:fldSimple>
    <w:r w:rsidR="00B66FA8" w:rsidRPr="00C907DF">
      <w:t xml:space="preserve"> –</w:t>
    </w:r>
    <w:r w:rsidR="00B66FA8">
      <w:t xml:space="preserve"> </w:t>
    </w:r>
    <w:fldSimple w:instr=" STYLEREF &quot;Document name&quot; \* MERGEFORMAT ">
      <w:r w:rsidR="005D0130">
        <w:t>IALA GUideline on integration and use of International Mobile Telecommunications (IMT)  technologies for Marine AtoN over IMT-2030 – draft 2024-02</w:t>
      </w:r>
    </w:fldSimple>
  </w:p>
  <w:p w14:paraId="13F37E54" w14:textId="5AC9D28D" w:rsidR="00B66FA8" w:rsidRPr="00525922" w:rsidRDefault="00000000" w:rsidP="00C716E5">
    <w:pPr>
      <w:pStyle w:val="Footerportrait"/>
    </w:pPr>
    <w:fldSimple w:instr=" STYLEREF &quot;Edition number&quot; \* MERGEFORMAT ">
      <w:r w:rsidR="005D0130">
        <w:t>Edition 0.1</w:t>
      </w:r>
    </w:fldSimple>
    <w:r w:rsidR="00B66FA8" w:rsidRPr="00C907DF">
      <w:tab/>
    </w:r>
    <w:r w:rsidR="00B66FA8">
      <w:t xml:space="preserve">P </w:t>
    </w:r>
    <w:r w:rsidR="00B66FA8" w:rsidRPr="00C907DF">
      <w:rPr>
        <w:rStyle w:val="af3"/>
        <w:szCs w:val="15"/>
      </w:rPr>
      <w:fldChar w:fldCharType="begin"/>
    </w:r>
    <w:r w:rsidR="00B66FA8" w:rsidRPr="00C907DF">
      <w:rPr>
        <w:rStyle w:val="af3"/>
        <w:szCs w:val="15"/>
      </w:rPr>
      <w:instrText xml:space="preserve">PAGE  </w:instrText>
    </w:r>
    <w:r w:rsidR="00B66FA8" w:rsidRPr="00C907DF">
      <w:rPr>
        <w:rStyle w:val="af3"/>
        <w:szCs w:val="15"/>
      </w:rPr>
      <w:fldChar w:fldCharType="separate"/>
    </w:r>
    <w:r w:rsidR="00B66FA8">
      <w:rPr>
        <w:rStyle w:val="af3"/>
        <w:szCs w:val="15"/>
      </w:rPr>
      <w:t>3</w:t>
    </w:r>
    <w:r w:rsidR="00B66FA8" w:rsidRPr="00C907DF">
      <w:rPr>
        <w:rStyle w:val="af3"/>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1CEE" w14:textId="77777777" w:rsidR="00B66FA8" w:rsidRDefault="00B66FA8" w:rsidP="00C716E5">
    <w:pPr>
      <w:pStyle w:val="a7"/>
    </w:pPr>
  </w:p>
  <w:p w14:paraId="77DDC700" w14:textId="77777777" w:rsidR="00B66FA8" w:rsidRDefault="00B66FA8" w:rsidP="00C716E5">
    <w:pPr>
      <w:pStyle w:val="Footerportrait"/>
    </w:pPr>
  </w:p>
  <w:p w14:paraId="12284476" w14:textId="35BC037F" w:rsidR="00B66FA8" w:rsidRPr="00C907DF" w:rsidRDefault="00000000" w:rsidP="00184C2E">
    <w:pPr>
      <w:pStyle w:val="Footerportrait"/>
      <w:tabs>
        <w:tab w:val="clear" w:pos="10206"/>
        <w:tab w:val="right" w:pos="15137"/>
      </w:tabs>
    </w:pPr>
    <w:fldSimple w:instr=" STYLEREF &quot;Document type&quot; \* MERGEFORMAT ">
      <w:r w:rsidR="005D0130">
        <w:t>IALA Guideline</w:t>
      </w:r>
    </w:fldSimple>
    <w:r w:rsidR="00B66FA8" w:rsidRPr="00C907DF">
      <w:t xml:space="preserve"> </w:t>
    </w:r>
    <w:fldSimple w:instr=" STYLEREF &quot;Document number&quot; \* MERGEFORMAT ">
      <w:r w:rsidR="005D0130">
        <w:t>1???</w:t>
      </w:r>
    </w:fldSimple>
    <w:r w:rsidR="00B66FA8" w:rsidRPr="00C907DF">
      <w:t xml:space="preserve"> –</w:t>
    </w:r>
    <w:r w:rsidR="00B66FA8">
      <w:t xml:space="preserve"> </w:t>
    </w:r>
    <w:fldSimple w:instr=" STYLEREF &quot;Document name&quot; \* MERGEFORMAT ">
      <w:r w:rsidR="005D0130">
        <w:t>IALA GUideline on integration and use of International Mobile Telecommunications (IMT)  technologies for Marine AtoN over IMT-2030 – draft 2024-02</w:t>
      </w:r>
    </w:fldSimple>
    <w:r w:rsidR="00B66FA8">
      <w:tab/>
    </w:r>
  </w:p>
  <w:p w14:paraId="2DD72747" w14:textId="73D7CE7D" w:rsidR="00B66FA8" w:rsidRPr="00C907DF" w:rsidRDefault="00000000" w:rsidP="00184C2E">
    <w:pPr>
      <w:pStyle w:val="Footerportrait"/>
      <w:tabs>
        <w:tab w:val="clear" w:pos="10206"/>
        <w:tab w:val="right" w:pos="15137"/>
      </w:tabs>
    </w:pPr>
    <w:fldSimple w:instr=" STYLEREF &quot;Edition number&quot; \* MERGEFORMAT ">
      <w:r w:rsidR="005D0130">
        <w:t>Edition 0.1</w:t>
      </w:r>
    </w:fldSimple>
    <w:r w:rsidR="00B66FA8">
      <w:t xml:space="preserve">  </w:t>
    </w:r>
    <w:fldSimple w:instr=" STYLEREF &quot;Document date&quot; \* MERGEFORMAT ">
      <w:r w:rsidR="005D0130">
        <w:t>Document date</w:t>
      </w:r>
    </w:fldSimple>
    <w:r w:rsidR="00B66FA8">
      <w:tab/>
    </w:r>
    <w:r w:rsidR="00B66FA8">
      <w:rPr>
        <w:rStyle w:val="af3"/>
        <w:szCs w:val="15"/>
      </w:rPr>
      <w:t xml:space="preserve">P </w:t>
    </w:r>
    <w:r w:rsidR="00B66FA8" w:rsidRPr="00C907DF">
      <w:rPr>
        <w:rStyle w:val="af3"/>
        <w:szCs w:val="15"/>
      </w:rPr>
      <w:fldChar w:fldCharType="begin"/>
    </w:r>
    <w:r w:rsidR="00B66FA8" w:rsidRPr="00C907DF">
      <w:rPr>
        <w:rStyle w:val="af3"/>
        <w:szCs w:val="15"/>
      </w:rPr>
      <w:instrText xml:space="preserve">PAGE  </w:instrText>
    </w:r>
    <w:r w:rsidR="00B66FA8" w:rsidRPr="00C907DF">
      <w:rPr>
        <w:rStyle w:val="af3"/>
        <w:szCs w:val="15"/>
      </w:rPr>
      <w:fldChar w:fldCharType="separate"/>
    </w:r>
    <w:r w:rsidR="00B66FA8">
      <w:rPr>
        <w:rStyle w:val="af3"/>
        <w:szCs w:val="15"/>
      </w:rPr>
      <w:t>8</w:t>
    </w:r>
    <w:r w:rsidR="00B66FA8" w:rsidRPr="00C907DF">
      <w:rPr>
        <w:rStyle w:val="af3"/>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3A946" w14:textId="77777777" w:rsidR="0026442C" w:rsidRDefault="0026442C" w:rsidP="003274DB">
      <w:r>
        <w:separator/>
      </w:r>
    </w:p>
    <w:p w14:paraId="7A719C45" w14:textId="77777777" w:rsidR="0026442C" w:rsidRDefault="0026442C"/>
  </w:footnote>
  <w:footnote w:type="continuationSeparator" w:id="0">
    <w:p w14:paraId="5228B0D0" w14:textId="77777777" w:rsidR="0026442C" w:rsidRDefault="0026442C" w:rsidP="003274DB">
      <w:r>
        <w:continuationSeparator/>
      </w:r>
    </w:p>
    <w:p w14:paraId="7E13EA4F" w14:textId="77777777" w:rsidR="0026442C" w:rsidRDefault="002644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B0E14" w14:textId="77777777" w:rsidR="00B66FA8" w:rsidRDefault="00000000">
    <w:pPr>
      <w:pStyle w:val="a6"/>
    </w:pPr>
    <w:r>
      <w:rPr>
        <w:noProof/>
      </w:rPr>
      <w:pict w14:anchorId="33FB5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24DAD" w14:textId="77777777" w:rsidR="00B66FA8" w:rsidRDefault="00000000">
    <w:pPr>
      <w:pStyle w:val="a6"/>
    </w:pPr>
    <w:r>
      <w:rPr>
        <w:noProof/>
      </w:rPr>
      <w:pict w14:anchorId="7132E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1041"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A1426" w14:textId="56655755" w:rsidR="00B66FA8" w:rsidRPr="00667792" w:rsidRDefault="00000000" w:rsidP="00A027ED">
    <w:pPr>
      <w:pStyle w:val="a6"/>
      <w:jc w:val="center"/>
    </w:pPr>
    <w:r>
      <w:rPr>
        <w:noProof/>
        <w:highlight w:val="yellow"/>
      </w:rPr>
      <w:pict w14:anchorId="4A1B2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1040"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sidRPr="00A027ED">
      <w:rPr>
        <w:noProof/>
        <w:highlight w:val="yellow"/>
        <w:lang w:val="en-US"/>
      </w:rPr>
      <w:drawing>
        <wp:anchor distT="0" distB="0" distL="114300" distR="114300" simplePos="0" relativeHeight="251678720" behindDoc="1" locked="0" layoutInCell="1" allowOverlap="1" wp14:anchorId="0EDCE5ED" wp14:editId="4B6D6F17">
          <wp:simplePos x="0" y="0"/>
          <wp:positionH relativeFrom="page">
            <wp:posOffset>9991453</wp:posOffset>
          </wp:positionH>
          <wp:positionV relativeFrom="page">
            <wp:posOffset>1270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B66FA8" w:rsidRPr="00A027ED">
      <w:rPr>
        <w:highlight w:val="yellow"/>
      </w:rPr>
      <w:t>DRAFT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58B42" w14:textId="77777777" w:rsidR="00B66FA8" w:rsidRDefault="00000000">
    <w:pPr>
      <w:pStyle w:val="a6"/>
    </w:pPr>
    <w:r>
      <w:rPr>
        <w:noProof/>
      </w:rPr>
      <w:pict w14:anchorId="404BB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1042"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64EFF" w14:textId="77777777" w:rsidR="00B66FA8" w:rsidRPr="00ED2A8D" w:rsidRDefault="00000000" w:rsidP="008747E0">
    <w:pPr>
      <w:pStyle w:val="a6"/>
    </w:pPr>
    <w:r>
      <w:rPr>
        <w:noProof/>
      </w:rPr>
      <w:pict w14:anchorId="4C0559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sidRPr="00442889">
      <w:rPr>
        <w:noProof/>
        <w:lang w:val="en-US"/>
      </w:rPr>
      <w:drawing>
        <wp:anchor distT="0" distB="0" distL="114300" distR="114300" simplePos="0" relativeHeight="251657214" behindDoc="1" locked="0" layoutInCell="1" allowOverlap="1" wp14:anchorId="0450D340" wp14:editId="2BC4F01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A8199E0" w14:textId="76025C86" w:rsidR="00B66FA8" w:rsidRPr="00ED2A8D" w:rsidRDefault="00B66FA8" w:rsidP="006965E3">
    <w:pPr>
      <w:pStyle w:val="a6"/>
      <w:jc w:val="right"/>
    </w:pPr>
    <w:ins w:id="8" w:author="만든 이">
      <w:r w:rsidRPr="006965E3">
        <w:t>ENAV26-5.1.</w:t>
      </w:r>
      <w:r>
        <w:t>3</w:t>
      </w:r>
    </w:ins>
  </w:p>
  <w:p w14:paraId="68F90F59" w14:textId="77777777" w:rsidR="00B66FA8" w:rsidRDefault="00B66FA8" w:rsidP="008747E0">
    <w:pPr>
      <w:pStyle w:val="a6"/>
    </w:pPr>
  </w:p>
  <w:p w14:paraId="35CEB588" w14:textId="77777777" w:rsidR="00B66FA8" w:rsidRDefault="00B66FA8" w:rsidP="008747E0">
    <w:pPr>
      <w:pStyle w:val="a6"/>
    </w:pPr>
  </w:p>
  <w:p w14:paraId="5616E0F8" w14:textId="77777777" w:rsidR="00B66FA8" w:rsidRDefault="00B66FA8" w:rsidP="008747E0">
    <w:pPr>
      <w:pStyle w:val="a6"/>
    </w:pPr>
  </w:p>
  <w:p w14:paraId="46C17DA2" w14:textId="77777777" w:rsidR="00B66FA8" w:rsidRDefault="00B66FA8" w:rsidP="008747E0">
    <w:pPr>
      <w:pStyle w:val="a6"/>
    </w:pPr>
  </w:p>
  <w:p w14:paraId="07FD8D24" w14:textId="77777777" w:rsidR="00B66FA8" w:rsidRDefault="00B66FA8" w:rsidP="008747E0">
    <w:pPr>
      <w:pStyle w:val="a6"/>
    </w:pPr>
    <w:r>
      <w:rPr>
        <w:noProof/>
        <w:lang w:val="en-US"/>
      </w:rPr>
      <w:drawing>
        <wp:anchor distT="0" distB="0" distL="114300" distR="114300" simplePos="0" relativeHeight="251656189" behindDoc="1" locked="0" layoutInCell="1" allowOverlap="1" wp14:anchorId="3D3B0116" wp14:editId="1BA5905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1C5707" w14:textId="77777777" w:rsidR="00B66FA8" w:rsidRPr="00ED2A8D" w:rsidRDefault="00B66FA8" w:rsidP="008747E0">
    <w:pPr>
      <w:pStyle w:val="a6"/>
    </w:pPr>
  </w:p>
  <w:p w14:paraId="4B435CD1" w14:textId="77777777" w:rsidR="00B66FA8" w:rsidRPr="00ED2A8D" w:rsidRDefault="00B66FA8" w:rsidP="001349DB">
    <w:pPr>
      <w:pStyle w:val="a6"/>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DF2C7" w14:textId="77777777" w:rsidR="00B66FA8" w:rsidRDefault="00000000">
    <w:pPr>
      <w:pStyle w:val="a6"/>
    </w:pPr>
    <w:r>
      <w:rPr>
        <w:noProof/>
      </w:rPr>
      <w:pict w14:anchorId="51D69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88960" behindDoc="1" locked="0" layoutInCell="1" allowOverlap="1" wp14:anchorId="304F4003" wp14:editId="6B578B5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27AEDC" w14:textId="77777777" w:rsidR="00B66FA8" w:rsidRDefault="00B66FA8">
    <w:pPr>
      <w:pStyle w:val="a6"/>
    </w:pPr>
  </w:p>
  <w:p w14:paraId="166BFD59" w14:textId="77777777" w:rsidR="00B66FA8" w:rsidRDefault="00B66FA8">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22EA8" w14:textId="77777777" w:rsidR="00B66FA8" w:rsidRDefault="00000000">
    <w:pPr>
      <w:pStyle w:val="a6"/>
    </w:pPr>
    <w:r>
      <w:rPr>
        <w:noProof/>
      </w:rPr>
      <w:pict w14:anchorId="5FE737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1029"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8D97F" w14:textId="77777777" w:rsidR="00B66FA8" w:rsidRPr="00ED2A8D" w:rsidRDefault="00000000" w:rsidP="008747E0">
    <w:pPr>
      <w:pStyle w:val="a6"/>
    </w:pPr>
    <w:r>
      <w:rPr>
        <w:noProof/>
      </w:rPr>
      <w:pict w14:anchorId="4456D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1028"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58752" behindDoc="1" locked="0" layoutInCell="1" allowOverlap="1" wp14:anchorId="539516E5" wp14:editId="199C26C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5CB52E" w14:textId="77777777" w:rsidR="00B66FA8" w:rsidRPr="00ED2A8D" w:rsidRDefault="00B66FA8" w:rsidP="008747E0">
    <w:pPr>
      <w:pStyle w:val="a6"/>
    </w:pPr>
  </w:p>
  <w:p w14:paraId="1F9F6999" w14:textId="77777777" w:rsidR="00B66FA8" w:rsidRDefault="00B66FA8" w:rsidP="008747E0">
    <w:pPr>
      <w:pStyle w:val="a6"/>
    </w:pPr>
  </w:p>
  <w:p w14:paraId="41A2DBCA" w14:textId="77777777" w:rsidR="00B66FA8" w:rsidRDefault="00B66FA8" w:rsidP="008747E0">
    <w:pPr>
      <w:pStyle w:val="a6"/>
    </w:pPr>
  </w:p>
  <w:p w14:paraId="1FD6999E" w14:textId="77777777" w:rsidR="00B66FA8" w:rsidRDefault="00B66FA8" w:rsidP="008747E0">
    <w:pPr>
      <w:pStyle w:val="a6"/>
    </w:pPr>
  </w:p>
  <w:p w14:paraId="06D015F3" w14:textId="77777777" w:rsidR="00B66FA8" w:rsidRPr="00441393" w:rsidRDefault="00B66FA8" w:rsidP="00441393">
    <w:pPr>
      <w:pStyle w:val="Contents"/>
    </w:pPr>
    <w:r>
      <w:t>DOCUMENT HISTORY</w:t>
    </w:r>
  </w:p>
  <w:p w14:paraId="77E6ACB1" w14:textId="77777777" w:rsidR="00B66FA8" w:rsidRPr="00ED2A8D" w:rsidRDefault="00B66FA8" w:rsidP="008747E0">
    <w:pPr>
      <w:pStyle w:val="a6"/>
    </w:pPr>
  </w:p>
  <w:p w14:paraId="677C02F3" w14:textId="77777777" w:rsidR="00B66FA8" w:rsidRPr="00AC33A2" w:rsidRDefault="00B66FA8" w:rsidP="0078486B">
    <w:pPr>
      <w:pStyle w:val="a6"/>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FEAE" w14:textId="77777777" w:rsidR="00B66FA8" w:rsidRDefault="00000000">
    <w:pPr>
      <w:pStyle w:val="a6"/>
    </w:pPr>
    <w:r>
      <w:rPr>
        <w:noProof/>
      </w:rPr>
      <w:pict w14:anchorId="1688AD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1030"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6D650" w14:textId="77777777" w:rsidR="00B66FA8" w:rsidRDefault="00000000">
    <w:pPr>
      <w:pStyle w:val="a6"/>
    </w:pPr>
    <w:r>
      <w:rPr>
        <w:noProof/>
      </w:rPr>
      <w:pict w14:anchorId="14734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1032"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824A" w14:textId="77777777" w:rsidR="00B66FA8" w:rsidRPr="00ED2A8D" w:rsidRDefault="00000000" w:rsidP="008747E0">
    <w:pPr>
      <w:pStyle w:val="a6"/>
    </w:pPr>
    <w:r>
      <w:rPr>
        <w:noProof/>
      </w:rPr>
      <w:pict w14:anchorId="24EEE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1031"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74624" behindDoc="1" locked="0" layoutInCell="1" allowOverlap="1" wp14:anchorId="7B7AC928" wp14:editId="3083FA38">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43FA0" w14:textId="77777777" w:rsidR="00B66FA8" w:rsidRPr="00ED2A8D" w:rsidRDefault="00B66FA8" w:rsidP="008747E0">
    <w:pPr>
      <w:pStyle w:val="a6"/>
    </w:pPr>
  </w:p>
  <w:p w14:paraId="5B69C8CC" w14:textId="77777777" w:rsidR="00B66FA8" w:rsidRDefault="00B66FA8" w:rsidP="008747E0">
    <w:pPr>
      <w:pStyle w:val="a6"/>
    </w:pPr>
  </w:p>
  <w:p w14:paraId="044914B4" w14:textId="77777777" w:rsidR="00B66FA8" w:rsidRDefault="00B66FA8" w:rsidP="008747E0">
    <w:pPr>
      <w:pStyle w:val="a6"/>
    </w:pPr>
  </w:p>
  <w:p w14:paraId="02ABE1A9" w14:textId="77777777" w:rsidR="00B66FA8" w:rsidRDefault="00B66FA8" w:rsidP="008747E0">
    <w:pPr>
      <w:pStyle w:val="a6"/>
    </w:pPr>
  </w:p>
  <w:p w14:paraId="16FCC094" w14:textId="77777777" w:rsidR="00B66FA8" w:rsidRPr="00441393" w:rsidRDefault="00B66FA8" w:rsidP="00441393">
    <w:pPr>
      <w:pStyle w:val="Contents"/>
    </w:pPr>
    <w:r>
      <w:t>CONTENTS</w:t>
    </w:r>
  </w:p>
  <w:p w14:paraId="79749960" w14:textId="77777777" w:rsidR="00B66FA8" w:rsidRDefault="00B66FA8" w:rsidP="0078486B">
    <w:pPr>
      <w:pStyle w:val="a6"/>
      <w:spacing w:line="140" w:lineRule="exact"/>
    </w:pPr>
  </w:p>
  <w:p w14:paraId="092CDDC8" w14:textId="77777777" w:rsidR="00B66FA8" w:rsidRPr="00AC33A2" w:rsidRDefault="00B66FA8" w:rsidP="0078486B">
    <w:pPr>
      <w:pStyle w:val="a6"/>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AE8F5" w14:textId="77777777" w:rsidR="00B66FA8" w:rsidRPr="00ED2A8D" w:rsidRDefault="00000000" w:rsidP="00C716E5">
    <w:pPr>
      <w:pStyle w:val="a6"/>
    </w:pPr>
    <w:r>
      <w:rPr>
        <w:noProof/>
      </w:rPr>
      <w:pict w14:anchorId="52230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1033"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97152" behindDoc="1" locked="0" layoutInCell="1" allowOverlap="1" wp14:anchorId="2492BF5F" wp14:editId="2CC46486">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8B7BCD3" w14:textId="77777777" w:rsidR="00B66FA8" w:rsidRPr="00ED2A8D" w:rsidRDefault="00B66FA8" w:rsidP="00C716E5">
    <w:pPr>
      <w:pStyle w:val="a6"/>
    </w:pPr>
  </w:p>
  <w:p w14:paraId="0BD39883" w14:textId="77777777" w:rsidR="00B66FA8" w:rsidRDefault="00B66FA8" w:rsidP="00C716E5">
    <w:pPr>
      <w:pStyle w:val="a6"/>
    </w:pPr>
  </w:p>
  <w:p w14:paraId="4F8E935C" w14:textId="77777777" w:rsidR="00B66FA8" w:rsidRDefault="00B66FA8" w:rsidP="00C716E5">
    <w:pPr>
      <w:pStyle w:val="a6"/>
    </w:pPr>
  </w:p>
  <w:p w14:paraId="2BB80BFC" w14:textId="77777777" w:rsidR="00B66FA8" w:rsidRDefault="00B66FA8" w:rsidP="00C716E5">
    <w:pPr>
      <w:pStyle w:val="a6"/>
    </w:pPr>
  </w:p>
  <w:p w14:paraId="4EB09B09" w14:textId="77777777" w:rsidR="00B66FA8" w:rsidRPr="00441393" w:rsidRDefault="00B66FA8" w:rsidP="00C716E5">
    <w:pPr>
      <w:pStyle w:val="Contents"/>
    </w:pPr>
    <w:r>
      <w:t>CONTENTS</w:t>
    </w:r>
  </w:p>
  <w:p w14:paraId="683895F6" w14:textId="77777777" w:rsidR="00B66FA8" w:rsidRPr="00ED2A8D" w:rsidRDefault="00B66FA8" w:rsidP="00C716E5">
    <w:pPr>
      <w:pStyle w:val="a6"/>
    </w:pPr>
  </w:p>
  <w:p w14:paraId="5DDDFB92" w14:textId="77777777" w:rsidR="00B66FA8" w:rsidRPr="00AC33A2" w:rsidRDefault="00B66FA8" w:rsidP="00C716E5">
    <w:pPr>
      <w:pStyle w:val="a6"/>
      <w:spacing w:line="140" w:lineRule="exact"/>
    </w:pPr>
  </w:p>
  <w:p w14:paraId="2808FDE3" w14:textId="77777777" w:rsidR="00B66FA8" w:rsidRDefault="00B66FA8">
    <w:pPr>
      <w:pStyle w:val="a6"/>
    </w:pPr>
    <w:r>
      <w:rPr>
        <w:noProof/>
        <w:lang w:val="en-US"/>
      </w:rPr>
      <w:drawing>
        <wp:anchor distT="0" distB="0" distL="114300" distR="114300" simplePos="0" relativeHeight="251695104" behindDoc="1" locked="0" layoutInCell="1" allowOverlap="1" wp14:anchorId="05512753" wp14:editId="155E48F0">
          <wp:simplePos x="0" y="0"/>
          <wp:positionH relativeFrom="page">
            <wp:posOffset>6827653</wp:posOffset>
          </wp:positionH>
          <wp:positionV relativeFrom="page">
            <wp:posOffset>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2AE2092"/>
    <w:lvl w:ilvl="0">
      <w:start w:val="1"/>
      <w:numFmt w:val="decimal"/>
      <w:lvlText w:val="%1."/>
      <w:lvlJc w:val="left"/>
      <w:pPr>
        <w:tabs>
          <w:tab w:val="num" w:pos="2793"/>
        </w:tabs>
        <w:ind w:left="2793" w:hanging="360"/>
      </w:pPr>
    </w:lvl>
  </w:abstractNum>
  <w:abstractNum w:abstractNumId="1" w15:restartNumberingAfterBreak="0">
    <w:nsid w:val="FFFFFF7D"/>
    <w:multiLevelType w:val="singleLevel"/>
    <w:tmpl w:val="68E0E40E"/>
    <w:lvl w:ilvl="0">
      <w:start w:val="1"/>
      <w:numFmt w:val="decimal"/>
      <w:pStyle w:val="4"/>
      <w:lvlText w:val="%1."/>
      <w:lvlJc w:val="left"/>
      <w:pPr>
        <w:tabs>
          <w:tab w:val="num" w:pos="1440"/>
        </w:tabs>
        <w:ind w:left="1440" w:hanging="360"/>
      </w:pPr>
    </w:lvl>
  </w:abstractNum>
  <w:abstractNum w:abstractNumId="2" w15:restartNumberingAfterBreak="0">
    <w:nsid w:val="FFFFFF7F"/>
    <w:multiLevelType w:val="singleLevel"/>
    <w:tmpl w:val="39AA9C7A"/>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908CB95A"/>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334AFDAE"/>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B5CCFE34"/>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5DF8869A"/>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C40A856"/>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132A87F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14A2F30"/>
    <w:multiLevelType w:val="hybridMultilevel"/>
    <w:tmpl w:val="18024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80149CA"/>
    <w:multiLevelType w:val="multilevel"/>
    <w:tmpl w:val="2EAE5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0F3DF1"/>
    <w:multiLevelType w:val="hybridMultilevel"/>
    <w:tmpl w:val="040231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30ACA7D4"/>
    <w:lvl w:ilvl="0">
      <w:start w:val="1"/>
      <w:numFmt w:val="upperLetter"/>
      <w:pStyle w:val="Annex"/>
      <w:lvlText w:val="ANNEX %1"/>
      <w:lvlJc w:val="left"/>
      <w:pPr>
        <w:ind w:left="1418" w:hanging="1418"/>
      </w:pPr>
      <w:rPr>
        <w:rFonts w:asciiTheme="minorHAnsi" w:hAnsiTheme="minorHAnsi" w:hint="default"/>
        <w:b/>
        <w:i w:val="0"/>
        <w:iCs w:val="0"/>
        <w:caps/>
        <w:color w:val="407EC9"/>
        <w:sz w:val="28"/>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5CC64A5"/>
    <w:multiLevelType w:val="hybridMultilevel"/>
    <w:tmpl w:val="AD8205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15571B0"/>
    <w:multiLevelType w:val="hybridMultilevel"/>
    <w:tmpl w:val="75FEF0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34245C5"/>
    <w:multiLevelType w:val="multilevel"/>
    <w:tmpl w:val="4762F9D4"/>
    <w:lvl w:ilvl="0">
      <w:start w:val="1"/>
      <w:numFmt w:val="decimal"/>
      <w:pStyle w:val="Figurecaption"/>
      <w:lvlText w:val="Figure %1"/>
      <w:lvlJc w:val="left"/>
      <w:pPr>
        <w:ind w:left="992" w:hanging="992"/>
      </w:pPr>
      <w:rPr>
        <w:rFonts w:asciiTheme="minorHAnsi" w:hAnsiTheme="minorHAnsi" w:hint="default"/>
        <w:b/>
        <w:i w:val="0"/>
        <w:iCs w:val="0"/>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54A4879"/>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9CC23DB"/>
    <w:multiLevelType w:val="hybridMultilevel"/>
    <w:tmpl w:val="8110C0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A7A43F8"/>
    <w:multiLevelType w:val="hybridMultilevel"/>
    <w:tmpl w:val="91887524"/>
    <w:lvl w:ilvl="0" w:tplc="5D54FB5E">
      <w:start w:val="1"/>
      <w:numFmt w:val="bullet"/>
      <w:lvlText w:val=""/>
      <w:lvlJc w:val="left"/>
      <w:pPr>
        <w:tabs>
          <w:tab w:val="num" w:pos="720"/>
        </w:tabs>
        <w:ind w:left="720" w:hanging="360"/>
      </w:pPr>
      <w:rPr>
        <w:rFonts w:ascii="Wingdings" w:hAnsi="Wingdings" w:hint="default"/>
      </w:rPr>
    </w:lvl>
    <w:lvl w:ilvl="1" w:tplc="E4A64100" w:tentative="1">
      <w:start w:val="1"/>
      <w:numFmt w:val="bullet"/>
      <w:lvlText w:val=""/>
      <w:lvlJc w:val="left"/>
      <w:pPr>
        <w:tabs>
          <w:tab w:val="num" w:pos="1440"/>
        </w:tabs>
        <w:ind w:left="1440" w:hanging="360"/>
      </w:pPr>
      <w:rPr>
        <w:rFonts w:ascii="Wingdings" w:hAnsi="Wingdings" w:hint="default"/>
      </w:rPr>
    </w:lvl>
    <w:lvl w:ilvl="2" w:tplc="2A5445C2" w:tentative="1">
      <w:start w:val="1"/>
      <w:numFmt w:val="bullet"/>
      <w:lvlText w:val=""/>
      <w:lvlJc w:val="left"/>
      <w:pPr>
        <w:tabs>
          <w:tab w:val="num" w:pos="2160"/>
        </w:tabs>
        <w:ind w:left="2160" w:hanging="360"/>
      </w:pPr>
      <w:rPr>
        <w:rFonts w:ascii="Wingdings" w:hAnsi="Wingdings" w:hint="default"/>
      </w:rPr>
    </w:lvl>
    <w:lvl w:ilvl="3" w:tplc="B0A0564A" w:tentative="1">
      <w:start w:val="1"/>
      <w:numFmt w:val="bullet"/>
      <w:lvlText w:val=""/>
      <w:lvlJc w:val="left"/>
      <w:pPr>
        <w:tabs>
          <w:tab w:val="num" w:pos="2880"/>
        </w:tabs>
        <w:ind w:left="2880" w:hanging="360"/>
      </w:pPr>
      <w:rPr>
        <w:rFonts w:ascii="Wingdings" w:hAnsi="Wingdings" w:hint="default"/>
      </w:rPr>
    </w:lvl>
    <w:lvl w:ilvl="4" w:tplc="B98843A8" w:tentative="1">
      <w:start w:val="1"/>
      <w:numFmt w:val="bullet"/>
      <w:lvlText w:val=""/>
      <w:lvlJc w:val="left"/>
      <w:pPr>
        <w:tabs>
          <w:tab w:val="num" w:pos="3600"/>
        </w:tabs>
        <w:ind w:left="3600" w:hanging="360"/>
      </w:pPr>
      <w:rPr>
        <w:rFonts w:ascii="Wingdings" w:hAnsi="Wingdings" w:hint="default"/>
      </w:rPr>
    </w:lvl>
    <w:lvl w:ilvl="5" w:tplc="DCD697C4" w:tentative="1">
      <w:start w:val="1"/>
      <w:numFmt w:val="bullet"/>
      <w:lvlText w:val=""/>
      <w:lvlJc w:val="left"/>
      <w:pPr>
        <w:tabs>
          <w:tab w:val="num" w:pos="4320"/>
        </w:tabs>
        <w:ind w:left="4320" w:hanging="360"/>
      </w:pPr>
      <w:rPr>
        <w:rFonts w:ascii="Wingdings" w:hAnsi="Wingdings" w:hint="default"/>
      </w:rPr>
    </w:lvl>
    <w:lvl w:ilvl="6" w:tplc="CFB86460" w:tentative="1">
      <w:start w:val="1"/>
      <w:numFmt w:val="bullet"/>
      <w:lvlText w:val=""/>
      <w:lvlJc w:val="left"/>
      <w:pPr>
        <w:tabs>
          <w:tab w:val="num" w:pos="5040"/>
        </w:tabs>
        <w:ind w:left="5040" w:hanging="360"/>
      </w:pPr>
      <w:rPr>
        <w:rFonts w:ascii="Wingdings" w:hAnsi="Wingdings" w:hint="default"/>
      </w:rPr>
    </w:lvl>
    <w:lvl w:ilvl="7" w:tplc="47B8AC46" w:tentative="1">
      <w:start w:val="1"/>
      <w:numFmt w:val="bullet"/>
      <w:lvlText w:val=""/>
      <w:lvlJc w:val="left"/>
      <w:pPr>
        <w:tabs>
          <w:tab w:val="num" w:pos="5760"/>
        </w:tabs>
        <w:ind w:left="5760" w:hanging="360"/>
      </w:pPr>
      <w:rPr>
        <w:rFonts w:ascii="Wingdings" w:hAnsi="Wingdings" w:hint="default"/>
      </w:rPr>
    </w:lvl>
    <w:lvl w:ilvl="8" w:tplc="73088D9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C7C24AB"/>
    <w:multiLevelType w:val="multilevel"/>
    <w:tmpl w:val="FDE618B4"/>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134" w:hanging="1134"/>
      </w:pPr>
      <w:rPr>
        <w:rFonts w:asciiTheme="minorHAnsi" w:hAnsiTheme="minorHAnsi" w:hint="default"/>
        <w:b/>
        <w:i w:val="0"/>
        <w:color w:val="407EC9"/>
        <w:sz w:val="20"/>
        <w:u w:val="none"/>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D966DC4"/>
    <w:multiLevelType w:val="hybridMultilevel"/>
    <w:tmpl w:val="8A10F790"/>
    <w:lvl w:ilvl="0" w:tplc="454A95C0">
      <w:start w:val="1"/>
      <w:numFmt w:val="upperLetter"/>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0" w15:restartNumberingAfterBreak="0">
    <w:nsid w:val="3DA92C80"/>
    <w:multiLevelType w:val="hybridMultilevel"/>
    <w:tmpl w:val="0BDC6696"/>
    <w:lvl w:ilvl="0" w:tplc="DEE45D1A">
      <w:start w:val="1"/>
      <w:numFmt w:val="upperLetter"/>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ED61C6D"/>
    <w:multiLevelType w:val="hybridMultilevel"/>
    <w:tmpl w:val="8A52D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22D4F33"/>
    <w:multiLevelType w:val="hybridMultilevel"/>
    <w:tmpl w:val="315E61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5CF1EB2"/>
    <w:multiLevelType w:val="hybridMultilevel"/>
    <w:tmpl w:val="D444C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EE41407"/>
    <w:multiLevelType w:val="hybridMultilevel"/>
    <w:tmpl w:val="08367752"/>
    <w:lvl w:ilvl="0" w:tplc="08090001">
      <w:start w:val="1"/>
      <w:numFmt w:val="bullet"/>
      <w:lvlText w:val=""/>
      <w:lvlJc w:val="left"/>
      <w:pPr>
        <w:ind w:left="850" w:hanging="425"/>
      </w:pPr>
      <w:rPr>
        <w:rFonts w:ascii="Symbol" w:hAnsi="Symbol" w:hint="default"/>
        <w:color w:val="00558C"/>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51" w15:restartNumberingAfterBreak="0">
    <w:nsid w:val="61C80764"/>
    <w:multiLevelType w:val="hybridMultilevel"/>
    <w:tmpl w:val="321CE3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2420BE9"/>
    <w:multiLevelType w:val="hybridMultilevel"/>
    <w:tmpl w:val="321CE3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6A150D5"/>
    <w:multiLevelType w:val="multilevel"/>
    <w:tmpl w:val="7BA02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E596BA0"/>
    <w:multiLevelType w:val="hybridMultilevel"/>
    <w:tmpl w:val="6E68F2AE"/>
    <w:lvl w:ilvl="0" w:tplc="8C6E044E">
      <w:start w:val="1"/>
      <w:numFmt w:val="decimal"/>
      <w:lvlText w:val="%1."/>
      <w:lvlJc w:val="left"/>
      <w:pPr>
        <w:tabs>
          <w:tab w:val="num" w:pos="720"/>
        </w:tabs>
        <w:ind w:left="720" w:hanging="360"/>
      </w:pPr>
    </w:lvl>
    <w:lvl w:ilvl="1" w:tplc="8C4CA010">
      <w:start w:val="1"/>
      <w:numFmt w:val="decimal"/>
      <w:lvlText w:val="%2."/>
      <w:lvlJc w:val="left"/>
      <w:pPr>
        <w:tabs>
          <w:tab w:val="num" w:pos="1440"/>
        </w:tabs>
        <w:ind w:left="1440" w:hanging="360"/>
      </w:pPr>
    </w:lvl>
    <w:lvl w:ilvl="2" w:tplc="07546204" w:tentative="1">
      <w:start w:val="1"/>
      <w:numFmt w:val="decimal"/>
      <w:lvlText w:val="%3."/>
      <w:lvlJc w:val="left"/>
      <w:pPr>
        <w:tabs>
          <w:tab w:val="num" w:pos="2160"/>
        </w:tabs>
        <w:ind w:left="2160" w:hanging="360"/>
      </w:pPr>
    </w:lvl>
    <w:lvl w:ilvl="3" w:tplc="D0D06D92" w:tentative="1">
      <w:start w:val="1"/>
      <w:numFmt w:val="decimal"/>
      <w:lvlText w:val="%4."/>
      <w:lvlJc w:val="left"/>
      <w:pPr>
        <w:tabs>
          <w:tab w:val="num" w:pos="2880"/>
        </w:tabs>
        <w:ind w:left="2880" w:hanging="360"/>
      </w:pPr>
    </w:lvl>
    <w:lvl w:ilvl="4" w:tplc="042C805C" w:tentative="1">
      <w:start w:val="1"/>
      <w:numFmt w:val="decimal"/>
      <w:lvlText w:val="%5."/>
      <w:lvlJc w:val="left"/>
      <w:pPr>
        <w:tabs>
          <w:tab w:val="num" w:pos="3600"/>
        </w:tabs>
        <w:ind w:left="3600" w:hanging="360"/>
      </w:pPr>
    </w:lvl>
    <w:lvl w:ilvl="5" w:tplc="C50CF484" w:tentative="1">
      <w:start w:val="1"/>
      <w:numFmt w:val="decimal"/>
      <w:lvlText w:val="%6."/>
      <w:lvlJc w:val="left"/>
      <w:pPr>
        <w:tabs>
          <w:tab w:val="num" w:pos="4320"/>
        </w:tabs>
        <w:ind w:left="4320" w:hanging="360"/>
      </w:pPr>
    </w:lvl>
    <w:lvl w:ilvl="6" w:tplc="F948CA78" w:tentative="1">
      <w:start w:val="1"/>
      <w:numFmt w:val="decimal"/>
      <w:lvlText w:val="%7."/>
      <w:lvlJc w:val="left"/>
      <w:pPr>
        <w:tabs>
          <w:tab w:val="num" w:pos="5040"/>
        </w:tabs>
        <w:ind w:left="5040" w:hanging="360"/>
      </w:pPr>
    </w:lvl>
    <w:lvl w:ilvl="7" w:tplc="E6D63A7C" w:tentative="1">
      <w:start w:val="1"/>
      <w:numFmt w:val="decimal"/>
      <w:lvlText w:val="%8."/>
      <w:lvlJc w:val="left"/>
      <w:pPr>
        <w:tabs>
          <w:tab w:val="num" w:pos="5760"/>
        </w:tabs>
        <w:ind w:left="5760" w:hanging="360"/>
      </w:pPr>
    </w:lvl>
    <w:lvl w:ilvl="8" w:tplc="1B088A72" w:tentative="1">
      <w:start w:val="1"/>
      <w:numFmt w:val="decimal"/>
      <w:lvlText w:val="%9."/>
      <w:lvlJc w:val="left"/>
      <w:pPr>
        <w:tabs>
          <w:tab w:val="num" w:pos="6480"/>
        </w:tabs>
        <w:ind w:left="6480" w:hanging="360"/>
      </w:pPr>
    </w:lvl>
  </w:abstractNum>
  <w:num w:numId="1" w16cid:durableId="1856267872">
    <w:abstractNumId w:val="43"/>
  </w:num>
  <w:num w:numId="2" w16cid:durableId="912854176">
    <w:abstractNumId w:val="61"/>
  </w:num>
  <w:num w:numId="3" w16cid:durableId="333725350">
    <w:abstractNumId w:val="17"/>
  </w:num>
  <w:num w:numId="4" w16cid:durableId="597711990">
    <w:abstractNumId w:val="36"/>
  </w:num>
  <w:num w:numId="5" w16cid:durableId="1752458622">
    <w:abstractNumId w:val="31"/>
  </w:num>
  <w:num w:numId="6" w16cid:durableId="99687875">
    <w:abstractNumId w:val="29"/>
  </w:num>
  <w:num w:numId="7" w16cid:durableId="1596210155">
    <w:abstractNumId w:val="41"/>
  </w:num>
  <w:num w:numId="8" w16cid:durableId="790780403">
    <w:abstractNumId w:val="16"/>
  </w:num>
  <w:num w:numId="9" w16cid:durableId="1063483410">
    <w:abstractNumId w:val="28"/>
  </w:num>
  <w:num w:numId="10" w16cid:durableId="1719936186">
    <w:abstractNumId w:val="32"/>
  </w:num>
  <w:num w:numId="11" w16cid:durableId="1579441371">
    <w:abstractNumId w:val="13"/>
  </w:num>
  <w:num w:numId="12" w16cid:durableId="904536000">
    <w:abstractNumId w:val="42"/>
  </w:num>
  <w:num w:numId="13" w16cid:durableId="627585803">
    <w:abstractNumId w:val="7"/>
  </w:num>
  <w:num w:numId="14" w16cid:durableId="1467241436">
    <w:abstractNumId w:val="58"/>
  </w:num>
  <w:num w:numId="15" w16cid:durableId="724795200">
    <w:abstractNumId w:val="25"/>
  </w:num>
  <w:num w:numId="16" w16cid:durableId="2058120646">
    <w:abstractNumId w:val="22"/>
  </w:num>
  <w:num w:numId="17" w16cid:durableId="1221400952">
    <w:abstractNumId w:val="38"/>
  </w:num>
  <w:num w:numId="18" w16cid:durableId="975181739">
    <w:abstractNumId w:val="11"/>
  </w:num>
  <w:num w:numId="19" w16cid:durableId="2109305164">
    <w:abstractNumId w:val="21"/>
  </w:num>
  <w:num w:numId="20" w16cid:durableId="1822845116">
    <w:abstractNumId w:val="48"/>
  </w:num>
  <w:num w:numId="21" w16cid:durableId="313531042">
    <w:abstractNumId w:val="20"/>
  </w:num>
  <w:num w:numId="22" w16cid:durableId="922569422">
    <w:abstractNumId w:val="60"/>
  </w:num>
  <w:num w:numId="23" w16cid:durableId="2121289936">
    <w:abstractNumId w:val="9"/>
  </w:num>
  <w:num w:numId="24" w16cid:durableId="357708299">
    <w:abstractNumId w:val="35"/>
  </w:num>
  <w:num w:numId="25" w16cid:durableId="827476585">
    <w:abstractNumId w:val="30"/>
  </w:num>
  <w:num w:numId="26" w16cid:durableId="258412109">
    <w:abstractNumId w:val="47"/>
  </w:num>
  <w:num w:numId="27" w16cid:durableId="1464620489">
    <w:abstractNumId w:val="49"/>
  </w:num>
  <w:num w:numId="28" w16cid:durableId="293142660">
    <w:abstractNumId w:val="15"/>
  </w:num>
  <w:num w:numId="29" w16cid:durableId="351953420">
    <w:abstractNumId w:val="37"/>
  </w:num>
  <w:num w:numId="30" w16cid:durableId="559485180">
    <w:abstractNumId w:val="26"/>
  </w:num>
  <w:num w:numId="31" w16cid:durableId="1879854414">
    <w:abstractNumId w:val="19"/>
  </w:num>
  <w:num w:numId="32" w16cid:durableId="2027977816">
    <w:abstractNumId w:val="1"/>
  </w:num>
  <w:num w:numId="33" w16cid:durableId="1799302833">
    <w:abstractNumId w:val="59"/>
  </w:num>
  <w:num w:numId="34" w16cid:durableId="2006473430">
    <w:abstractNumId w:val="53"/>
  </w:num>
  <w:num w:numId="35" w16cid:durableId="515386567">
    <w:abstractNumId w:val="54"/>
  </w:num>
  <w:num w:numId="36" w16cid:durableId="1099833037">
    <w:abstractNumId w:val="24"/>
  </w:num>
  <w:num w:numId="37" w16cid:durableId="1802112660">
    <w:abstractNumId w:val="23"/>
  </w:num>
  <w:num w:numId="38" w16cid:durableId="1707025898">
    <w:abstractNumId w:val="55"/>
  </w:num>
  <w:num w:numId="39" w16cid:durableId="499547317">
    <w:abstractNumId w:val="10"/>
  </w:num>
  <w:num w:numId="40" w16cid:durableId="845900338">
    <w:abstractNumId w:val="52"/>
  </w:num>
  <w:num w:numId="41" w16cid:durableId="1606764137">
    <w:abstractNumId w:val="12"/>
  </w:num>
  <w:num w:numId="42" w16cid:durableId="334502033">
    <w:abstractNumId w:val="56"/>
  </w:num>
  <w:num w:numId="43" w16cid:durableId="1675456368">
    <w:abstractNumId w:val="45"/>
  </w:num>
  <w:num w:numId="44" w16cid:durableId="697126528">
    <w:abstractNumId w:val="50"/>
  </w:num>
  <w:num w:numId="45" w16cid:durableId="1634410363">
    <w:abstractNumId w:val="27"/>
  </w:num>
  <w:num w:numId="46" w16cid:durableId="1973555459">
    <w:abstractNumId w:val="44"/>
  </w:num>
  <w:num w:numId="47" w16cid:durableId="518936440">
    <w:abstractNumId w:val="14"/>
  </w:num>
  <w:num w:numId="48" w16cid:durableId="820392074">
    <w:abstractNumId w:val="18"/>
  </w:num>
  <w:num w:numId="49" w16cid:durableId="59135907">
    <w:abstractNumId w:val="33"/>
  </w:num>
  <w:num w:numId="50" w16cid:durableId="1510296085">
    <w:abstractNumId w:val="8"/>
  </w:num>
  <w:num w:numId="51" w16cid:durableId="730230597">
    <w:abstractNumId w:val="2"/>
  </w:num>
  <w:num w:numId="52" w16cid:durableId="1489515882">
    <w:abstractNumId w:val="6"/>
  </w:num>
  <w:num w:numId="53" w16cid:durableId="1250000848">
    <w:abstractNumId w:val="5"/>
  </w:num>
  <w:num w:numId="54" w16cid:durableId="1296449352">
    <w:abstractNumId w:val="4"/>
  </w:num>
  <w:num w:numId="55" w16cid:durableId="690110977">
    <w:abstractNumId w:val="3"/>
  </w:num>
  <w:num w:numId="56" w16cid:durableId="1325012133">
    <w:abstractNumId w:val="0"/>
  </w:num>
  <w:num w:numId="57" w16cid:durableId="1081676269">
    <w:abstractNumId w:val="57"/>
  </w:num>
  <w:num w:numId="58" w16cid:durableId="1658343178">
    <w:abstractNumId w:val="62"/>
  </w:num>
  <w:num w:numId="59" w16cid:durableId="297879418">
    <w:abstractNumId w:val="46"/>
  </w:num>
  <w:num w:numId="60" w16cid:durableId="757555274">
    <w:abstractNumId w:val="17"/>
  </w:num>
  <w:num w:numId="61" w16cid:durableId="764233279">
    <w:abstractNumId w:val="51"/>
  </w:num>
  <w:num w:numId="62" w16cid:durableId="11080459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45346630">
    <w:abstractNumId w:val="40"/>
  </w:num>
  <w:num w:numId="64" w16cid:durableId="327173365">
    <w:abstractNumId w:val="39"/>
  </w:num>
  <w:num w:numId="65" w16cid:durableId="1131485655">
    <w:abstractNumId w:val="37"/>
  </w:num>
  <w:num w:numId="66" w16cid:durableId="1469207372">
    <w:abstractNumId w:val="37"/>
  </w:num>
  <w:num w:numId="67" w16cid:durableId="1040012104">
    <w:abstractNumId w:val="34"/>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younhee KOO [구현희]">
    <w15:presenceInfo w15:providerId="AD" w15:userId="S::koo@synctechno.com::f60ae7df-d9e3-43f1-aaaf-3fdd239293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ko-KR"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ADA"/>
    <w:rsid w:val="000111E5"/>
    <w:rsid w:val="0001616D"/>
    <w:rsid w:val="00016839"/>
    <w:rsid w:val="00017391"/>
    <w:rsid w:val="000174F9"/>
    <w:rsid w:val="000249C2"/>
    <w:rsid w:val="00025298"/>
    <w:rsid w:val="000258F6"/>
    <w:rsid w:val="000379A7"/>
    <w:rsid w:val="000379F6"/>
    <w:rsid w:val="00040C91"/>
    <w:rsid w:val="00040EB8"/>
    <w:rsid w:val="000439A4"/>
    <w:rsid w:val="00044293"/>
    <w:rsid w:val="000472F8"/>
    <w:rsid w:val="000534F4"/>
    <w:rsid w:val="0005449E"/>
    <w:rsid w:val="00057699"/>
    <w:rsid w:val="00057B6D"/>
    <w:rsid w:val="00061A7B"/>
    <w:rsid w:val="00065419"/>
    <w:rsid w:val="000670B7"/>
    <w:rsid w:val="000672FB"/>
    <w:rsid w:val="00072B86"/>
    <w:rsid w:val="000766BB"/>
    <w:rsid w:val="0007784F"/>
    <w:rsid w:val="0008654C"/>
    <w:rsid w:val="000904ED"/>
    <w:rsid w:val="00091545"/>
    <w:rsid w:val="000925B0"/>
    <w:rsid w:val="00093436"/>
    <w:rsid w:val="000969D0"/>
    <w:rsid w:val="000A27A8"/>
    <w:rsid w:val="000A3C3A"/>
    <w:rsid w:val="000A56C8"/>
    <w:rsid w:val="000B0A5A"/>
    <w:rsid w:val="000B2356"/>
    <w:rsid w:val="000B48F8"/>
    <w:rsid w:val="000B66FC"/>
    <w:rsid w:val="000C711B"/>
    <w:rsid w:val="000D2431"/>
    <w:rsid w:val="000D5D0D"/>
    <w:rsid w:val="000E3954"/>
    <w:rsid w:val="000E3E52"/>
    <w:rsid w:val="000E774A"/>
    <w:rsid w:val="000F0F9F"/>
    <w:rsid w:val="000F32B5"/>
    <w:rsid w:val="000F3F43"/>
    <w:rsid w:val="000F58ED"/>
    <w:rsid w:val="000F7857"/>
    <w:rsid w:val="00105963"/>
    <w:rsid w:val="00110865"/>
    <w:rsid w:val="00113D5B"/>
    <w:rsid w:val="00113F8F"/>
    <w:rsid w:val="00116EE0"/>
    <w:rsid w:val="00120D12"/>
    <w:rsid w:val="00122EBD"/>
    <w:rsid w:val="00124A79"/>
    <w:rsid w:val="00127A62"/>
    <w:rsid w:val="001349DB"/>
    <w:rsid w:val="00135AEB"/>
    <w:rsid w:val="00136E58"/>
    <w:rsid w:val="00152A5B"/>
    <w:rsid w:val="00153439"/>
    <w:rsid w:val="001547F9"/>
    <w:rsid w:val="00156AE0"/>
    <w:rsid w:val="001607D8"/>
    <w:rsid w:val="00160ECB"/>
    <w:rsid w:val="00161325"/>
    <w:rsid w:val="001636D2"/>
    <w:rsid w:val="0017187B"/>
    <w:rsid w:val="00182053"/>
    <w:rsid w:val="00184427"/>
    <w:rsid w:val="00184C2E"/>
    <w:rsid w:val="00184DD1"/>
    <w:rsid w:val="001875B1"/>
    <w:rsid w:val="00195459"/>
    <w:rsid w:val="001A0C0E"/>
    <w:rsid w:val="001A1493"/>
    <w:rsid w:val="001A3FFC"/>
    <w:rsid w:val="001A4F5A"/>
    <w:rsid w:val="001B2A35"/>
    <w:rsid w:val="001B339A"/>
    <w:rsid w:val="001B4BBE"/>
    <w:rsid w:val="001C0122"/>
    <w:rsid w:val="001C0219"/>
    <w:rsid w:val="001C2DE9"/>
    <w:rsid w:val="001C40B6"/>
    <w:rsid w:val="001C5E66"/>
    <w:rsid w:val="001C650B"/>
    <w:rsid w:val="001C72B5"/>
    <w:rsid w:val="001D2E7A"/>
    <w:rsid w:val="001D3992"/>
    <w:rsid w:val="001D4A3E"/>
    <w:rsid w:val="001E416D"/>
    <w:rsid w:val="001E4D13"/>
    <w:rsid w:val="001E58C8"/>
    <w:rsid w:val="001F1095"/>
    <w:rsid w:val="001F1DA4"/>
    <w:rsid w:val="001F341E"/>
    <w:rsid w:val="001F4EED"/>
    <w:rsid w:val="001F4EF8"/>
    <w:rsid w:val="001F5AB1"/>
    <w:rsid w:val="001F5E71"/>
    <w:rsid w:val="001F69E2"/>
    <w:rsid w:val="00201337"/>
    <w:rsid w:val="002022EA"/>
    <w:rsid w:val="002044E9"/>
    <w:rsid w:val="00205B17"/>
    <w:rsid w:val="00205D9B"/>
    <w:rsid w:val="00214DE2"/>
    <w:rsid w:val="002204DA"/>
    <w:rsid w:val="00222D4C"/>
    <w:rsid w:val="0022371A"/>
    <w:rsid w:val="0022591A"/>
    <w:rsid w:val="00232515"/>
    <w:rsid w:val="00235FA3"/>
    <w:rsid w:val="00237785"/>
    <w:rsid w:val="00245A60"/>
    <w:rsid w:val="00246716"/>
    <w:rsid w:val="00251243"/>
    <w:rsid w:val="00251FB9"/>
    <w:rsid w:val="002520AD"/>
    <w:rsid w:val="00253009"/>
    <w:rsid w:val="0025660A"/>
    <w:rsid w:val="0025681C"/>
    <w:rsid w:val="00257DF8"/>
    <w:rsid w:val="00257E4A"/>
    <w:rsid w:val="0026038D"/>
    <w:rsid w:val="0026082B"/>
    <w:rsid w:val="0026442C"/>
    <w:rsid w:val="0026770D"/>
    <w:rsid w:val="0027175D"/>
    <w:rsid w:val="0027517A"/>
    <w:rsid w:val="00282E9D"/>
    <w:rsid w:val="0028314D"/>
    <w:rsid w:val="002871B5"/>
    <w:rsid w:val="0029793F"/>
    <w:rsid w:val="002A1C42"/>
    <w:rsid w:val="002A56A7"/>
    <w:rsid w:val="002A6055"/>
    <w:rsid w:val="002A617C"/>
    <w:rsid w:val="002A71CF"/>
    <w:rsid w:val="002B3E9D"/>
    <w:rsid w:val="002C77F4"/>
    <w:rsid w:val="002D0869"/>
    <w:rsid w:val="002D592C"/>
    <w:rsid w:val="002D78FE"/>
    <w:rsid w:val="002E4443"/>
    <w:rsid w:val="002E4993"/>
    <w:rsid w:val="002E5411"/>
    <w:rsid w:val="002E5BAC"/>
    <w:rsid w:val="002E7635"/>
    <w:rsid w:val="002F265A"/>
    <w:rsid w:val="002F6667"/>
    <w:rsid w:val="0030413F"/>
    <w:rsid w:val="0030534D"/>
    <w:rsid w:val="00305EFE"/>
    <w:rsid w:val="00313B4B"/>
    <w:rsid w:val="00313D85"/>
    <w:rsid w:val="003144B9"/>
    <w:rsid w:val="003156F0"/>
    <w:rsid w:val="00315CE3"/>
    <w:rsid w:val="0031629B"/>
    <w:rsid w:val="003251FE"/>
    <w:rsid w:val="003266B0"/>
    <w:rsid w:val="003274DB"/>
    <w:rsid w:val="00327FBF"/>
    <w:rsid w:val="00330891"/>
    <w:rsid w:val="00332A7B"/>
    <w:rsid w:val="00332FD6"/>
    <w:rsid w:val="003343E0"/>
    <w:rsid w:val="00335E40"/>
    <w:rsid w:val="00337093"/>
    <w:rsid w:val="00344408"/>
    <w:rsid w:val="00345E37"/>
    <w:rsid w:val="00347F3E"/>
    <w:rsid w:val="0035365A"/>
    <w:rsid w:val="003621C3"/>
    <w:rsid w:val="0036382D"/>
    <w:rsid w:val="00374D06"/>
    <w:rsid w:val="00377E86"/>
    <w:rsid w:val="00380350"/>
    <w:rsid w:val="00380B4E"/>
    <w:rsid w:val="003816E4"/>
    <w:rsid w:val="00385F39"/>
    <w:rsid w:val="0039131E"/>
    <w:rsid w:val="0039543A"/>
    <w:rsid w:val="003A04A6"/>
    <w:rsid w:val="003A1A56"/>
    <w:rsid w:val="003A7759"/>
    <w:rsid w:val="003A7F6E"/>
    <w:rsid w:val="003B03EA"/>
    <w:rsid w:val="003B3A1A"/>
    <w:rsid w:val="003C1ADA"/>
    <w:rsid w:val="003C7C34"/>
    <w:rsid w:val="003D0480"/>
    <w:rsid w:val="003D0F37"/>
    <w:rsid w:val="003D1798"/>
    <w:rsid w:val="003D400A"/>
    <w:rsid w:val="003D5150"/>
    <w:rsid w:val="003F1901"/>
    <w:rsid w:val="003F1C3A"/>
    <w:rsid w:val="003F26E7"/>
    <w:rsid w:val="00400C4D"/>
    <w:rsid w:val="0041086B"/>
    <w:rsid w:val="00413D51"/>
    <w:rsid w:val="00414698"/>
    <w:rsid w:val="00417B35"/>
    <w:rsid w:val="00420EA9"/>
    <w:rsid w:val="004217AD"/>
    <w:rsid w:val="0042565E"/>
    <w:rsid w:val="00430AD0"/>
    <w:rsid w:val="00432C05"/>
    <w:rsid w:val="00433602"/>
    <w:rsid w:val="00440379"/>
    <w:rsid w:val="004405A9"/>
    <w:rsid w:val="00441393"/>
    <w:rsid w:val="004430DF"/>
    <w:rsid w:val="00447CF0"/>
    <w:rsid w:val="00452266"/>
    <w:rsid w:val="004541FB"/>
    <w:rsid w:val="00456F10"/>
    <w:rsid w:val="0046369E"/>
    <w:rsid w:val="00474746"/>
    <w:rsid w:val="00476942"/>
    <w:rsid w:val="00477027"/>
    <w:rsid w:val="00477D62"/>
    <w:rsid w:val="004871A2"/>
    <w:rsid w:val="00492A8D"/>
    <w:rsid w:val="004944C8"/>
    <w:rsid w:val="00497FDA"/>
    <w:rsid w:val="004A0EBF"/>
    <w:rsid w:val="004A1DAA"/>
    <w:rsid w:val="004A4AC4"/>
    <w:rsid w:val="004A4EC4"/>
    <w:rsid w:val="004B494F"/>
    <w:rsid w:val="004B73FE"/>
    <w:rsid w:val="004B790A"/>
    <w:rsid w:val="004C0E4B"/>
    <w:rsid w:val="004D0BF0"/>
    <w:rsid w:val="004D5430"/>
    <w:rsid w:val="004D592D"/>
    <w:rsid w:val="004D6D3F"/>
    <w:rsid w:val="004E0BBB"/>
    <w:rsid w:val="004E1D57"/>
    <w:rsid w:val="004E2F16"/>
    <w:rsid w:val="004E5052"/>
    <w:rsid w:val="004E72BB"/>
    <w:rsid w:val="004F15DA"/>
    <w:rsid w:val="004F1812"/>
    <w:rsid w:val="004F484F"/>
    <w:rsid w:val="004F5930"/>
    <w:rsid w:val="004F6196"/>
    <w:rsid w:val="005013BF"/>
    <w:rsid w:val="00503044"/>
    <w:rsid w:val="00506675"/>
    <w:rsid w:val="00510AD9"/>
    <w:rsid w:val="0051453F"/>
    <w:rsid w:val="00515185"/>
    <w:rsid w:val="00517103"/>
    <w:rsid w:val="00517E6C"/>
    <w:rsid w:val="00523666"/>
    <w:rsid w:val="00525922"/>
    <w:rsid w:val="00526234"/>
    <w:rsid w:val="00527F3C"/>
    <w:rsid w:val="005301FB"/>
    <w:rsid w:val="0053154C"/>
    <w:rsid w:val="00531DD5"/>
    <w:rsid w:val="00534F34"/>
    <w:rsid w:val="00535539"/>
    <w:rsid w:val="0053692E"/>
    <w:rsid w:val="005378A6"/>
    <w:rsid w:val="00547837"/>
    <w:rsid w:val="00552EA6"/>
    <w:rsid w:val="00557337"/>
    <w:rsid w:val="00557434"/>
    <w:rsid w:val="00560E61"/>
    <w:rsid w:val="00563BA5"/>
    <w:rsid w:val="0056435A"/>
    <w:rsid w:val="00576D38"/>
    <w:rsid w:val="00577542"/>
    <w:rsid w:val="005805D2"/>
    <w:rsid w:val="00583526"/>
    <w:rsid w:val="00583659"/>
    <w:rsid w:val="00595415"/>
    <w:rsid w:val="00597652"/>
    <w:rsid w:val="00597CD5"/>
    <w:rsid w:val="005A0703"/>
    <w:rsid w:val="005A080B"/>
    <w:rsid w:val="005A1F68"/>
    <w:rsid w:val="005A3A25"/>
    <w:rsid w:val="005B12A5"/>
    <w:rsid w:val="005C161A"/>
    <w:rsid w:val="005C1BCB"/>
    <w:rsid w:val="005C2312"/>
    <w:rsid w:val="005C4735"/>
    <w:rsid w:val="005C5C63"/>
    <w:rsid w:val="005C6395"/>
    <w:rsid w:val="005D0130"/>
    <w:rsid w:val="005D03E9"/>
    <w:rsid w:val="005D304B"/>
    <w:rsid w:val="005D3AF4"/>
    <w:rsid w:val="005D477A"/>
    <w:rsid w:val="005D6E5D"/>
    <w:rsid w:val="005E2257"/>
    <w:rsid w:val="005E3989"/>
    <w:rsid w:val="005E4659"/>
    <w:rsid w:val="005E657A"/>
    <w:rsid w:val="005E6B4B"/>
    <w:rsid w:val="005F07CA"/>
    <w:rsid w:val="005F1386"/>
    <w:rsid w:val="005F17C2"/>
    <w:rsid w:val="00600C2B"/>
    <w:rsid w:val="00600CED"/>
    <w:rsid w:val="006013D1"/>
    <w:rsid w:val="00601C30"/>
    <w:rsid w:val="0060282A"/>
    <w:rsid w:val="00611F74"/>
    <w:rsid w:val="006127AC"/>
    <w:rsid w:val="006218E8"/>
    <w:rsid w:val="00623564"/>
    <w:rsid w:val="00623785"/>
    <w:rsid w:val="00634A78"/>
    <w:rsid w:val="00642025"/>
    <w:rsid w:val="00646E87"/>
    <w:rsid w:val="0065107F"/>
    <w:rsid w:val="00654328"/>
    <w:rsid w:val="00661445"/>
    <w:rsid w:val="00661946"/>
    <w:rsid w:val="00662990"/>
    <w:rsid w:val="00666061"/>
    <w:rsid w:val="00667424"/>
    <w:rsid w:val="00667792"/>
    <w:rsid w:val="0067154B"/>
    <w:rsid w:val="00671677"/>
    <w:rsid w:val="006743C0"/>
    <w:rsid w:val="006744D8"/>
    <w:rsid w:val="006750F2"/>
    <w:rsid w:val="006752D6"/>
    <w:rsid w:val="00675E02"/>
    <w:rsid w:val="006802D8"/>
    <w:rsid w:val="00684890"/>
    <w:rsid w:val="0068553C"/>
    <w:rsid w:val="00685F34"/>
    <w:rsid w:val="00690355"/>
    <w:rsid w:val="00691919"/>
    <w:rsid w:val="00694729"/>
    <w:rsid w:val="00695656"/>
    <w:rsid w:val="006965E3"/>
    <w:rsid w:val="006975A8"/>
    <w:rsid w:val="00697656"/>
    <w:rsid w:val="006A1012"/>
    <w:rsid w:val="006A2ECD"/>
    <w:rsid w:val="006B02C4"/>
    <w:rsid w:val="006C1376"/>
    <w:rsid w:val="006C251E"/>
    <w:rsid w:val="006C48F9"/>
    <w:rsid w:val="006C7032"/>
    <w:rsid w:val="006D0066"/>
    <w:rsid w:val="006D30C4"/>
    <w:rsid w:val="006E0A23"/>
    <w:rsid w:val="006E0E7D"/>
    <w:rsid w:val="006E1079"/>
    <w:rsid w:val="006E10BF"/>
    <w:rsid w:val="006F1C14"/>
    <w:rsid w:val="006F4E71"/>
    <w:rsid w:val="006F6A16"/>
    <w:rsid w:val="006F6FBC"/>
    <w:rsid w:val="007014AB"/>
    <w:rsid w:val="00703A6A"/>
    <w:rsid w:val="00714A94"/>
    <w:rsid w:val="00722236"/>
    <w:rsid w:val="00725203"/>
    <w:rsid w:val="00725CCA"/>
    <w:rsid w:val="0072729F"/>
    <w:rsid w:val="0072737A"/>
    <w:rsid w:val="007311E7"/>
    <w:rsid w:val="00731DEE"/>
    <w:rsid w:val="007326C2"/>
    <w:rsid w:val="00734BC6"/>
    <w:rsid w:val="00735634"/>
    <w:rsid w:val="007427B2"/>
    <w:rsid w:val="007429EA"/>
    <w:rsid w:val="007472B7"/>
    <w:rsid w:val="00752C54"/>
    <w:rsid w:val="007541D3"/>
    <w:rsid w:val="00756ACD"/>
    <w:rsid w:val="007577D7"/>
    <w:rsid w:val="007578D8"/>
    <w:rsid w:val="007616F9"/>
    <w:rsid w:val="00761C2A"/>
    <w:rsid w:val="0076781A"/>
    <w:rsid w:val="00770F38"/>
    <w:rsid w:val="007715E8"/>
    <w:rsid w:val="0077570A"/>
    <w:rsid w:val="00776004"/>
    <w:rsid w:val="0078486B"/>
    <w:rsid w:val="00785A39"/>
    <w:rsid w:val="00787D8A"/>
    <w:rsid w:val="00790277"/>
    <w:rsid w:val="00790C5D"/>
    <w:rsid w:val="00790F64"/>
    <w:rsid w:val="00791EBC"/>
    <w:rsid w:val="00793577"/>
    <w:rsid w:val="00795637"/>
    <w:rsid w:val="007966B0"/>
    <w:rsid w:val="00797EF8"/>
    <w:rsid w:val="007A446A"/>
    <w:rsid w:val="007A53A6"/>
    <w:rsid w:val="007A6159"/>
    <w:rsid w:val="007B0847"/>
    <w:rsid w:val="007B27E9"/>
    <w:rsid w:val="007B2C5B"/>
    <w:rsid w:val="007B2D11"/>
    <w:rsid w:val="007B5CB7"/>
    <w:rsid w:val="007B6700"/>
    <w:rsid w:val="007B6A93"/>
    <w:rsid w:val="007B7BEC"/>
    <w:rsid w:val="007C39BA"/>
    <w:rsid w:val="007D1805"/>
    <w:rsid w:val="007D2107"/>
    <w:rsid w:val="007D3A42"/>
    <w:rsid w:val="007D56ED"/>
    <w:rsid w:val="007D5895"/>
    <w:rsid w:val="007D77AB"/>
    <w:rsid w:val="007E28D0"/>
    <w:rsid w:val="007E30DF"/>
    <w:rsid w:val="007E3859"/>
    <w:rsid w:val="007F10C0"/>
    <w:rsid w:val="007F7544"/>
    <w:rsid w:val="00800995"/>
    <w:rsid w:val="00812EAA"/>
    <w:rsid w:val="00816F79"/>
    <w:rsid w:val="008172F8"/>
    <w:rsid w:val="00825873"/>
    <w:rsid w:val="0082599E"/>
    <w:rsid w:val="008326B2"/>
    <w:rsid w:val="00833855"/>
    <w:rsid w:val="00837DBD"/>
    <w:rsid w:val="008403D9"/>
    <w:rsid w:val="00846831"/>
    <w:rsid w:val="00850509"/>
    <w:rsid w:val="00851F87"/>
    <w:rsid w:val="00852169"/>
    <w:rsid w:val="008560B3"/>
    <w:rsid w:val="00865532"/>
    <w:rsid w:val="00867686"/>
    <w:rsid w:val="008737D3"/>
    <w:rsid w:val="008747E0"/>
    <w:rsid w:val="00876841"/>
    <w:rsid w:val="00882B3C"/>
    <w:rsid w:val="0088306B"/>
    <w:rsid w:val="0088783D"/>
    <w:rsid w:val="008930BC"/>
    <w:rsid w:val="008940C8"/>
    <w:rsid w:val="0089476E"/>
    <w:rsid w:val="008972C3"/>
    <w:rsid w:val="008A0C79"/>
    <w:rsid w:val="008A274F"/>
    <w:rsid w:val="008A28D9"/>
    <w:rsid w:val="008A30BA"/>
    <w:rsid w:val="008A5FC6"/>
    <w:rsid w:val="008C314A"/>
    <w:rsid w:val="008C33B5"/>
    <w:rsid w:val="008C3A72"/>
    <w:rsid w:val="008C64BD"/>
    <w:rsid w:val="008C6969"/>
    <w:rsid w:val="008D1B75"/>
    <w:rsid w:val="008D29F3"/>
    <w:rsid w:val="008D3883"/>
    <w:rsid w:val="008E1F69"/>
    <w:rsid w:val="008E76B1"/>
    <w:rsid w:val="008F0224"/>
    <w:rsid w:val="008F18B7"/>
    <w:rsid w:val="008F1954"/>
    <w:rsid w:val="008F38BB"/>
    <w:rsid w:val="008F57D8"/>
    <w:rsid w:val="008F68CB"/>
    <w:rsid w:val="00902834"/>
    <w:rsid w:val="00910058"/>
    <w:rsid w:val="009115DD"/>
    <w:rsid w:val="00914330"/>
    <w:rsid w:val="00914E26"/>
    <w:rsid w:val="0091590F"/>
    <w:rsid w:val="00921ACD"/>
    <w:rsid w:val="00923B4D"/>
    <w:rsid w:val="0092540C"/>
    <w:rsid w:val="00925E0F"/>
    <w:rsid w:val="00931A57"/>
    <w:rsid w:val="00933E52"/>
    <w:rsid w:val="00934294"/>
    <w:rsid w:val="0093492E"/>
    <w:rsid w:val="00937809"/>
    <w:rsid w:val="009414E6"/>
    <w:rsid w:val="0095450F"/>
    <w:rsid w:val="00956901"/>
    <w:rsid w:val="00962EC1"/>
    <w:rsid w:val="00971591"/>
    <w:rsid w:val="00974564"/>
    <w:rsid w:val="00974E99"/>
    <w:rsid w:val="009764FA"/>
    <w:rsid w:val="00976FA0"/>
    <w:rsid w:val="00980192"/>
    <w:rsid w:val="00982A22"/>
    <w:rsid w:val="009858BC"/>
    <w:rsid w:val="0099275B"/>
    <w:rsid w:val="00994D97"/>
    <w:rsid w:val="009A07B7"/>
    <w:rsid w:val="009B1545"/>
    <w:rsid w:val="009B3B1D"/>
    <w:rsid w:val="009B5023"/>
    <w:rsid w:val="009B543F"/>
    <w:rsid w:val="009B785E"/>
    <w:rsid w:val="009C21B0"/>
    <w:rsid w:val="009C26F8"/>
    <w:rsid w:val="009C2D6C"/>
    <w:rsid w:val="009C5BAE"/>
    <w:rsid w:val="009C609E"/>
    <w:rsid w:val="009C6CA5"/>
    <w:rsid w:val="009C74B8"/>
    <w:rsid w:val="009D23CC"/>
    <w:rsid w:val="009D25B8"/>
    <w:rsid w:val="009D26AB"/>
    <w:rsid w:val="009D2B17"/>
    <w:rsid w:val="009E16EC"/>
    <w:rsid w:val="009E433C"/>
    <w:rsid w:val="009E4A4D"/>
    <w:rsid w:val="009E6578"/>
    <w:rsid w:val="009E7640"/>
    <w:rsid w:val="009F081F"/>
    <w:rsid w:val="009F5494"/>
    <w:rsid w:val="009F5C4B"/>
    <w:rsid w:val="009F6CEA"/>
    <w:rsid w:val="00A01F94"/>
    <w:rsid w:val="00A027ED"/>
    <w:rsid w:val="00A04F14"/>
    <w:rsid w:val="00A06A3D"/>
    <w:rsid w:val="00A07CFD"/>
    <w:rsid w:val="00A10EBA"/>
    <w:rsid w:val="00A13E56"/>
    <w:rsid w:val="00A14644"/>
    <w:rsid w:val="00A227BF"/>
    <w:rsid w:val="00A24838"/>
    <w:rsid w:val="00A2743E"/>
    <w:rsid w:val="00A30C33"/>
    <w:rsid w:val="00A30E75"/>
    <w:rsid w:val="00A4308C"/>
    <w:rsid w:val="00A43395"/>
    <w:rsid w:val="00A44836"/>
    <w:rsid w:val="00A453E8"/>
    <w:rsid w:val="00A50D15"/>
    <w:rsid w:val="00A524B5"/>
    <w:rsid w:val="00A549B3"/>
    <w:rsid w:val="00A56184"/>
    <w:rsid w:val="00A61E17"/>
    <w:rsid w:val="00A663DE"/>
    <w:rsid w:val="00A67954"/>
    <w:rsid w:val="00A70175"/>
    <w:rsid w:val="00A72ED7"/>
    <w:rsid w:val="00A748A1"/>
    <w:rsid w:val="00A8083F"/>
    <w:rsid w:val="00A90D86"/>
    <w:rsid w:val="00A90F78"/>
    <w:rsid w:val="00A90FE2"/>
    <w:rsid w:val="00A91DBA"/>
    <w:rsid w:val="00A97900"/>
    <w:rsid w:val="00AA1D7A"/>
    <w:rsid w:val="00AA3164"/>
    <w:rsid w:val="00AA3E01"/>
    <w:rsid w:val="00AB01B9"/>
    <w:rsid w:val="00AB0BFA"/>
    <w:rsid w:val="00AB4A37"/>
    <w:rsid w:val="00AB64C4"/>
    <w:rsid w:val="00AB76B7"/>
    <w:rsid w:val="00AB7E1C"/>
    <w:rsid w:val="00AC0C3D"/>
    <w:rsid w:val="00AC33A2"/>
    <w:rsid w:val="00AD38F7"/>
    <w:rsid w:val="00AE1900"/>
    <w:rsid w:val="00AE5A3D"/>
    <w:rsid w:val="00AE65F1"/>
    <w:rsid w:val="00AE6BB4"/>
    <w:rsid w:val="00AE74AD"/>
    <w:rsid w:val="00AF159C"/>
    <w:rsid w:val="00AF76C0"/>
    <w:rsid w:val="00B01873"/>
    <w:rsid w:val="00B036AF"/>
    <w:rsid w:val="00B0494B"/>
    <w:rsid w:val="00B05865"/>
    <w:rsid w:val="00B074AB"/>
    <w:rsid w:val="00B07717"/>
    <w:rsid w:val="00B11DEF"/>
    <w:rsid w:val="00B131B1"/>
    <w:rsid w:val="00B17253"/>
    <w:rsid w:val="00B17D23"/>
    <w:rsid w:val="00B2165E"/>
    <w:rsid w:val="00B2583D"/>
    <w:rsid w:val="00B300B1"/>
    <w:rsid w:val="00B31A41"/>
    <w:rsid w:val="00B3287F"/>
    <w:rsid w:val="00B3400D"/>
    <w:rsid w:val="00B40199"/>
    <w:rsid w:val="00B47E13"/>
    <w:rsid w:val="00B502FF"/>
    <w:rsid w:val="00B528D3"/>
    <w:rsid w:val="00B643DF"/>
    <w:rsid w:val="00B65042"/>
    <w:rsid w:val="00B65300"/>
    <w:rsid w:val="00B66FA8"/>
    <w:rsid w:val="00B67422"/>
    <w:rsid w:val="00B70BD4"/>
    <w:rsid w:val="00B712CA"/>
    <w:rsid w:val="00B73463"/>
    <w:rsid w:val="00B76FD5"/>
    <w:rsid w:val="00B77434"/>
    <w:rsid w:val="00B90123"/>
    <w:rsid w:val="00B9016D"/>
    <w:rsid w:val="00B97803"/>
    <w:rsid w:val="00BA0F98"/>
    <w:rsid w:val="00BA1517"/>
    <w:rsid w:val="00BA416A"/>
    <w:rsid w:val="00BA4E39"/>
    <w:rsid w:val="00BA5754"/>
    <w:rsid w:val="00BA67FD"/>
    <w:rsid w:val="00BA7C48"/>
    <w:rsid w:val="00BC251F"/>
    <w:rsid w:val="00BC27F6"/>
    <w:rsid w:val="00BC39F4"/>
    <w:rsid w:val="00BC4B8D"/>
    <w:rsid w:val="00BC5284"/>
    <w:rsid w:val="00BD1587"/>
    <w:rsid w:val="00BD1867"/>
    <w:rsid w:val="00BD6A20"/>
    <w:rsid w:val="00BD7EE1"/>
    <w:rsid w:val="00BE1EEC"/>
    <w:rsid w:val="00BE5568"/>
    <w:rsid w:val="00BE5764"/>
    <w:rsid w:val="00BE7295"/>
    <w:rsid w:val="00BF1358"/>
    <w:rsid w:val="00C00E59"/>
    <w:rsid w:val="00C0106D"/>
    <w:rsid w:val="00C015F9"/>
    <w:rsid w:val="00C01D4A"/>
    <w:rsid w:val="00C03944"/>
    <w:rsid w:val="00C0635D"/>
    <w:rsid w:val="00C11EE5"/>
    <w:rsid w:val="00C133BE"/>
    <w:rsid w:val="00C145C7"/>
    <w:rsid w:val="00C17197"/>
    <w:rsid w:val="00C17621"/>
    <w:rsid w:val="00C222B4"/>
    <w:rsid w:val="00C262E4"/>
    <w:rsid w:val="00C26B2D"/>
    <w:rsid w:val="00C33E20"/>
    <w:rsid w:val="00C3407F"/>
    <w:rsid w:val="00C35CF6"/>
    <w:rsid w:val="00C3725B"/>
    <w:rsid w:val="00C40956"/>
    <w:rsid w:val="00C522BE"/>
    <w:rsid w:val="00C533EC"/>
    <w:rsid w:val="00C5470E"/>
    <w:rsid w:val="00C5583C"/>
    <w:rsid w:val="00C55EFB"/>
    <w:rsid w:val="00C56585"/>
    <w:rsid w:val="00C56B3F"/>
    <w:rsid w:val="00C57CD1"/>
    <w:rsid w:val="00C61E62"/>
    <w:rsid w:val="00C6211D"/>
    <w:rsid w:val="00C65492"/>
    <w:rsid w:val="00C70732"/>
    <w:rsid w:val="00C716E5"/>
    <w:rsid w:val="00C76BF1"/>
    <w:rsid w:val="00C773D9"/>
    <w:rsid w:val="00C80307"/>
    <w:rsid w:val="00C80ACE"/>
    <w:rsid w:val="00C81162"/>
    <w:rsid w:val="00C83258"/>
    <w:rsid w:val="00C83666"/>
    <w:rsid w:val="00C86E47"/>
    <w:rsid w:val="00C870B5"/>
    <w:rsid w:val="00C878A7"/>
    <w:rsid w:val="00C907DF"/>
    <w:rsid w:val="00C90F14"/>
    <w:rsid w:val="00C91630"/>
    <w:rsid w:val="00C9558A"/>
    <w:rsid w:val="00C966EB"/>
    <w:rsid w:val="00CA04B1"/>
    <w:rsid w:val="00CA2DFC"/>
    <w:rsid w:val="00CA2F80"/>
    <w:rsid w:val="00CA3A20"/>
    <w:rsid w:val="00CA4EC9"/>
    <w:rsid w:val="00CA60A4"/>
    <w:rsid w:val="00CA7421"/>
    <w:rsid w:val="00CB03D4"/>
    <w:rsid w:val="00CB0617"/>
    <w:rsid w:val="00CB08B6"/>
    <w:rsid w:val="00CB137B"/>
    <w:rsid w:val="00CB60C7"/>
    <w:rsid w:val="00CB7460"/>
    <w:rsid w:val="00CC35EF"/>
    <w:rsid w:val="00CC5048"/>
    <w:rsid w:val="00CC6246"/>
    <w:rsid w:val="00CC7645"/>
    <w:rsid w:val="00CD16A5"/>
    <w:rsid w:val="00CD384C"/>
    <w:rsid w:val="00CD5FD2"/>
    <w:rsid w:val="00CE3C43"/>
    <w:rsid w:val="00CE5860"/>
    <w:rsid w:val="00CE5E46"/>
    <w:rsid w:val="00CF3562"/>
    <w:rsid w:val="00CF49CC"/>
    <w:rsid w:val="00CF54C2"/>
    <w:rsid w:val="00D00232"/>
    <w:rsid w:val="00D04F0B"/>
    <w:rsid w:val="00D07384"/>
    <w:rsid w:val="00D1463A"/>
    <w:rsid w:val="00D161AF"/>
    <w:rsid w:val="00D16A42"/>
    <w:rsid w:val="00D172E9"/>
    <w:rsid w:val="00D24632"/>
    <w:rsid w:val="00D252C9"/>
    <w:rsid w:val="00D273DE"/>
    <w:rsid w:val="00D32DDF"/>
    <w:rsid w:val="00D347A4"/>
    <w:rsid w:val="00D3700C"/>
    <w:rsid w:val="00D4573B"/>
    <w:rsid w:val="00D57CCD"/>
    <w:rsid w:val="00D638E0"/>
    <w:rsid w:val="00D653B1"/>
    <w:rsid w:val="00D70B5A"/>
    <w:rsid w:val="00D74AE1"/>
    <w:rsid w:val="00D75071"/>
    <w:rsid w:val="00D75D42"/>
    <w:rsid w:val="00D769AC"/>
    <w:rsid w:val="00D77970"/>
    <w:rsid w:val="00D80B20"/>
    <w:rsid w:val="00D86166"/>
    <w:rsid w:val="00D865A8"/>
    <w:rsid w:val="00D876DD"/>
    <w:rsid w:val="00D9012A"/>
    <w:rsid w:val="00D92C2D"/>
    <w:rsid w:val="00D9361E"/>
    <w:rsid w:val="00D94F38"/>
    <w:rsid w:val="00D97453"/>
    <w:rsid w:val="00D97A16"/>
    <w:rsid w:val="00D97E69"/>
    <w:rsid w:val="00DA17CD"/>
    <w:rsid w:val="00DA56E6"/>
    <w:rsid w:val="00DB25B3"/>
    <w:rsid w:val="00DD041E"/>
    <w:rsid w:val="00DD2A3C"/>
    <w:rsid w:val="00DD3A54"/>
    <w:rsid w:val="00DD60F2"/>
    <w:rsid w:val="00DE0893"/>
    <w:rsid w:val="00DE2814"/>
    <w:rsid w:val="00DE6290"/>
    <w:rsid w:val="00DE6796"/>
    <w:rsid w:val="00DE7030"/>
    <w:rsid w:val="00DF1211"/>
    <w:rsid w:val="00DF41B2"/>
    <w:rsid w:val="00E01166"/>
    <w:rsid w:val="00E01272"/>
    <w:rsid w:val="00E015AE"/>
    <w:rsid w:val="00E03067"/>
    <w:rsid w:val="00E03846"/>
    <w:rsid w:val="00E069B6"/>
    <w:rsid w:val="00E16EB4"/>
    <w:rsid w:val="00E17831"/>
    <w:rsid w:val="00E20A7D"/>
    <w:rsid w:val="00E21A27"/>
    <w:rsid w:val="00E25281"/>
    <w:rsid w:val="00E27A2F"/>
    <w:rsid w:val="00E32F40"/>
    <w:rsid w:val="00E33491"/>
    <w:rsid w:val="00E4107A"/>
    <w:rsid w:val="00E4156E"/>
    <w:rsid w:val="00E42A94"/>
    <w:rsid w:val="00E43E53"/>
    <w:rsid w:val="00E44826"/>
    <w:rsid w:val="00E451BA"/>
    <w:rsid w:val="00E454B5"/>
    <w:rsid w:val="00E458BF"/>
    <w:rsid w:val="00E45F9A"/>
    <w:rsid w:val="00E47DB8"/>
    <w:rsid w:val="00E47FD8"/>
    <w:rsid w:val="00E54BFB"/>
    <w:rsid w:val="00E54CD7"/>
    <w:rsid w:val="00E61AD7"/>
    <w:rsid w:val="00E61DB8"/>
    <w:rsid w:val="00E706E7"/>
    <w:rsid w:val="00E72215"/>
    <w:rsid w:val="00E818AD"/>
    <w:rsid w:val="00E84229"/>
    <w:rsid w:val="00E84965"/>
    <w:rsid w:val="00E90E4E"/>
    <w:rsid w:val="00E923E1"/>
    <w:rsid w:val="00E9391E"/>
    <w:rsid w:val="00E972FA"/>
    <w:rsid w:val="00EA1052"/>
    <w:rsid w:val="00EA218F"/>
    <w:rsid w:val="00EA447E"/>
    <w:rsid w:val="00EA44EB"/>
    <w:rsid w:val="00EA4F29"/>
    <w:rsid w:val="00EA5B27"/>
    <w:rsid w:val="00EA5F83"/>
    <w:rsid w:val="00EA6F9D"/>
    <w:rsid w:val="00EB07A5"/>
    <w:rsid w:val="00EB6F3C"/>
    <w:rsid w:val="00EC1E2C"/>
    <w:rsid w:val="00EC2A35"/>
    <w:rsid w:val="00EC2B9A"/>
    <w:rsid w:val="00EC3723"/>
    <w:rsid w:val="00EC568A"/>
    <w:rsid w:val="00EC57A4"/>
    <w:rsid w:val="00EC7C87"/>
    <w:rsid w:val="00ED030E"/>
    <w:rsid w:val="00ED2A8D"/>
    <w:rsid w:val="00ED2ACE"/>
    <w:rsid w:val="00ED3BD7"/>
    <w:rsid w:val="00ED4450"/>
    <w:rsid w:val="00EE54CB"/>
    <w:rsid w:val="00EE6424"/>
    <w:rsid w:val="00EF1C54"/>
    <w:rsid w:val="00EF404B"/>
    <w:rsid w:val="00F00376"/>
    <w:rsid w:val="00F01F0C"/>
    <w:rsid w:val="00F02A5A"/>
    <w:rsid w:val="00F04569"/>
    <w:rsid w:val="00F11368"/>
    <w:rsid w:val="00F11764"/>
    <w:rsid w:val="00F157E2"/>
    <w:rsid w:val="00F20AFD"/>
    <w:rsid w:val="00F259E2"/>
    <w:rsid w:val="00F36075"/>
    <w:rsid w:val="00F36FFC"/>
    <w:rsid w:val="00F41AAF"/>
    <w:rsid w:val="00F41F0B"/>
    <w:rsid w:val="00F44CF1"/>
    <w:rsid w:val="00F45239"/>
    <w:rsid w:val="00F51991"/>
    <w:rsid w:val="00F527AC"/>
    <w:rsid w:val="00F5503F"/>
    <w:rsid w:val="00F55691"/>
    <w:rsid w:val="00F61D83"/>
    <w:rsid w:val="00F637AA"/>
    <w:rsid w:val="00F65DD1"/>
    <w:rsid w:val="00F707B3"/>
    <w:rsid w:val="00F71135"/>
    <w:rsid w:val="00F741FE"/>
    <w:rsid w:val="00F74309"/>
    <w:rsid w:val="00F7793E"/>
    <w:rsid w:val="00F8172E"/>
    <w:rsid w:val="00F82C35"/>
    <w:rsid w:val="00F87906"/>
    <w:rsid w:val="00F90461"/>
    <w:rsid w:val="00F92765"/>
    <w:rsid w:val="00F93E14"/>
    <w:rsid w:val="00F966C3"/>
    <w:rsid w:val="00FA312E"/>
    <w:rsid w:val="00FA370D"/>
    <w:rsid w:val="00FA66F1"/>
    <w:rsid w:val="00FB45A9"/>
    <w:rsid w:val="00FC06AF"/>
    <w:rsid w:val="00FC0BC9"/>
    <w:rsid w:val="00FC1274"/>
    <w:rsid w:val="00FC378B"/>
    <w:rsid w:val="00FC3977"/>
    <w:rsid w:val="00FC4891"/>
    <w:rsid w:val="00FD2566"/>
    <w:rsid w:val="00FD2F16"/>
    <w:rsid w:val="00FD6065"/>
    <w:rsid w:val="00FD6084"/>
    <w:rsid w:val="00FD7104"/>
    <w:rsid w:val="00FE1D34"/>
    <w:rsid w:val="00FE244F"/>
    <w:rsid w:val="00FE2A6F"/>
    <w:rsid w:val="00FE50B5"/>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30B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451BA"/>
    <w:pPr>
      <w:spacing w:after="0" w:line="216" w:lineRule="atLeast"/>
    </w:pPr>
    <w:rPr>
      <w:sz w:val="18"/>
      <w:lang w:val="en-GB"/>
    </w:rPr>
  </w:style>
  <w:style w:type="paragraph" w:styleId="1">
    <w:name w:val="heading 1"/>
    <w:basedOn w:val="a1"/>
    <w:next w:val="Heading1separatationline"/>
    <w:link w:val="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2">
    <w:name w:val="heading 2"/>
    <w:basedOn w:val="a1"/>
    <w:next w:val="Heading2separationline"/>
    <w:link w:val="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3">
    <w:name w:val="heading 3"/>
    <w:basedOn w:val="a1"/>
    <w:next w:val="a2"/>
    <w:link w:val="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40">
    <w:name w:val="heading 4"/>
    <w:basedOn w:val="a1"/>
    <w:next w:val="a2"/>
    <w:link w:val="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5">
    <w:name w:val="heading 5"/>
    <w:basedOn w:val="a1"/>
    <w:next w:val="a1"/>
    <w:link w:val="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6">
    <w:name w:val="heading 6"/>
    <w:basedOn w:val="a1"/>
    <w:next w:val="a1"/>
    <w:link w:val="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1"/>
    <w:next w:val="a1"/>
    <w:link w:val="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link w:val="Char"/>
    <w:rsid w:val="00380350"/>
    <w:pPr>
      <w:spacing w:after="0" w:line="240" w:lineRule="exact"/>
    </w:pPr>
    <w:rPr>
      <w:sz w:val="20"/>
      <w:lang w:val="en-GB"/>
    </w:rPr>
  </w:style>
  <w:style w:type="character" w:customStyle="1" w:styleId="Char">
    <w:name w:val="머리글 Char"/>
    <w:basedOn w:val="a3"/>
    <w:link w:val="a6"/>
    <w:rsid w:val="00380350"/>
    <w:rPr>
      <w:sz w:val="20"/>
      <w:lang w:val="en-GB"/>
    </w:rPr>
  </w:style>
  <w:style w:type="paragraph" w:styleId="a7">
    <w:name w:val="footer"/>
    <w:link w:val="Char0"/>
    <w:rsid w:val="00CF49CC"/>
    <w:pPr>
      <w:spacing w:after="0" w:line="240" w:lineRule="exact"/>
    </w:pPr>
    <w:rPr>
      <w:sz w:val="20"/>
      <w:lang w:val="en-GB"/>
    </w:rPr>
  </w:style>
  <w:style w:type="character" w:customStyle="1" w:styleId="Char0">
    <w:name w:val="바닥글 Char"/>
    <w:basedOn w:val="a3"/>
    <w:link w:val="a7"/>
    <w:rsid w:val="00CF49CC"/>
    <w:rPr>
      <w:sz w:val="20"/>
      <w:lang w:val="en-GB"/>
    </w:rPr>
  </w:style>
  <w:style w:type="paragraph" w:styleId="a8">
    <w:name w:val="Balloon Text"/>
    <w:basedOn w:val="a1"/>
    <w:link w:val="Char1"/>
    <w:rsid w:val="00EB6F3C"/>
    <w:pPr>
      <w:spacing w:line="240" w:lineRule="auto"/>
    </w:pPr>
    <w:rPr>
      <w:rFonts w:ascii="Tahoma" w:hAnsi="Tahoma" w:cs="Tahoma"/>
      <w:sz w:val="16"/>
      <w:szCs w:val="16"/>
    </w:rPr>
  </w:style>
  <w:style w:type="character" w:customStyle="1" w:styleId="Char1">
    <w:name w:val="풍선 도움말 텍스트 Char"/>
    <w:basedOn w:val="a3"/>
    <w:link w:val="a8"/>
    <w:rsid w:val="00EB6F3C"/>
    <w:rPr>
      <w:rFonts w:ascii="Tahoma" w:hAnsi="Tahoma" w:cs="Tahoma"/>
      <w:sz w:val="16"/>
      <w:szCs w:val="16"/>
      <w:lang w:val="en-US"/>
    </w:rPr>
  </w:style>
  <w:style w:type="table" w:styleId="a9">
    <w:name w:val="Table Grid"/>
    <w:basedOn w:val="a4"/>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a1"/>
    <w:rsid w:val="00380350"/>
    <w:pPr>
      <w:spacing w:line="500" w:lineRule="exact"/>
      <w:ind w:left="907" w:right="907"/>
    </w:pPr>
    <w:rPr>
      <w:b/>
      <w:caps/>
      <w:color w:val="FFFFFF" w:themeColor="background1"/>
      <w:sz w:val="50"/>
      <w:szCs w:val="50"/>
    </w:rPr>
  </w:style>
  <w:style w:type="character" w:customStyle="1" w:styleId="1Char">
    <w:name w:val="제목 1 Char"/>
    <w:basedOn w:val="a3"/>
    <w:link w:val="1"/>
    <w:rsid w:val="006E10BF"/>
    <w:rPr>
      <w:rFonts w:asciiTheme="majorHAnsi" w:eastAsiaTheme="majorEastAsia" w:hAnsiTheme="majorHAnsi" w:cstheme="majorBidi"/>
      <w:b/>
      <w:bCs/>
      <w:caps/>
      <w:color w:val="407EC9"/>
      <w:sz w:val="28"/>
      <w:szCs w:val="24"/>
      <w:lang w:val="en-GB"/>
    </w:rPr>
  </w:style>
  <w:style w:type="character" w:customStyle="1" w:styleId="2Char">
    <w:name w:val="제목 2 Char"/>
    <w:basedOn w:val="a3"/>
    <w:link w:val="2"/>
    <w:rsid w:val="006802D8"/>
    <w:rPr>
      <w:rFonts w:asciiTheme="majorHAnsi" w:eastAsiaTheme="majorEastAsia" w:hAnsiTheme="majorHAnsi" w:cstheme="majorBidi"/>
      <w:b/>
      <w:bCs/>
      <w:caps/>
      <w:color w:val="407EC9"/>
      <w:sz w:val="24"/>
      <w:szCs w:val="24"/>
      <w:lang w:val="en-GB"/>
    </w:rPr>
  </w:style>
  <w:style w:type="character" w:customStyle="1" w:styleId="3Char">
    <w:name w:val="제목 3 Char"/>
    <w:basedOn w:val="a3"/>
    <w:link w:val="3"/>
    <w:rsid w:val="006E10BF"/>
    <w:rPr>
      <w:rFonts w:asciiTheme="majorHAnsi" w:eastAsiaTheme="majorEastAsia" w:hAnsiTheme="majorHAnsi" w:cstheme="majorBidi"/>
      <w:b/>
      <w:bCs/>
      <w:smallCaps/>
      <w:color w:val="407EC9"/>
      <w:lang w:val="en-GB"/>
    </w:rPr>
  </w:style>
  <w:style w:type="paragraph" w:styleId="aa">
    <w:name w:val="List"/>
    <w:basedOn w:val="a1"/>
    <w:uiPriority w:val="99"/>
    <w:unhideWhenUsed/>
    <w:rsid w:val="00CC6246"/>
    <w:pPr>
      <w:ind w:left="360" w:hanging="360"/>
      <w:contextualSpacing/>
    </w:pPr>
    <w:rPr>
      <w:sz w:val="22"/>
    </w:rPr>
  </w:style>
  <w:style w:type="character" w:customStyle="1" w:styleId="4Char">
    <w:name w:val="제목 4 Char"/>
    <w:basedOn w:val="a3"/>
    <w:link w:val="40"/>
    <w:rsid w:val="006E10BF"/>
    <w:rPr>
      <w:rFonts w:asciiTheme="majorHAnsi" w:eastAsiaTheme="majorEastAsia" w:hAnsiTheme="majorHAnsi" w:cstheme="majorBidi"/>
      <w:b/>
      <w:bCs/>
      <w:iCs/>
      <w:color w:val="407EC9"/>
      <w:lang w:val="en-GB"/>
    </w:rPr>
  </w:style>
  <w:style w:type="character" w:customStyle="1" w:styleId="5Char">
    <w:name w:val="제목 5 Char"/>
    <w:basedOn w:val="a3"/>
    <w:link w:val="5"/>
    <w:rsid w:val="00756ACD"/>
    <w:rPr>
      <w:rFonts w:asciiTheme="majorHAnsi" w:eastAsiaTheme="majorEastAsia" w:hAnsiTheme="majorHAnsi" w:cstheme="majorBidi"/>
      <w:b/>
      <w:color w:val="407EC9"/>
      <w:sz w:val="20"/>
      <w:lang w:val="en-GB"/>
    </w:rPr>
  </w:style>
  <w:style w:type="character" w:customStyle="1" w:styleId="6Char">
    <w:name w:val="제목 6 Char"/>
    <w:basedOn w:val="a3"/>
    <w:link w:val="6"/>
    <w:rsid w:val="00CF49CC"/>
    <w:rPr>
      <w:rFonts w:asciiTheme="majorHAnsi" w:eastAsiaTheme="majorEastAsia" w:hAnsiTheme="majorHAnsi" w:cstheme="majorBidi"/>
      <w:i/>
      <w:iCs/>
      <w:color w:val="002A45" w:themeColor="accent1" w:themeShade="7F"/>
      <w:sz w:val="18"/>
      <w:lang w:val="en-GB"/>
    </w:rPr>
  </w:style>
  <w:style w:type="character" w:customStyle="1" w:styleId="7Char">
    <w:name w:val="제목 7 Char"/>
    <w:basedOn w:val="a3"/>
    <w:link w:val="7"/>
    <w:rsid w:val="00CF49CC"/>
    <w:rPr>
      <w:rFonts w:asciiTheme="majorHAnsi" w:eastAsiaTheme="majorEastAsia" w:hAnsiTheme="majorHAnsi" w:cstheme="majorBidi"/>
      <w:i/>
      <w:iCs/>
      <w:color w:val="404040" w:themeColor="text1" w:themeTint="BF"/>
      <w:sz w:val="18"/>
      <w:lang w:val="en-GB"/>
    </w:rPr>
  </w:style>
  <w:style w:type="character" w:customStyle="1" w:styleId="8Char">
    <w:name w:val="제목 8 Char"/>
    <w:basedOn w:val="a3"/>
    <w:link w:val="8"/>
    <w:rsid w:val="00CF49CC"/>
    <w:rPr>
      <w:rFonts w:asciiTheme="majorHAnsi" w:eastAsiaTheme="majorEastAsia" w:hAnsiTheme="majorHAnsi" w:cstheme="majorBidi"/>
      <w:color w:val="404040" w:themeColor="text1" w:themeTint="BF"/>
      <w:sz w:val="20"/>
      <w:szCs w:val="20"/>
      <w:lang w:val="en-GB"/>
    </w:rPr>
  </w:style>
  <w:style w:type="character" w:customStyle="1" w:styleId="9Char">
    <w:name w:val="제목 9 Char"/>
    <w:basedOn w:val="a3"/>
    <w:link w:val="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a1"/>
    <w:qFormat/>
    <w:rsid w:val="006E10BF"/>
    <w:pPr>
      <w:numPr>
        <w:numId w:val="1"/>
      </w:numPr>
      <w:spacing w:after="120"/>
    </w:pPr>
    <w:rPr>
      <w:color w:val="000000" w:themeColor="text1"/>
      <w:sz w:val="22"/>
    </w:rPr>
  </w:style>
  <w:style w:type="paragraph" w:customStyle="1" w:styleId="Bullet2">
    <w:name w:val="Bullet 2"/>
    <w:basedOn w:val="a1"/>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a1"/>
    <w:next w:val="a2"/>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a1"/>
    <w:next w:val="a2"/>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a1"/>
    <w:rsid w:val="00441393"/>
    <w:pPr>
      <w:spacing w:line="180" w:lineRule="exact"/>
      <w:jc w:val="right"/>
    </w:pPr>
    <w:rPr>
      <w:color w:val="00558C" w:themeColor="accent1"/>
    </w:rPr>
  </w:style>
  <w:style w:type="paragraph" w:customStyle="1" w:styleId="Editionnumber">
    <w:name w:val="Edition number"/>
    <w:basedOn w:val="a1"/>
    <w:rsid w:val="004E0BBB"/>
    <w:rPr>
      <w:b/>
      <w:color w:val="00558C" w:themeColor="accent1"/>
      <w:sz w:val="50"/>
      <w:szCs w:val="50"/>
    </w:rPr>
  </w:style>
  <w:style w:type="paragraph" w:customStyle="1" w:styleId="Editionnumber-footer">
    <w:name w:val="Edition number - footer"/>
    <w:basedOn w:val="a7"/>
    <w:next w:val="ab"/>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a6"/>
    <w:rsid w:val="00441393"/>
    <w:pPr>
      <w:pBdr>
        <w:bottom w:val="single" w:sz="8" w:space="12" w:color="00558C" w:themeColor="accent1"/>
      </w:pBdr>
      <w:spacing w:before="100" w:line="560" w:lineRule="exact"/>
    </w:pPr>
    <w:rPr>
      <w:b/>
      <w:caps/>
      <w:color w:val="009FE3" w:themeColor="accent2"/>
      <w:sz w:val="56"/>
      <w:szCs w:val="56"/>
    </w:rPr>
  </w:style>
  <w:style w:type="paragraph" w:styleId="10">
    <w:name w:val="toc 1"/>
    <w:basedOn w:val="a1"/>
    <w:next w:val="a1"/>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20">
    <w:name w:val="toc 2"/>
    <w:basedOn w:val="a1"/>
    <w:next w:val="a1"/>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ac">
    <w:name w:val="Hyperlink"/>
    <w:basedOn w:val="a3"/>
    <w:uiPriority w:val="99"/>
    <w:unhideWhenUsed/>
    <w:rsid w:val="00201337"/>
    <w:rPr>
      <w:color w:val="00558C" w:themeColor="accent1"/>
      <w:u w:val="single"/>
    </w:rPr>
  </w:style>
  <w:style w:type="paragraph" w:styleId="30">
    <w:name w:val="List Number 3"/>
    <w:basedOn w:val="a1"/>
    <w:uiPriority w:val="99"/>
    <w:unhideWhenUsed/>
    <w:rsid w:val="00F90461"/>
    <w:pPr>
      <w:contextualSpacing/>
    </w:pPr>
  </w:style>
  <w:style w:type="paragraph" w:styleId="ad">
    <w:name w:val="table of figures"/>
    <w:basedOn w:val="a1"/>
    <w:next w:val="a1"/>
    <w:uiPriority w:val="99"/>
    <w:rsid w:val="007D1805"/>
    <w:pPr>
      <w:tabs>
        <w:tab w:val="right" w:leader="dot" w:pos="9781"/>
      </w:tabs>
      <w:spacing w:after="60"/>
      <w:ind w:left="1276" w:right="424" w:hanging="1276"/>
    </w:pPr>
    <w:rPr>
      <w:i/>
      <w:sz w:val="22"/>
    </w:rPr>
  </w:style>
  <w:style w:type="paragraph" w:customStyle="1" w:styleId="Tabletext">
    <w:name w:val="Table text"/>
    <w:basedOn w:val="a1"/>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11">
    <w:name w:val="Medium Shading 1"/>
    <w:basedOn w:val="a4"/>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31">
    <w:name w:val="toc 3"/>
    <w:basedOn w:val="a1"/>
    <w:next w:val="a1"/>
    <w:uiPriority w:val="39"/>
    <w:unhideWhenUsed/>
    <w:rsid w:val="00F259E2"/>
    <w:pPr>
      <w:spacing w:after="60"/>
      <w:ind w:left="1134" w:hanging="709"/>
    </w:pPr>
  </w:style>
  <w:style w:type="paragraph" w:customStyle="1" w:styleId="Listatext">
    <w:name w:val="List a text"/>
    <w:basedOn w:val="a1"/>
    <w:qFormat/>
    <w:rsid w:val="00D07384"/>
    <w:pPr>
      <w:spacing w:after="120"/>
      <w:ind w:left="1134"/>
    </w:pPr>
    <w:rPr>
      <w:sz w:val="22"/>
    </w:rPr>
  </w:style>
  <w:style w:type="character" w:customStyle="1" w:styleId="Bullet2Char">
    <w:name w:val="Bullet 2 Char"/>
    <w:basedOn w:val="a3"/>
    <w:link w:val="Bullet2"/>
    <w:rsid w:val="006E10BF"/>
    <w:rPr>
      <w:color w:val="000000" w:themeColor="text1"/>
      <w:lang w:val="en-GB"/>
    </w:rPr>
  </w:style>
  <w:style w:type="paragraph" w:customStyle="1" w:styleId="AppendixHead1">
    <w:name w:val="Appendix Head 1"/>
    <w:basedOn w:val="a1"/>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a1"/>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a1"/>
    <w:next w:val="a2"/>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a1"/>
    <w:next w:val="a2"/>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a1"/>
    <w:next w:val="a2"/>
    <w:link w:val="AnnexChar"/>
    <w:qFormat/>
    <w:rsid w:val="006E10BF"/>
    <w:pPr>
      <w:numPr>
        <w:numId w:val="60"/>
      </w:numPr>
      <w:spacing w:after="360"/>
    </w:pPr>
    <w:rPr>
      <w:b/>
      <w:i/>
      <w:caps/>
      <w:color w:val="407EC9"/>
      <w:sz w:val="28"/>
      <w:u w:val="single"/>
    </w:rPr>
  </w:style>
  <w:style w:type="character" w:customStyle="1" w:styleId="AnnexChar">
    <w:name w:val="Annex Char"/>
    <w:basedOn w:val="a3"/>
    <w:link w:val="Annex"/>
    <w:rsid w:val="006E10BF"/>
    <w:rPr>
      <w:b/>
      <w:i/>
      <w:caps/>
      <w:color w:val="407EC9"/>
      <w:sz w:val="28"/>
      <w:u w:val="single"/>
      <w:lang w:val="en-GB"/>
    </w:rPr>
  </w:style>
  <w:style w:type="paragraph" w:customStyle="1" w:styleId="AnnexAHead1">
    <w:name w:val="Annex A Head 1"/>
    <w:basedOn w:val="a1"/>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a1"/>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a2">
    <w:name w:val="Body Text"/>
    <w:basedOn w:val="a1"/>
    <w:link w:val="Char2"/>
    <w:unhideWhenUsed/>
    <w:qFormat/>
    <w:rsid w:val="00380350"/>
    <w:pPr>
      <w:spacing w:after="120"/>
    </w:pPr>
    <w:rPr>
      <w:sz w:val="22"/>
    </w:rPr>
  </w:style>
  <w:style w:type="character" w:customStyle="1" w:styleId="Char2">
    <w:name w:val="본문 Char"/>
    <w:basedOn w:val="a3"/>
    <w:link w:val="a2"/>
    <w:rsid w:val="00380350"/>
    <w:rPr>
      <w:lang w:val="en-GB"/>
    </w:rPr>
  </w:style>
  <w:style w:type="paragraph" w:customStyle="1" w:styleId="AnnexAHead3">
    <w:name w:val="Annex A Head 3"/>
    <w:basedOn w:val="a1"/>
    <w:next w:val="a2"/>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a1"/>
    <w:next w:val="a2"/>
    <w:rsid w:val="006E10BF"/>
    <w:pPr>
      <w:numPr>
        <w:ilvl w:val="3"/>
        <w:numId w:val="10"/>
      </w:numPr>
      <w:spacing w:before="120" w:after="120" w:line="240" w:lineRule="auto"/>
    </w:pPr>
    <w:rPr>
      <w:rFonts w:eastAsia="Calibri" w:cs="Calibri"/>
      <w:b/>
      <w:color w:val="407EC9"/>
      <w:sz w:val="22"/>
      <w:lang w:eastAsia="en-GB"/>
    </w:rPr>
  </w:style>
  <w:style w:type="character" w:styleId="ae">
    <w:name w:val="annotation reference"/>
    <w:basedOn w:val="a3"/>
    <w:unhideWhenUsed/>
    <w:rsid w:val="00380350"/>
    <w:rPr>
      <w:noProof w:val="0"/>
      <w:sz w:val="18"/>
      <w:szCs w:val="18"/>
      <w:lang w:val="en-GB"/>
    </w:rPr>
  </w:style>
  <w:style w:type="paragraph" w:styleId="af">
    <w:name w:val="annotation text"/>
    <w:basedOn w:val="a1"/>
    <w:link w:val="Char3"/>
    <w:unhideWhenUsed/>
    <w:rsid w:val="00380350"/>
    <w:pPr>
      <w:spacing w:line="240" w:lineRule="auto"/>
    </w:pPr>
    <w:rPr>
      <w:sz w:val="24"/>
      <w:szCs w:val="24"/>
    </w:rPr>
  </w:style>
  <w:style w:type="character" w:customStyle="1" w:styleId="Char3">
    <w:name w:val="메모 텍스트 Char"/>
    <w:basedOn w:val="a3"/>
    <w:link w:val="af"/>
    <w:rsid w:val="00380350"/>
    <w:rPr>
      <w:sz w:val="24"/>
      <w:szCs w:val="24"/>
      <w:lang w:val="en-GB"/>
    </w:rPr>
  </w:style>
  <w:style w:type="paragraph" w:styleId="af0">
    <w:name w:val="annotation subject"/>
    <w:basedOn w:val="af"/>
    <w:next w:val="af"/>
    <w:link w:val="Char4"/>
    <w:unhideWhenUsed/>
    <w:rsid w:val="00B70BD4"/>
    <w:rPr>
      <w:b/>
      <w:bCs/>
      <w:sz w:val="20"/>
      <w:szCs w:val="20"/>
    </w:rPr>
  </w:style>
  <w:style w:type="character" w:customStyle="1" w:styleId="Char4">
    <w:name w:val="메모 주제 Char"/>
    <w:basedOn w:val="Char3"/>
    <w:link w:val="af0"/>
    <w:rsid w:val="00B70BD4"/>
    <w:rPr>
      <w:b/>
      <w:bCs/>
      <w:sz w:val="20"/>
      <w:szCs w:val="20"/>
      <w:lang w:val="en-US"/>
    </w:rPr>
  </w:style>
  <w:style w:type="paragraph" w:styleId="32">
    <w:name w:val="Body Text Indent 3"/>
    <w:basedOn w:val="a1"/>
    <w:link w:val="3Char0"/>
    <w:semiHidden/>
    <w:unhideWhenUsed/>
    <w:rsid w:val="00CF49CC"/>
    <w:pPr>
      <w:spacing w:after="120"/>
      <w:ind w:left="360"/>
    </w:pPr>
    <w:rPr>
      <w:sz w:val="16"/>
      <w:szCs w:val="16"/>
    </w:rPr>
  </w:style>
  <w:style w:type="character" w:customStyle="1" w:styleId="3Char0">
    <w:name w:val="본문 들여쓰기 3 Char"/>
    <w:basedOn w:val="a3"/>
    <w:link w:val="32"/>
    <w:semiHidden/>
    <w:rsid w:val="00CF49CC"/>
    <w:rPr>
      <w:sz w:val="16"/>
      <w:szCs w:val="16"/>
      <w:lang w:val="en-GB"/>
    </w:rPr>
  </w:style>
  <w:style w:type="paragraph" w:customStyle="1" w:styleId="InsetList">
    <w:name w:val="Inset List"/>
    <w:basedOn w:val="a1"/>
    <w:rsid w:val="006E10BF"/>
    <w:pPr>
      <w:numPr>
        <w:numId w:val="8"/>
      </w:numPr>
      <w:spacing w:after="120"/>
      <w:jc w:val="both"/>
    </w:pPr>
    <w:rPr>
      <w:sz w:val="22"/>
    </w:rPr>
  </w:style>
  <w:style w:type="paragraph" w:customStyle="1" w:styleId="ListofFigures">
    <w:name w:val="List of Figures"/>
    <w:basedOn w:val="a1"/>
    <w:next w:val="a1"/>
    <w:rsid w:val="00CF49CC"/>
    <w:pPr>
      <w:spacing w:after="240" w:line="480" w:lineRule="atLeast"/>
    </w:pPr>
    <w:rPr>
      <w:b/>
      <w:color w:val="009FE3" w:themeColor="accent2"/>
      <w:sz w:val="40"/>
      <w:szCs w:val="40"/>
    </w:rPr>
  </w:style>
  <w:style w:type="paragraph" w:customStyle="1" w:styleId="Reference">
    <w:name w:val="Reference"/>
    <w:basedOn w:val="a1"/>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a1"/>
    <w:next w:val="a1"/>
    <w:qFormat/>
    <w:rsid w:val="00662990"/>
    <w:pPr>
      <w:numPr>
        <w:numId w:val="31"/>
      </w:numPr>
      <w:spacing w:after="240"/>
    </w:pPr>
    <w:rPr>
      <w:b/>
      <w:bCs/>
      <w:i/>
      <w:color w:val="575756"/>
      <w:sz w:val="22"/>
      <w:u w:val="single"/>
    </w:rPr>
  </w:style>
  <w:style w:type="paragraph" w:styleId="a">
    <w:name w:val="List Number"/>
    <w:basedOn w:val="a1"/>
    <w:semiHidden/>
    <w:rsid w:val="006E10BF"/>
    <w:pPr>
      <w:numPr>
        <w:numId w:val="13"/>
      </w:numPr>
      <w:contextualSpacing/>
    </w:pPr>
  </w:style>
  <w:style w:type="paragraph" w:styleId="41">
    <w:name w:val="toc 4"/>
    <w:basedOn w:val="a1"/>
    <w:next w:val="a1"/>
    <w:autoRedefine/>
    <w:uiPriority w:val="39"/>
    <w:unhideWhenUsed/>
    <w:rsid w:val="003621C3"/>
    <w:pPr>
      <w:tabs>
        <w:tab w:val="right" w:leader="dot" w:pos="10195"/>
      </w:tabs>
      <w:ind w:left="1134" w:right="425" w:hanging="1134"/>
    </w:pPr>
    <w:rPr>
      <w:b/>
      <w:color w:val="00558C"/>
      <w:sz w:val="22"/>
    </w:rPr>
  </w:style>
  <w:style w:type="paragraph" w:styleId="af1">
    <w:name w:val="footnote text"/>
    <w:basedOn w:val="a1"/>
    <w:link w:val="Char5"/>
    <w:unhideWhenUsed/>
    <w:rsid w:val="00332A7B"/>
    <w:pPr>
      <w:tabs>
        <w:tab w:val="left" w:pos="425"/>
      </w:tabs>
      <w:spacing w:line="240" w:lineRule="auto"/>
      <w:ind w:left="425" w:hanging="425"/>
    </w:pPr>
    <w:rPr>
      <w:szCs w:val="24"/>
      <w:vertAlign w:val="superscript"/>
    </w:rPr>
  </w:style>
  <w:style w:type="character" w:customStyle="1" w:styleId="Char5">
    <w:name w:val="각주 텍스트 Char"/>
    <w:basedOn w:val="a3"/>
    <w:link w:val="af1"/>
    <w:rsid w:val="00332A7B"/>
    <w:rPr>
      <w:sz w:val="18"/>
      <w:szCs w:val="24"/>
      <w:vertAlign w:val="superscript"/>
      <w:lang w:val="en-GB"/>
    </w:rPr>
  </w:style>
  <w:style w:type="character" w:styleId="af2">
    <w:name w:val="footnote reference"/>
    <w:rsid w:val="00CF49CC"/>
    <w:rPr>
      <w:vertAlign w:val="superscript"/>
    </w:rPr>
  </w:style>
  <w:style w:type="character" w:styleId="af3">
    <w:name w:val="page number"/>
    <w:rsid w:val="006C48F9"/>
    <w:rPr>
      <w:rFonts w:asciiTheme="minorHAnsi" w:hAnsiTheme="minorHAnsi"/>
      <w:sz w:val="15"/>
    </w:rPr>
  </w:style>
  <w:style w:type="paragraph" w:customStyle="1" w:styleId="Footereditionno">
    <w:name w:val="Footer edition no."/>
    <w:basedOn w:val="a1"/>
    <w:rsid w:val="00F74309"/>
    <w:pPr>
      <w:tabs>
        <w:tab w:val="right" w:pos="10206"/>
      </w:tabs>
    </w:pPr>
    <w:rPr>
      <w:b/>
      <w:color w:val="00558C"/>
      <w:sz w:val="15"/>
    </w:rPr>
  </w:style>
  <w:style w:type="paragraph" w:customStyle="1" w:styleId="Lista">
    <w:name w:val="List a"/>
    <w:basedOn w:val="a1"/>
    <w:qFormat/>
    <w:rsid w:val="00D07384"/>
    <w:pPr>
      <w:numPr>
        <w:ilvl w:val="1"/>
        <w:numId w:val="33"/>
      </w:numPr>
      <w:spacing w:after="120" w:line="240" w:lineRule="auto"/>
      <w:jc w:val="both"/>
    </w:pPr>
    <w:rPr>
      <w:rFonts w:eastAsia="Times New Roman" w:cs="Times New Roman"/>
      <w:sz w:val="22"/>
      <w:szCs w:val="20"/>
      <w:lang w:eastAsia="en-GB"/>
    </w:rPr>
  </w:style>
  <w:style w:type="numbering" w:styleId="a0">
    <w:name w:val="Outline List 3"/>
    <w:basedOn w:val="a5"/>
    <w:rsid w:val="006E10BF"/>
    <w:pPr>
      <w:numPr>
        <w:numId w:val="6"/>
      </w:numPr>
    </w:pPr>
  </w:style>
  <w:style w:type="paragraph" w:styleId="50">
    <w:name w:val="toc 5"/>
    <w:basedOn w:val="a1"/>
    <w:next w:val="a1"/>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60">
    <w:name w:val="toc 6"/>
    <w:basedOn w:val="a1"/>
    <w:next w:val="a1"/>
    <w:autoRedefine/>
    <w:rsid w:val="00CF49CC"/>
    <w:pPr>
      <w:spacing w:line="240" w:lineRule="auto"/>
      <w:ind w:left="960"/>
    </w:pPr>
    <w:rPr>
      <w:rFonts w:ascii="Arial" w:eastAsia="Times New Roman" w:hAnsi="Arial" w:cs="Times New Roman"/>
      <w:sz w:val="20"/>
      <w:szCs w:val="20"/>
    </w:rPr>
  </w:style>
  <w:style w:type="paragraph" w:styleId="70">
    <w:name w:val="toc 7"/>
    <w:basedOn w:val="a1"/>
    <w:next w:val="a1"/>
    <w:autoRedefine/>
    <w:rsid w:val="00CF49CC"/>
    <w:pPr>
      <w:spacing w:line="240" w:lineRule="auto"/>
      <w:ind w:left="1200"/>
    </w:pPr>
    <w:rPr>
      <w:rFonts w:ascii="Arial" w:eastAsia="Times New Roman" w:hAnsi="Arial" w:cs="Times New Roman"/>
      <w:sz w:val="20"/>
      <w:szCs w:val="20"/>
    </w:rPr>
  </w:style>
  <w:style w:type="paragraph" w:styleId="80">
    <w:name w:val="toc 8"/>
    <w:basedOn w:val="a1"/>
    <w:next w:val="a1"/>
    <w:autoRedefine/>
    <w:rsid w:val="00CF49CC"/>
    <w:pPr>
      <w:spacing w:line="240" w:lineRule="auto"/>
      <w:ind w:left="1440"/>
    </w:pPr>
    <w:rPr>
      <w:rFonts w:ascii="Arial" w:eastAsia="Times New Roman" w:hAnsi="Arial" w:cs="Times New Roman"/>
      <w:sz w:val="20"/>
      <w:szCs w:val="20"/>
    </w:rPr>
  </w:style>
  <w:style w:type="paragraph" w:styleId="90">
    <w:name w:val="toc 9"/>
    <w:basedOn w:val="a1"/>
    <w:next w:val="a1"/>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a1"/>
    <w:qFormat/>
    <w:rsid w:val="00D07384"/>
    <w:pPr>
      <w:numPr>
        <w:ilvl w:val="2"/>
        <w:numId w:val="33"/>
      </w:numPr>
      <w:spacing w:after="120"/>
    </w:pPr>
    <w:rPr>
      <w:sz w:val="20"/>
    </w:rPr>
  </w:style>
  <w:style w:type="paragraph" w:customStyle="1" w:styleId="Listitext">
    <w:name w:val="List i text"/>
    <w:basedOn w:val="a1"/>
    <w:rsid w:val="00D07384"/>
    <w:pPr>
      <w:ind w:left="2268" w:hanging="567"/>
    </w:pPr>
    <w:rPr>
      <w:sz w:val="20"/>
    </w:rPr>
  </w:style>
  <w:style w:type="paragraph" w:customStyle="1" w:styleId="Bullet1text">
    <w:name w:val="Bullet 1 text"/>
    <w:basedOn w:val="a1"/>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a1"/>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a1"/>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a1"/>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a1"/>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a1"/>
    <w:qFormat/>
    <w:rsid w:val="00D07384"/>
    <w:pPr>
      <w:spacing w:after="120" w:line="240" w:lineRule="auto"/>
      <w:ind w:left="567"/>
      <w:jc w:val="both"/>
    </w:pPr>
    <w:rPr>
      <w:rFonts w:eastAsia="Times New Roman" w:cs="Times New Roman"/>
      <w:sz w:val="22"/>
      <w:szCs w:val="20"/>
      <w:lang w:eastAsia="en-GB"/>
    </w:rPr>
  </w:style>
  <w:style w:type="paragraph" w:styleId="af4">
    <w:name w:val="Document Map"/>
    <w:basedOn w:val="a1"/>
    <w:link w:val="Char6"/>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Char6">
    <w:name w:val="문서 구조 Char"/>
    <w:basedOn w:val="a3"/>
    <w:link w:val="af4"/>
    <w:rsid w:val="008972C3"/>
    <w:rPr>
      <w:rFonts w:ascii="Tahoma" w:eastAsia="Times New Roman" w:hAnsi="Tahoma" w:cs="Times New Roman"/>
      <w:sz w:val="20"/>
      <w:szCs w:val="24"/>
      <w:shd w:val="clear" w:color="auto" w:fill="000080"/>
      <w:lang w:val="de-DE" w:eastAsia="de-DE"/>
    </w:rPr>
  </w:style>
  <w:style w:type="character" w:styleId="af5">
    <w:name w:val="FollowedHyperlink"/>
    <w:rsid w:val="008972C3"/>
    <w:rPr>
      <w:color w:val="800080"/>
      <w:u w:val="single"/>
    </w:rPr>
  </w:style>
  <w:style w:type="paragraph" w:styleId="af6">
    <w:name w:val="Normal (Web)"/>
    <w:basedOn w:val="a1"/>
    <w:uiPriority w:val="99"/>
    <w:rsid w:val="00CF49CC"/>
    <w:pPr>
      <w:spacing w:line="240" w:lineRule="auto"/>
    </w:pPr>
    <w:rPr>
      <w:rFonts w:ascii="Arial" w:eastAsia="Times New Roman" w:hAnsi="Arial" w:cs="Times New Roman"/>
      <w:sz w:val="22"/>
      <w:szCs w:val="24"/>
    </w:rPr>
  </w:style>
  <w:style w:type="character" w:styleId="af7">
    <w:name w:val="Emphasis"/>
    <w:uiPriority w:val="20"/>
    <w:rsid w:val="008972C3"/>
    <w:rPr>
      <w:i/>
      <w:iCs/>
    </w:rPr>
  </w:style>
  <w:style w:type="character" w:styleId="HTML">
    <w:name w:val="HTML Cite"/>
    <w:rsid w:val="008972C3"/>
    <w:rPr>
      <w:i/>
      <w:iCs/>
    </w:rPr>
  </w:style>
  <w:style w:type="paragraph" w:customStyle="1" w:styleId="Equation">
    <w:name w:val="Equation"/>
    <w:basedOn w:val="a1"/>
    <w:next w:val="a2"/>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a4"/>
    <w:next w:val="a9"/>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1"/>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a1"/>
    <w:link w:val="TextedesaisieCar"/>
    <w:rsid w:val="00EA4F29"/>
    <w:rPr>
      <w:color w:val="000000" w:themeColor="text1"/>
      <w:sz w:val="22"/>
    </w:rPr>
  </w:style>
  <w:style w:type="character" w:customStyle="1" w:styleId="TextedesaisieCar">
    <w:name w:val="Texte de saisie Car"/>
    <w:basedOn w:val="a3"/>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a1"/>
    <w:next w:val="a1"/>
    <w:qFormat/>
    <w:rsid w:val="00662990"/>
    <w:pPr>
      <w:numPr>
        <w:numId w:val="9"/>
      </w:numPr>
      <w:spacing w:before="240" w:after="240"/>
    </w:pPr>
    <w:rPr>
      <w:b/>
      <w:bCs/>
      <w:i/>
      <w:color w:val="575756"/>
      <w:sz w:val="22"/>
      <w:u w:val="single"/>
    </w:rPr>
  </w:style>
  <w:style w:type="paragraph" w:customStyle="1" w:styleId="AnnexBHead1">
    <w:name w:val="Annex B Head 1"/>
    <w:basedOn w:val="a1"/>
    <w:next w:val="Heading1separatationline"/>
    <w:rsid w:val="00C03944"/>
    <w:pPr>
      <w:numPr>
        <w:numId w:val="12"/>
      </w:numPr>
    </w:pPr>
    <w:rPr>
      <w:b/>
      <w:caps/>
      <w:color w:val="407EC9"/>
      <w:sz w:val="28"/>
    </w:rPr>
  </w:style>
  <w:style w:type="paragraph" w:styleId="ab">
    <w:name w:val="No Spacing"/>
    <w:uiPriority w:val="1"/>
    <w:semiHidden/>
    <w:rsid w:val="00C55EFB"/>
    <w:pPr>
      <w:spacing w:after="0" w:line="240" w:lineRule="auto"/>
    </w:pPr>
    <w:rPr>
      <w:sz w:val="18"/>
      <w:lang w:val="en-GB"/>
    </w:rPr>
  </w:style>
  <w:style w:type="paragraph" w:customStyle="1" w:styleId="AnnexBHead2">
    <w:name w:val="Annex B Head 2"/>
    <w:basedOn w:val="a1"/>
    <w:next w:val="Heading2separationline"/>
    <w:rsid w:val="00C03944"/>
    <w:pPr>
      <w:numPr>
        <w:ilvl w:val="1"/>
        <w:numId w:val="4"/>
      </w:numPr>
    </w:pPr>
    <w:rPr>
      <w:b/>
      <w:caps/>
      <w:color w:val="407EC9"/>
      <w:sz w:val="24"/>
    </w:rPr>
  </w:style>
  <w:style w:type="paragraph" w:customStyle="1" w:styleId="AnnexBHead3">
    <w:name w:val="Annex B Head 3"/>
    <w:basedOn w:val="a1"/>
    <w:next w:val="a2"/>
    <w:rsid w:val="00C03944"/>
    <w:pPr>
      <w:numPr>
        <w:ilvl w:val="2"/>
        <w:numId w:val="4"/>
      </w:numPr>
    </w:pPr>
    <w:rPr>
      <w:b/>
      <w:smallCaps/>
      <w:color w:val="407EC9"/>
      <w:sz w:val="22"/>
    </w:rPr>
  </w:style>
  <w:style w:type="paragraph" w:customStyle="1" w:styleId="AnnexBHead4">
    <w:name w:val="Annex B Head 4"/>
    <w:basedOn w:val="a1"/>
    <w:next w:val="a2"/>
    <w:rsid w:val="00C03944"/>
    <w:pPr>
      <w:numPr>
        <w:ilvl w:val="3"/>
        <w:numId w:val="4"/>
      </w:numPr>
    </w:pPr>
    <w:rPr>
      <w:b/>
      <w:color w:val="407EC9"/>
      <w:sz w:val="22"/>
    </w:rPr>
  </w:style>
  <w:style w:type="paragraph" w:customStyle="1" w:styleId="Tableheading">
    <w:name w:val="Table heading"/>
    <w:basedOn w:val="a1"/>
    <w:qFormat/>
    <w:rsid w:val="00414698"/>
    <w:pPr>
      <w:spacing w:before="60" w:after="60"/>
      <w:ind w:left="113" w:right="113"/>
    </w:pPr>
    <w:rPr>
      <w:b/>
      <w:color w:val="407EC9"/>
      <w:sz w:val="20"/>
      <w:lang w:val="en-US"/>
    </w:rPr>
  </w:style>
  <w:style w:type="paragraph" w:customStyle="1" w:styleId="Appendix">
    <w:name w:val="Appendix"/>
    <w:basedOn w:val="Annex"/>
    <w:next w:val="a1"/>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a1"/>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a1"/>
    <w:next w:val="a1"/>
    <w:rsid w:val="0026038D"/>
    <w:rPr>
      <w:caps/>
      <w:color w:val="00558C"/>
      <w:sz w:val="50"/>
    </w:rPr>
  </w:style>
  <w:style w:type="paragraph" w:customStyle="1" w:styleId="Documentdate">
    <w:name w:val="Document date"/>
    <w:basedOn w:val="a1"/>
    <w:rsid w:val="004E0BBB"/>
    <w:rPr>
      <w:b/>
      <w:color w:val="00558C"/>
      <w:sz w:val="28"/>
    </w:rPr>
  </w:style>
  <w:style w:type="paragraph" w:customStyle="1" w:styleId="Footerportrait">
    <w:name w:val="Footer portrait"/>
    <w:basedOn w:val="a1"/>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af8">
    <w:name w:val="Placeholder Text"/>
    <w:basedOn w:val="a3"/>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31"/>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a1"/>
    <w:next w:val="Heading1separatationline"/>
    <w:rsid w:val="00A30E75"/>
    <w:pPr>
      <w:numPr>
        <w:numId w:val="18"/>
      </w:numPr>
      <w:spacing w:before="240" w:after="120"/>
    </w:pPr>
    <w:rPr>
      <w:b/>
      <w:caps/>
      <w:color w:val="407EC9"/>
      <w:sz w:val="28"/>
    </w:rPr>
  </w:style>
  <w:style w:type="paragraph" w:customStyle="1" w:styleId="AnnexCHead2">
    <w:name w:val="Annex C Head 2"/>
    <w:basedOn w:val="a1"/>
    <w:next w:val="Heading2separationline"/>
    <w:rsid w:val="00A30E75"/>
    <w:pPr>
      <w:numPr>
        <w:ilvl w:val="1"/>
        <w:numId w:val="18"/>
      </w:numPr>
    </w:pPr>
    <w:rPr>
      <w:b/>
      <w:caps/>
      <w:color w:val="407EC9"/>
      <w:sz w:val="24"/>
    </w:rPr>
  </w:style>
  <w:style w:type="paragraph" w:customStyle="1" w:styleId="AnnexCHead3">
    <w:name w:val="Annex C Head 3"/>
    <w:basedOn w:val="a1"/>
    <w:rsid w:val="00A30E75"/>
    <w:pPr>
      <w:numPr>
        <w:ilvl w:val="2"/>
        <w:numId w:val="18"/>
      </w:numPr>
      <w:spacing w:before="120" w:after="120"/>
    </w:pPr>
    <w:rPr>
      <w:b/>
      <w:smallCaps/>
      <w:color w:val="407EC9"/>
      <w:sz w:val="22"/>
    </w:rPr>
  </w:style>
  <w:style w:type="paragraph" w:customStyle="1" w:styleId="AnnexCHead4">
    <w:name w:val="Annex C Head 4"/>
    <w:basedOn w:val="a1"/>
    <w:next w:val="a2"/>
    <w:rsid w:val="00A30E75"/>
    <w:pPr>
      <w:numPr>
        <w:ilvl w:val="3"/>
        <w:numId w:val="18"/>
      </w:numPr>
      <w:spacing w:before="120" w:after="120"/>
    </w:pPr>
    <w:rPr>
      <w:b/>
      <w:color w:val="407EC9"/>
      <w:sz w:val="22"/>
      <w:lang w:eastAsia="de-DE"/>
    </w:rPr>
  </w:style>
  <w:style w:type="paragraph" w:customStyle="1" w:styleId="AnnexDHead1">
    <w:name w:val="Annex D Head 1"/>
    <w:basedOn w:val="a1"/>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a2"/>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a2"/>
    <w:rsid w:val="00A30E75"/>
    <w:pPr>
      <w:numPr>
        <w:ilvl w:val="2"/>
        <w:numId w:val="17"/>
      </w:numPr>
    </w:pPr>
    <w:rPr>
      <w:b/>
      <w:smallCaps/>
      <w:color w:val="407EC9"/>
      <w:lang w:eastAsia="de-DE"/>
    </w:rPr>
  </w:style>
  <w:style w:type="paragraph" w:customStyle="1" w:styleId="AnnexDHead4">
    <w:name w:val="Annex D Head 4"/>
    <w:basedOn w:val="a1"/>
    <w:next w:val="a2"/>
    <w:rsid w:val="00A30E75"/>
    <w:pPr>
      <w:numPr>
        <w:ilvl w:val="3"/>
        <w:numId w:val="17"/>
      </w:numPr>
      <w:spacing w:before="120" w:after="120"/>
    </w:pPr>
    <w:rPr>
      <w:color w:val="407EC9"/>
      <w:sz w:val="22"/>
    </w:rPr>
  </w:style>
  <w:style w:type="paragraph" w:customStyle="1" w:styleId="Acronym">
    <w:name w:val="Acronym"/>
    <w:basedOn w:val="a1"/>
    <w:qFormat/>
    <w:rsid w:val="00CB137B"/>
    <w:pPr>
      <w:spacing w:after="60"/>
      <w:ind w:left="1418" w:hanging="1418"/>
    </w:pPr>
    <w:rPr>
      <w:sz w:val="22"/>
    </w:rPr>
  </w:style>
  <w:style w:type="paragraph" w:customStyle="1" w:styleId="AnnexEHead1">
    <w:name w:val="Annex E Head 1"/>
    <w:basedOn w:val="a1"/>
    <w:next w:val="Heading1separatationline"/>
    <w:rsid w:val="00A30E75"/>
    <w:pPr>
      <w:numPr>
        <w:numId w:val="19"/>
      </w:numPr>
      <w:spacing w:before="240" w:after="120"/>
    </w:pPr>
    <w:rPr>
      <w:b/>
      <w:caps/>
      <w:color w:val="407EC9"/>
      <w:sz w:val="28"/>
    </w:rPr>
  </w:style>
  <w:style w:type="paragraph" w:customStyle="1" w:styleId="AnnexEHead2">
    <w:name w:val="Annex E Head 2"/>
    <w:basedOn w:val="a1"/>
    <w:next w:val="Heading2separationline"/>
    <w:rsid w:val="00A30E75"/>
    <w:pPr>
      <w:numPr>
        <w:ilvl w:val="1"/>
        <w:numId w:val="19"/>
      </w:numPr>
    </w:pPr>
    <w:rPr>
      <w:b/>
      <w:caps/>
      <w:color w:val="407EC9"/>
      <w:sz w:val="24"/>
    </w:rPr>
  </w:style>
  <w:style w:type="paragraph" w:customStyle="1" w:styleId="AnnexEHead3">
    <w:name w:val="Annex E Head 3"/>
    <w:basedOn w:val="a1"/>
    <w:next w:val="a2"/>
    <w:rsid w:val="00A30E75"/>
    <w:pPr>
      <w:numPr>
        <w:ilvl w:val="2"/>
        <w:numId w:val="19"/>
      </w:numPr>
    </w:pPr>
    <w:rPr>
      <w:b/>
      <w:smallCaps/>
      <w:color w:val="407EC9"/>
      <w:sz w:val="22"/>
    </w:rPr>
  </w:style>
  <w:style w:type="paragraph" w:customStyle="1" w:styleId="AnnexEHead4">
    <w:name w:val="Annex E Head 4"/>
    <w:basedOn w:val="a1"/>
    <w:next w:val="a2"/>
    <w:rsid w:val="00A30E75"/>
    <w:pPr>
      <w:numPr>
        <w:ilvl w:val="3"/>
        <w:numId w:val="20"/>
      </w:numPr>
    </w:pPr>
    <w:rPr>
      <w:b/>
      <w:color w:val="407EC9"/>
      <w:sz w:val="22"/>
    </w:rPr>
  </w:style>
  <w:style w:type="paragraph" w:customStyle="1" w:styleId="AnnexFHead1">
    <w:name w:val="Annex F Head 1"/>
    <w:basedOn w:val="a1"/>
    <w:next w:val="Heading1separatationline"/>
    <w:rsid w:val="00A30E75"/>
    <w:pPr>
      <w:numPr>
        <w:numId w:val="21"/>
      </w:numPr>
      <w:spacing w:before="240" w:after="120"/>
    </w:pPr>
    <w:rPr>
      <w:b/>
      <w:caps/>
      <w:color w:val="407EC9"/>
      <w:sz w:val="28"/>
    </w:rPr>
  </w:style>
  <w:style w:type="paragraph" w:customStyle="1" w:styleId="AnnexFHead2">
    <w:name w:val="Annex F Head 2"/>
    <w:basedOn w:val="a1"/>
    <w:next w:val="Heading2separationline"/>
    <w:rsid w:val="00A30E75"/>
    <w:pPr>
      <w:numPr>
        <w:ilvl w:val="1"/>
        <w:numId w:val="21"/>
      </w:numPr>
    </w:pPr>
    <w:rPr>
      <w:b/>
      <w:caps/>
      <w:color w:val="407EC9"/>
      <w:sz w:val="24"/>
    </w:rPr>
  </w:style>
  <w:style w:type="paragraph" w:customStyle="1" w:styleId="AnnexFHead3">
    <w:name w:val="Annex F Head 3"/>
    <w:basedOn w:val="a1"/>
    <w:next w:val="a2"/>
    <w:rsid w:val="00A30E75"/>
    <w:pPr>
      <w:numPr>
        <w:ilvl w:val="2"/>
        <w:numId w:val="21"/>
      </w:numPr>
    </w:pPr>
    <w:rPr>
      <w:b/>
      <w:smallCaps/>
      <w:color w:val="407EC9"/>
      <w:sz w:val="22"/>
    </w:rPr>
  </w:style>
  <w:style w:type="paragraph" w:customStyle="1" w:styleId="AnnexFHead4">
    <w:name w:val="Annex F Head 4"/>
    <w:basedOn w:val="a1"/>
    <w:next w:val="a2"/>
    <w:rsid w:val="00A30E75"/>
    <w:pPr>
      <w:numPr>
        <w:ilvl w:val="3"/>
        <w:numId w:val="21"/>
      </w:numPr>
    </w:pPr>
    <w:rPr>
      <w:b/>
      <w:color w:val="407EC9"/>
      <w:sz w:val="22"/>
    </w:rPr>
  </w:style>
  <w:style w:type="paragraph" w:customStyle="1" w:styleId="AnnexGHead1">
    <w:name w:val="Annex G Head 1"/>
    <w:basedOn w:val="a1"/>
    <w:next w:val="Heading1separatationline"/>
    <w:rsid w:val="00A30E75"/>
    <w:pPr>
      <w:numPr>
        <w:numId w:val="22"/>
      </w:numPr>
      <w:spacing w:before="240" w:after="120"/>
    </w:pPr>
    <w:rPr>
      <w:b/>
      <w:caps/>
      <w:color w:val="407EC9"/>
      <w:sz w:val="28"/>
    </w:rPr>
  </w:style>
  <w:style w:type="paragraph" w:customStyle="1" w:styleId="AnnexGHead2">
    <w:name w:val="Annex G Head 2"/>
    <w:basedOn w:val="a1"/>
    <w:next w:val="Heading2separationline"/>
    <w:rsid w:val="00A30E75"/>
    <w:pPr>
      <w:numPr>
        <w:ilvl w:val="1"/>
        <w:numId w:val="22"/>
      </w:numPr>
    </w:pPr>
    <w:rPr>
      <w:b/>
      <w:caps/>
      <w:color w:val="407EC9"/>
      <w:sz w:val="24"/>
    </w:rPr>
  </w:style>
  <w:style w:type="paragraph" w:customStyle="1" w:styleId="AnnexGHead3">
    <w:name w:val="Annex G Head 3"/>
    <w:basedOn w:val="a1"/>
    <w:next w:val="a2"/>
    <w:rsid w:val="00A30E75"/>
    <w:pPr>
      <w:numPr>
        <w:ilvl w:val="2"/>
        <w:numId w:val="22"/>
      </w:numPr>
    </w:pPr>
    <w:rPr>
      <w:b/>
      <w:smallCaps/>
      <w:color w:val="407EC9"/>
      <w:sz w:val="22"/>
    </w:rPr>
  </w:style>
  <w:style w:type="paragraph" w:customStyle="1" w:styleId="AnnexGHead4">
    <w:name w:val="Annex G Head 4"/>
    <w:basedOn w:val="a1"/>
    <w:next w:val="a2"/>
    <w:rsid w:val="00A30E75"/>
    <w:pPr>
      <w:numPr>
        <w:ilvl w:val="3"/>
        <w:numId w:val="22"/>
      </w:numPr>
    </w:pPr>
    <w:rPr>
      <w:b/>
      <w:color w:val="407EC9"/>
      <w:sz w:val="22"/>
    </w:rPr>
  </w:style>
  <w:style w:type="paragraph" w:customStyle="1" w:styleId="AnnexHHead1">
    <w:name w:val="Annex H Head 1"/>
    <w:basedOn w:val="a1"/>
    <w:next w:val="Heading1separatationline"/>
    <w:rsid w:val="00A30E75"/>
    <w:pPr>
      <w:numPr>
        <w:numId w:val="23"/>
      </w:numPr>
      <w:spacing w:before="240" w:after="120"/>
    </w:pPr>
    <w:rPr>
      <w:b/>
      <w:caps/>
      <w:color w:val="407EC9"/>
      <w:sz w:val="28"/>
    </w:rPr>
  </w:style>
  <w:style w:type="paragraph" w:customStyle="1" w:styleId="AnnexHHead2">
    <w:name w:val="Annex H Head 2"/>
    <w:basedOn w:val="a1"/>
    <w:next w:val="Heading2separationline"/>
    <w:rsid w:val="00A30E75"/>
    <w:pPr>
      <w:numPr>
        <w:ilvl w:val="1"/>
        <w:numId w:val="23"/>
      </w:numPr>
    </w:pPr>
    <w:rPr>
      <w:b/>
      <w:caps/>
      <w:color w:val="407EC9"/>
      <w:sz w:val="24"/>
    </w:rPr>
  </w:style>
  <w:style w:type="paragraph" w:customStyle="1" w:styleId="AnnexHHead3">
    <w:name w:val="Annex H Head 3"/>
    <w:basedOn w:val="a1"/>
    <w:rsid w:val="00A30E75"/>
    <w:pPr>
      <w:numPr>
        <w:ilvl w:val="2"/>
        <w:numId w:val="23"/>
      </w:numPr>
    </w:pPr>
    <w:rPr>
      <w:b/>
      <w:smallCaps/>
      <w:color w:val="407EC9"/>
      <w:sz w:val="22"/>
    </w:rPr>
  </w:style>
  <w:style w:type="paragraph" w:customStyle="1" w:styleId="AnnexHHead4">
    <w:name w:val="Annex H Head 4"/>
    <w:basedOn w:val="a1"/>
    <w:next w:val="a2"/>
    <w:rsid w:val="00A30E75"/>
    <w:pPr>
      <w:numPr>
        <w:ilvl w:val="3"/>
        <w:numId w:val="23"/>
      </w:numPr>
    </w:pPr>
    <w:rPr>
      <w:b/>
      <w:color w:val="407EC9"/>
      <w:sz w:val="22"/>
    </w:rPr>
  </w:style>
  <w:style w:type="paragraph" w:customStyle="1" w:styleId="AnnexIHead1">
    <w:name w:val="Annex I Head 1"/>
    <w:basedOn w:val="a1"/>
    <w:next w:val="Heading1separatationline"/>
    <w:rsid w:val="00A30E75"/>
    <w:pPr>
      <w:numPr>
        <w:numId w:val="24"/>
      </w:numPr>
      <w:spacing w:before="240" w:after="120"/>
    </w:pPr>
    <w:rPr>
      <w:b/>
      <w:caps/>
      <w:color w:val="407EC9"/>
      <w:sz w:val="28"/>
    </w:rPr>
  </w:style>
  <w:style w:type="paragraph" w:customStyle="1" w:styleId="AnnexIHead2">
    <w:name w:val="Annex I Head 2"/>
    <w:basedOn w:val="a1"/>
    <w:next w:val="Heading2separationline"/>
    <w:rsid w:val="00A30E75"/>
    <w:pPr>
      <w:numPr>
        <w:ilvl w:val="1"/>
        <w:numId w:val="24"/>
      </w:numPr>
    </w:pPr>
    <w:rPr>
      <w:b/>
      <w:caps/>
      <w:color w:val="407EC9"/>
      <w:sz w:val="24"/>
    </w:rPr>
  </w:style>
  <w:style w:type="paragraph" w:customStyle="1" w:styleId="AnnexIHead3">
    <w:name w:val="Annex I Head 3"/>
    <w:basedOn w:val="a1"/>
    <w:next w:val="a2"/>
    <w:rsid w:val="00A30E75"/>
    <w:pPr>
      <w:numPr>
        <w:ilvl w:val="2"/>
        <w:numId w:val="24"/>
      </w:numPr>
    </w:pPr>
    <w:rPr>
      <w:b/>
      <w:smallCaps/>
      <w:color w:val="407EC9"/>
      <w:sz w:val="22"/>
    </w:rPr>
  </w:style>
  <w:style w:type="paragraph" w:customStyle="1" w:styleId="AnnexIHead4">
    <w:name w:val="Annex I Head 4"/>
    <w:basedOn w:val="a1"/>
    <w:next w:val="a2"/>
    <w:rsid w:val="00A30E75"/>
    <w:pPr>
      <w:numPr>
        <w:ilvl w:val="3"/>
        <w:numId w:val="24"/>
      </w:numPr>
    </w:pPr>
    <w:rPr>
      <w:b/>
      <w:color w:val="407EC9"/>
      <w:sz w:val="22"/>
    </w:rPr>
  </w:style>
  <w:style w:type="paragraph" w:customStyle="1" w:styleId="AnnexJHead1">
    <w:name w:val="Annex J Head 1"/>
    <w:basedOn w:val="a1"/>
    <w:next w:val="Heading1separatationline"/>
    <w:rsid w:val="00934294"/>
    <w:pPr>
      <w:numPr>
        <w:numId w:val="25"/>
      </w:numPr>
      <w:spacing w:before="240" w:after="120"/>
    </w:pPr>
    <w:rPr>
      <w:b/>
      <w:caps/>
      <w:color w:val="407EC9"/>
      <w:sz w:val="28"/>
    </w:rPr>
  </w:style>
  <w:style w:type="paragraph" w:customStyle="1" w:styleId="AnnexJHead2">
    <w:name w:val="Annex J Head 2"/>
    <w:basedOn w:val="a1"/>
    <w:next w:val="Heading2separationline"/>
    <w:rsid w:val="00934294"/>
    <w:pPr>
      <w:numPr>
        <w:ilvl w:val="1"/>
        <w:numId w:val="25"/>
      </w:numPr>
    </w:pPr>
    <w:rPr>
      <w:b/>
      <w:caps/>
      <w:color w:val="407EC9"/>
      <w:sz w:val="24"/>
    </w:rPr>
  </w:style>
  <w:style w:type="paragraph" w:customStyle="1" w:styleId="AnnexJHead3">
    <w:name w:val="Annex J Head 3"/>
    <w:basedOn w:val="a1"/>
    <w:next w:val="a2"/>
    <w:rsid w:val="00934294"/>
    <w:pPr>
      <w:numPr>
        <w:ilvl w:val="2"/>
        <w:numId w:val="25"/>
      </w:numPr>
    </w:pPr>
    <w:rPr>
      <w:b/>
      <w:smallCaps/>
      <w:color w:val="407EC9"/>
      <w:sz w:val="22"/>
    </w:rPr>
  </w:style>
  <w:style w:type="paragraph" w:customStyle="1" w:styleId="AnnexJHead4">
    <w:name w:val="Annex J Head 4"/>
    <w:basedOn w:val="a1"/>
    <w:next w:val="a2"/>
    <w:rsid w:val="00934294"/>
    <w:pPr>
      <w:numPr>
        <w:ilvl w:val="3"/>
        <w:numId w:val="25"/>
      </w:numPr>
    </w:pPr>
    <w:rPr>
      <w:b/>
      <w:color w:val="407EC9"/>
      <w:sz w:val="22"/>
    </w:rPr>
  </w:style>
  <w:style w:type="paragraph" w:customStyle="1" w:styleId="AnnexKHead1">
    <w:name w:val="Annex K Head 1"/>
    <w:basedOn w:val="a1"/>
    <w:next w:val="Heading1separatationline"/>
    <w:rsid w:val="00934294"/>
    <w:pPr>
      <w:numPr>
        <w:numId w:val="26"/>
      </w:numPr>
      <w:spacing w:before="240" w:after="120"/>
    </w:pPr>
    <w:rPr>
      <w:b/>
      <w:caps/>
      <w:color w:val="407EC9"/>
      <w:sz w:val="28"/>
    </w:rPr>
  </w:style>
  <w:style w:type="paragraph" w:customStyle="1" w:styleId="AnnexKHead2">
    <w:name w:val="Annex K Head 2"/>
    <w:basedOn w:val="a1"/>
    <w:next w:val="Heading2separationline"/>
    <w:rsid w:val="00934294"/>
    <w:pPr>
      <w:numPr>
        <w:ilvl w:val="1"/>
        <w:numId w:val="26"/>
      </w:numPr>
    </w:pPr>
    <w:rPr>
      <w:b/>
      <w:caps/>
      <w:color w:val="407EC9"/>
      <w:sz w:val="24"/>
    </w:rPr>
  </w:style>
  <w:style w:type="paragraph" w:customStyle="1" w:styleId="AnnexKHead3">
    <w:name w:val="Annex K Head 3"/>
    <w:basedOn w:val="a1"/>
    <w:next w:val="a2"/>
    <w:rsid w:val="00934294"/>
    <w:pPr>
      <w:numPr>
        <w:ilvl w:val="2"/>
        <w:numId w:val="26"/>
      </w:numPr>
    </w:pPr>
    <w:rPr>
      <w:b/>
      <w:smallCaps/>
      <w:color w:val="407EC9"/>
      <w:sz w:val="22"/>
    </w:rPr>
  </w:style>
  <w:style w:type="paragraph" w:customStyle="1" w:styleId="AnnexKHead4">
    <w:name w:val="Annex K Head 4"/>
    <w:basedOn w:val="a1"/>
    <w:next w:val="a2"/>
    <w:rsid w:val="00934294"/>
    <w:pPr>
      <w:numPr>
        <w:ilvl w:val="3"/>
        <w:numId w:val="26"/>
      </w:numPr>
    </w:pPr>
    <w:rPr>
      <w:b/>
      <w:color w:val="407EC9"/>
      <w:sz w:val="22"/>
    </w:rPr>
  </w:style>
  <w:style w:type="paragraph" w:customStyle="1" w:styleId="AnnexLHead1">
    <w:name w:val="Annex L Head 1"/>
    <w:basedOn w:val="a1"/>
    <w:next w:val="Heading1separatationline"/>
    <w:rsid w:val="00934294"/>
    <w:pPr>
      <w:numPr>
        <w:numId w:val="27"/>
      </w:numPr>
      <w:spacing w:before="240" w:after="120"/>
    </w:pPr>
    <w:rPr>
      <w:b/>
      <w:caps/>
      <w:color w:val="407EC9"/>
      <w:sz w:val="28"/>
    </w:rPr>
  </w:style>
  <w:style w:type="paragraph" w:customStyle="1" w:styleId="AnnexLHead2">
    <w:name w:val="Annex L Head 2"/>
    <w:basedOn w:val="a1"/>
    <w:next w:val="a2"/>
    <w:rsid w:val="00934294"/>
    <w:pPr>
      <w:numPr>
        <w:ilvl w:val="1"/>
        <w:numId w:val="27"/>
      </w:numPr>
    </w:pPr>
    <w:rPr>
      <w:b/>
      <w:caps/>
      <w:color w:val="407EC9"/>
      <w:sz w:val="24"/>
    </w:rPr>
  </w:style>
  <w:style w:type="paragraph" w:customStyle="1" w:styleId="AnnexLHead3">
    <w:name w:val="Annex L Head 3"/>
    <w:basedOn w:val="a1"/>
    <w:next w:val="a2"/>
    <w:rsid w:val="00934294"/>
    <w:pPr>
      <w:numPr>
        <w:ilvl w:val="2"/>
        <w:numId w:val="27"/>
      </w:numPr>
    </w:pPr>
    <w:rPr>
      <w:b/>
      <w:smallCaps/>
      <w:color w:val="407EC9"/>
      <w:sz w:val="22"/>
    </w:rPr>
  </w:style>
  <w:style w:type="paragraph" w:customStyle="1" w:styleId="AnnexLHead4">
    <w:name w:val="Annex L Head 4"/>
    <w:basedOn w:val="a1"/>
    <w:next w:val="a2"/>
    <w:rsid w:val="00934294"/>
    <w:pPr>
      <w:numPr>
        <w:ilvl w:val="3"/>
        <w:numId w:val="27"/>
      </w:numPr>
    </w:pPr>
    <w:rPr>
      <w:b/>
      <w:color w:val="407EC9"/>
      <w:sz w:val="22"/>
    </w:rPr>
  </w:style>
  <w:style w:type="paragraph" w:customStyle="1" w:styleId="AnnexMHead1">
    <w:name w:val="Annex M Head 1"/>
    <w:basedOn w:val="a1"/>
    <w:next w:val="Heading1separatationline"/>
    <w:rsid w:val="00934294"/>
    <w:pPr>
      <w:numPr>
        <w:numId w:val="28"/>
      </w:numPr>
      <w:spacing w:before="240" w:after="120"/>
    </w:pPr>
    <w:rPr>
      <w:b/>
      <w:caps/>
      <w:color w:val="407EC9"/>
      <w:sz w:val="28"/>
    </w:rPr>
  </w:style>
  <w:style w:type="paragraph" w:customStyle="1" w:styleId="AnnexMHead2">
    <w:name w:val="Annex M Head 2"/>
    <w:basedOn w:val="a1"/>
    <w:next w:val="Heading2separationline"/>
    <w:rsid w:val="00934294"/>
    <w:pPr>
      <w:numPr>
        <w:ilvl w:val="1"/>
        <w:numId w:val="28"/>
      </w:numPr>
    </w:pPr>
    <w:rPr>
      <w:b/>
      <w:caps/>
      <w:color w:val="407EC9"/>
      <w:sz w:val="24"/>
    </w:rPr>
  </w:style>
  <w:style w:type="paragraph" w:customStyle="1" w:styleId="AnnexMHead3">
    <w:name w:val="Annex M Head 3"/>
    <w:basedOn w:val="a1"/>
    <w:next w:val="a2"/>
    <w:rsid w:val="00934294"/>
    <w:pPr>
      <w:numPr>
        <w:ilvl w:val="2"/>
        <w:numId w:val="28"/>
      </w:numPr>
    </w:pPr>
    <w:rPr>
      <w:b/>
      <w:smallCaps/>
      <w:color w:val="407EC9"/>
      <w:sz w:val="22"/>
    </w:rPr>
  </w:style>
  <w:style w:type="paragraph" w:customStyle="1" w:styleId="AnnexMHead4">
    <w:name w:val="Annex M Head 4"/>
    <w:basedOn w:val="a1"/>
    <w:next w:val="a2"/>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af9">
    <w:name w:val="List Paragraph"/>
    <w:basedOn w:val="a1"/>
    <w:uiPriority w:val="34"/>
    <w:qFormat/>
    <w:rsid w:val="00057699"/>
    <w:pPr>
      <w:spacing w:line="240" w:lineRule="auto"/>
      <w:ind w:left="720"/>
      <w:contextualSpacing/>
    </w:pPr>
    <w:rPr>
      <w:rFonts w:ascii="Times New Roman" w:hAnsi="Times New Roman" w:cs="Times New Roman"/>
      <w:sz w:val="24"/>
      <w:szCs w:val="24"/>
      <w:lang w:eastAsia="en-GB"/>
    </w:rPr>
  </w:style>
  <w:style w:type="paragraph" w:styleId="4">
    <w:name w:val="List Number 4"/>
    <w:basedOn w:val="a1"/>
    <w:uiPriority w:val="99"/>
    <w:semiHidden/>
    <w:unhideWhenUsed/>
    <w:rsid w:val="006C251E"/>
    <w:pPr>
      <w:numPr>
        <w:numId w:val="32"/>
      </w:numPr>
      <w:contextualSpacing/>
    </w:pPr>
  </w:style>
  <w:style w:type="character" w:customStyle="1" w:styleId="UnresolvedMention1">
    <w:name w:val="Unresolved Mention1"/>
    <w:basedOn w:val="a3"/>
    <w:uiPriority w:val="99"/>
    <w:rsid w:val="00497FDA"/>
    <w:rPr>
      <w:color w:val="605E5C"/>
      <w:shd w:val="clear" w:color="auto" w:fill="E1DFDD"/>
    </w:rPr>
  </w:style>
  <w:style w:type="paragraph" w:styleId="afa">
    <w:name w:val="caption"/>
    <w:basedOn w:val="a1"/>
    <w:next w:val="a1"/>
    <w:uiPriority w:val="35"/>
    <w:unhideWhenUsed/>
    <w:rsid w:val="00497FDA"/>
    <w:pPr>
      <w:spacing w:after="200" w:line="240" w:lineRule="auto"/>
    </w:pPr>
    <w:rPr>
      <w:i/>
      <w:iCs/>
      <w:color w:val="3AAA35" w:themeColor="text2"/>
      <w:szCs w:val="18"/>
    </w:rPr>
  </w:style>
  <w:style w:type="paragraph" w:styleId="afb">
    <w:name w:val="Revision"/>
    <w:hidden/>
    <w:uiPriority w:val="99"/>
    <w:semiHidden/>
    <w:rsid w:val="00E33491"/>
    <w:pPr>
      <w:spacing w:after="0" w:line="240" w:lineRule="auto"/>
    </w:pPr>
    <w:rPr>
      <w:sz w:val="18"/>
      <w:lang w:val="en-GB"/>
    </w:rPr>
  </w:style>
  <w:style w:type="paragraph" w:customStyle="1" w:styleId="AnnexHead2">
    <w:name w:val="Annex Head 2"/>
    <w:basedOn w:val="Annex"/>
    <w:next w:val="a1"/>
    <w:qFormat/>
    <w:rsid w:val="00F36075"/>
    <w:pPr>
      <w:numPr>
        <w:numId w:val="0"/>
      </w:numPr>
      <w:tabs>
        <w:tab w:val="num" w:pos="360"/>
      </w:tabs>
      <w:spacing w:before="120" w:after="120" w:line="240" w:lineRule="auto"/>
      <w:ind w:left="851" w:hanging="851"/>
    </w:pPr>
    <w:rPr>
      <w:rFonts w:eastAsia="Calibri" w:cs="Calibri"/>
      <w:bCs/>
      <w:i w:val="0"/>
      <w:color w:val="00558C"/>
      <w:sz w:val="24"/>
      <w:u w:val="none"/>
      <w:lang w:eastAsia="en-GB"/>
    </w:rPr>
  </w:style>
  <w:style w:type="paragraph" w:customStyle="1" w:styleId="AnnexHead3">
    <w:name w:val="Annex Head 3"/>
    <w:basedOn w:val="AnnexHead2"/>
    <w:next w:val="a1"/>
    <w:qFormat/>
    <w:rsid w:val="00F36075"/>
    <w:pPr>
      <w:ind w:left="1021" w:hanging="1021"/>
    </w:pPr>
    <w:rPr>
      <w:caps w:val="0"/>
      <w:smallCaps/>
    </w:rPr>
  </w:style>
  <w:style w:type="paragraph" w:customStyle="1" w:styleId="AnnexHead4">
    <w:name w:val="Annex Head 4"/>
    <w:basedOn w:val="AnnexHead3"/>
    <w:next w:val="a2"/>
    <w:qFormat/>
    <w:rsid w:val="00F36075"/>
    <w:pPr>
      <w:ind w:left="1134" w:hanging="1134"/>
    </w:pPr>
    <w:rPr>
      <w:smallCaps w:val="0"/>
      <w:sz w:val="22"/>
    </w:rPr>
  </w:style>
  <w:style w:type="paragraph" w:customStyle="1" w:styleId="AnnexHead5">
    <w:name w:val="Annex Head 5"/>
    <w:basedOn w:val="a1"/>
    <w:next w:val="a2"/>
    <w:qFormat/>
    <w:rsid w:val="00F36075"/>
    <w:pPr>
      <w:spacing w:before="120" w:after="120" w:line="240" w:lineRule="auto"/>
      <w:ind w:left="1701" w:hanging="1701"/>
    </w:pPr>
    <w:rPr>
      <w:rFonts w:eastAsia="Calibri" w:cs="Calibri"/>
      <w:color w:val="00558C"/>
      <w:sz w:val="22"/>
      <w:lang w:eastAsia="en-GB"/>
    </w:rPr>
  </w:style>
  <w:style w:type="character" w:styleId="afc">
    <w:name w:val="Unresolved Mention"/>
    <w:basedOn w:val="a3"/>
    <w:uiPriority w:val="99"/>
    <w:semiHidden/>
    <w:unhideWhenUsed/>
    <w:rsid w:val="00DA56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168805">
      <w:bodyDiv w:val="1"/>
      <w:marLeft w:val="0"/>
      <w:marRight w:val="0"/>
      <w:marTop w:val="0"/>
      <w:marBottom w:val="0"/>
      <w:divBdr>
        <w:top w:val="none" w:sz="0" w:space="0" w:color="auto"/>
        <w:left w:val="none" w:sz="0" w:space="0" w:color="auto"/>
        <w:bottom w:val="none" w:sz="0" w:space="0" w:color="auto"/>
        <w:right w:val="none" w:sz="0" w:space="0" w:color="auto"/>
      </w:divBdr>
    </w:div>
    <w:div w:id="293099316">
      <w:bodyDiv w:val="1"/>
      <w:marLeft w:val="0"/>
      <w:marRight w:val="0"/>
      <w:marTop w:val="0"/>
      <w:marBottom w:val="0"/>
      <w:divBdr>
        <w:top w:val="none" w:sz="0" w:space="0" w:color="auto"/>
        <w:left w:val="none" w:sz="0" w:space="0" w:color="auto"/>
        <w:bottom w:val="none" w:sz="0" w:space="0" w:color="auto"/>
        <w:right w:val="none" w:sz="0" w:space="0" w:color="auto"/>
      </w:divBdr>
    </w:div>
    <w:div w:id="620457558">
      <w:bodyDiv w:val="1"/>
      <w:marLeft w:val="0"/>
      <w:marRight w:val="0"/>
      <w:marTop w:val="0"/>
      <w:marBottom w:val="0"/>
      <w:divBdr>
        <w:top w:val="none" w:sz="0" w:space="0" w:color="auto"/>
        <w:left w:val="none" w:sz="0" w:space="0" w:color="auto"/>
        <w:bottom w:val="none" w:sz="0" w:space="0" w:color="auto"/>
        <w:right w:val="none" w:sz="0" w:space="0" w:color="auto"/>
      </w:divBdr>
      <w:divsChild>
        <w:div w:id="2097747537">
          <w:marLeft w:val="965"/>
          <w:marRight w:val="0"/>
          <w:marTop w:val="60"/>
          <w:marBottom w:val="120"/>
          <w:divBdr>
            <w:top w:val="none" w:sz="0" w:space="0" w:color="auto"/>
            <w:left w:val="none" w:sz="0" w:space="0" w:color="auto"/>
            <w:bottom w:val="none" w:sz="0" w:space="0" w:color="auto"/>
            <w:right w:val="none" w:sz="0" w:space="0" w:color="auto"/>
          </w:divBdr>
        </w:div>
        <w:div w:id="178351467">
          <w:marLeft w:val="965"/>
          <w:marRight w:val="0"/>
          <w:marTop w:val="60"/>
          <w:marBottom w:val="120"/>
          <w:divBdr>
            <w:top w:val="none" w:sz="0" w:space="0" w:color="auto"/>
            <w:left w:val="none" w:sz="0" w:space="0" w:color="auto"/>
            <w:bottom w:val="none" w:sz="0" w:space="0" w:color="auto"/>
            <w:right w:val="none" w:sz="0" w:space="0" w:color="auto"/>
          </w:divBdr>
        </w:div>
        <w:div w:id="2103909689">
          <w:marLeft w:val="965"/>
          <w:marRight w:val="0"/>
          <w:marTop w:val="60"/>
          <w:marBottom w:val="120"/>
          <w:divBdr>
            <w:top w:val="none" w:sz="0" w:space="0" w:color="auto"/>
            <w:left w:val="none" w:sz="0" w:space="0" w:color="auto"/>
            <w:bottom w:val="none" w:sz="0" w:space="0" w:color="auto"/>
            <w:right w:val="none" w:sz="0" w:space="0" w:color="auto"/>
          </w:divBdr>
        </w:div>
      </w:divsChild>
    </w:div>
    <w:div w:id="815495155">
      <w:bodyDiv w:val="1"/>
      <w:marLeft w:val="0"/>
      <w:marRight w:val="0"/>
      <w:marTop w:val="0"/>
      <w:marBottom w:val="0"/>
      <w:divBdr>
        <w:top w:val="none" w:sz="0" w:space="0" w:color="auto"/>
        <w:left w:val="none" w:sz="0" w:space="0" w:color="auto"/>
        <w:bottom w:val="none" w:sz="0" w:space="0" w:color="auto"/>
        <w:right w:val="none" w:sz="0" w:space="0" w:color="auto"/>
      </w:divBdr>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 w:id="1386564343">
      <w:bodyDiv w:val="1"/>
      <w:marLeft w:val="0"/>
      <w:marRight w:val="0"/>
      <w:marTop w:val="0"/>
      <w:marBottom w:val="0"/>
      <w:divBdr>
        <w:top w:val="none" w:sz="0" w:space="0" w:color="auto"/>
        <w:left w:val="none" w:sz="0" w:space="0" w:color="auto"/>
        <w:bottom w:val="none" w:sz="0" w:space="0" w:color="auto"/>
        <w:right w:val="none" w:sz="0" w:space="0" w:color="auto"/>
      </w:divBdr>
    </w:div>
    <w:div w:id="1479106569">
      <w:bodyDiv w:val="1"/>
      <w:marLeft w:val="0"/>
      <w:marRight w:val="0"/>
      <w:marTop w:val="0"/>
      <w:marBottom w:val="0"/>
      <w:divBdr>
        <w:top w:val="none" w:sz="0" w:space="0" w:color="auto"/>
        <w:left w:val="none" w:sz="0" w:space="0" w:color="auto"/>
        <w:bottom w:val="none" w:sz="0" w:space="0" w:color="auto"/>
        <w:right w:val="none" w:sz="0" w:space="0" w:color="auto"/>
      </w:divBdr>
    </w:div>
    <w:div w:id="1794590072">
      <w:bodyDiv w:val="1"/>
      <w:marLeft w:val="0"/>
      <w:marRight w:val="0"/>
      <w:marTop w:val="0"/>
      <w:marBottom w:val="0"/>
      <w:divBdr>
        <w:top w:val="none" w:sz="0" w:space="0" w:color="auto"/>
        <w:left w:val="none" w:sz="0" w:space="0" w:color="auto"/>
        <w:bottom w:val="none" w:sz="0" w:space="0" w:color="auto"/>
        <w:right w:val="none" w:sz="0" w:space="0" w:color="auto"/>
      </w:divBdr>
      <w:divsChild>
        <w:div w:id="260309235">
          <w:marLeft w:val="274"/>
          <w:marRight w:val="0"/>
          <w:marTop w:val="0"/>
          <w:marBottom w:val="0"/>
          <w:divBdr>
            <w:top w:val="none" w:sz="0" w:space="0" w:color="auto"/>
            <w:left w:val="none" w:sz="0" w:space="0" w:color="auto"/>
            <w:bottom w:val="none" w:sz="0" w:space="0" w:color="auto"/>
            <w:right w:val="none" w:sz="0" w:space="0" w:color="auto"/>
          </w:divBdr>
        </w:div>
      </w:divsChild>
    </w:div>
    <w:div w:id="1817994506">
      <w:bodyDiv w:val="1"/>
      <w:marLeft w:val="0"/>
      <w:marRight w:val="0"/>
      <w:marTop w:val="0"/>
      <w:marBottom w:val="0"/>
      <w:divBdr>
        <w:top w:val="none" w:sz="0" w:space="0" w:color="auto"/>
        <w:left w:val="none" w:sz="0" w:space="0" w:color="auto"/>
        <w:bottom w:val="none" w:sz="0" w:space="0" w:color="auto"/>
        <w:right w:val="none" w:sz="0" w:space="0" w:color="auto"/>
      </w:divBdr>
    </w:div>
    <w:div w:id="1884974989">
      <w:bodyDiv w:val="1"/>
      <w:marLeft w:val="0"/>
      <w:marRight w:val="0"/>
      <w:marTop w:val="0"/>
      <w:marBottom w:val="0"/>
      <w:divBdr>
        <w:top w:val="none" w:sz="0" w:space="0" w:color="auto"/>
        <w:left w:val="none" w:sz="0" w:space="0" w:color="auto"/>
        <w:bottom w:val="none" w:sz="0" w:space="0" w:color="auto"/>
        <w:right w:val="none" w:sz="0" w:space="0" w:color="auto"/>
      </w:divBdr>
    </w:div>
    <w:div w:id="201113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www.3gpp.org/specifications-groups" TargetMode="Externa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png"/><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comments" Target="comments.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5.jpeg"/><Relationship Id="rId30" Type="http://schemas.microsoft.com/office/2016/09/relationships/commentsIds" Target="commentsIds.xml"/><Relationship Id="rId35"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4DBA9-CDED-40C8-A2D1-803B0B0BCEED}">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1458B569-E74C-4C33-B062-EB891202C73A}">
  <ds:schemaRefs>
    <ds:schemaRef ds:uri="http://schemas.microsoft.com/sharepoint/v3/contenttype/forms"/>
  </ds:schemaRefs>
</ds:datastoreItem>
</file>

<file path=customXml/itemProps3.xml><?xml version="1.0" encoding="utf-8"?>
<ds:datastoreItem xmlns:ds="http://schemas.openxmlformats.org/officeDocument/2006/customXml" ds:itemID="{013A9E18-A6C3-4B0A-A644-64212FBCFF00}">
  <ds:schemaRefs>
    <ds:schemaRef ds:uri="http://schemas.openxmlformats.org/officeDocument/2006/bibliography"/>
  </ds:schemaRefs>
</ds:datastoreItem>
</file>

<file path=customXml/itemProps4.xml><?xml version="1.0" encoding="utf-8"?>
<ds:datastoreItem xmlns:ds="http://schemas.openxmlformats.org/officeDocument/2006/customXml" ds:itemID="{19C83A71-909E-4E96-B138-B3762CAFA182}"/>
</file>

<file path=docProps/app.xml><?xml version="1.0" encoding="utf-8"?>
<Properties xmlns="http://schemas.openxmlformats.org/officeDocument/2006/extended-properties" xmlns:vt="http://schemas.openxmlformats.org/officeDocument/2006/docPropsVTypes">
  <Template>Normal</Template>
  <TotalTime>0</TotalTime>
  <Pages>14</Pages>
  <Words>7335</Words>
  <Characters>41813</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2021-03-22T12:26:00Z</dcterms:created>
  <dcterms:modified xsi:type="dcterms:W3CDTF">2024-02-19T22:59:00Z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